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F0CFC" w14:textId="77777777" w:rsidR="00182341" w:rsidRDefault="00182341" w:rsidP="00182341">
      <w:pPr>
        <w:spacing w:after="0" w:line="23" w:lineRule="atLeast"/>
        <w:jc w:val="center"/>
        <w:rPr>
          <w:rFonts w:ascii="Arial" w:eastAsia="Calibri" w:hAnsi="Arial" w:cs="Arial"/>
          <w:b/>
          <w:sz w:val="20"/>
          <w:szCs w:val="20"/>
        </w:rPr>
      </w:pPr>
    </w:p>
    <w:p w14:paraId="60AFDF89" w14:textId="77777777" w:rsidR="00182341" w:rsidRDefault="00182341" w:rsidP="00182341">
      <w:pPr>
        <w:spacing w:after="0" w:line="23" w:lineRule="atLeast"/>
        <w:jc w:val="center"/>
        <w:rPr>
          <w:rFonts w:ascii="Arial" w:eastAsia="Calibri" w:hAnsi="Arial" w:cs="Arial"/>
          <w:b/>
          <w:sz w:val="20"/>
          <w:szCs w:val="20"/>
        </w:rPr>
      </w:pPr>
    </w:p>
    <w:p w14:paraId="1217F029" w14:textId="77777777" w:rsidR="00182341" w:rsidRDefault="00182341" w:rsidP="00182341">
      <w:pPr>
        <w:spacing w:after="0" w:line="23" w:lineRule="atLeast"/>
        <w:jc w:val="center"/>
        <w:rPr>
          <w:rFonts w:ascii="Arial" w:eastAsia="Calibri" w:hAnsi="Arial" w:cs="Arial"/>
          <w:b/>
          <w:sz w:val="20"/>
          <w:szCs w:val="20"/>
        </w:rPr>
      </w:pPr>
    </w:p>
    <w:p w14:paraId="2DDF579C" w14:textId="77777777" w:rsidR="00182341" w:rsidRDefault="00182341" w:rsidP="00182341">
      <w:pPr>
        <w:spacing w:after="0" w:line="23" w:lineRule="atLeast"/>
        <w:jc w:val="center"/>
        <w:rPr>
          <w:rFonts w:ascii="Arial" w:eastAsia="Calibri" w:hAnsi="Arial" w:cs="Arial"/>
          <w:b/>
          <w:sz w:val="20"/>
          <w:szCs w:val="20"/>
        </w:rPr>
      </w:pPr>
    </w:p>
    <w:p w14:paraId="23B62B3A" w14:textId="77777777" w:rsidR="00182341" w:rsidRDefault="00182341" w:rsidP="00182341">
      <w:pPr>
        <w:spacing w:after="0" w:line="23" w:lineRule="atLeast"/>
        <w:jc w:val="center"/>
        <w:rPr>
          <w:rFonts w:ascii="Arial" w:eastAsia="Calibri" w:hAnsi="Arial" w:cs="Arial"/>
          <w:b/>
          <w:sz w:val="20"/>
          <w:szCs w:val="20"/>
        </w:rPr>
      </w:pPr>
    </w:p>
    <w:p w14:paraId="3F3A78DB" w14:textId="77777777" w:rsidR="00182341" w:rsidRDefault="00182341" w:rsidP="00182341">
      <w:pPr>
        <w:spacing w:after="0" w:line="23" w:lineRule="atLeast"/>
        <w:jc w:val="center"/>
        <w:rPr>
          <w:rFonts w:ascii="Arial" w:eastAsia="Calibri" w:hAnsi="Arial" w:cs="Arial"/>
          <w:b/>
          <w:sz w:val="20"/>
          <w:szCs w:val="20"/>
        </w:rPr>
      </w:pPr>
    </w:p>
    <w:p w14:paraId="16EF1040" w14:textId="77777777" w:rsidR="00182341" w:rsidRDefault="00182341" w:rsidP="00182341">
      <w:pPr>
        <w:spacing w:after="0" w:line="23" w:lineRule="atLeast"/>
        <w:jc w:val="center"/>
        <w:rPr>
          <w:rFonts w:ascii="Arial" w:eastAsia="Calibri" w:hAnsi="Arial" w:cs="Arial"/>
          <w:b/>
          <w:sz w:val="20"/>
          <w:szCs w:val="20"/>
        </w:rPr>
      </w:pPr>
    </w:p>
    <w:p w14:paraId="33B54CBE" w14:textId="77777777" w:rsidR="00182341" w:rsidRDefault="00182341" w:rsidP="00182341">
      <w:pPr>
        <w:spacing w:after="0" w:line="23" w:lineRule="atLeast"/>
        <w:jc w:val="center"/>
        <w:rPr>
          <w:rFonts w:ascii="Arial" w:eastAsia="Calibri" w:hAnsi="Arial" w:cs="Arial"/>
          <w:b/>
          <w:sz w:val="20"/>
          <w:szCs w:val="20"/>
        </w:rPr>
      </w:pPr>
    </w:p>
    <w:p w14:paraId="4F21A5EF" w14:textId="77777777" w:rsidR="00C95FAF" w:rsidRDefault="00182341" w:rsidP="00C95FAF">
      <w:pPr>
        <w:spacing w:after="0" w:line="23" w:lineRule="atLeast"/>
        <w:jc w:val="center"/>
        <w:rPr>
          <w:rFonts w:ascii="Arial Narrow" w:eastAsia="Calibri" w:hAnsi="Arial Narrow" w:cs="Arial"/>
          <w:b/>
        </w:rPr>
      </w:pPr>
      <w:r w:rsidRPr="00AB3F5C">
        <w:rPr>
          <w:rFonts w:ascii="Arial Narrow" w:eastAsia="Calibri" w:hAnsi="Arial Narrow" w:cs="Arial"/>
          <w:b/>
        </w:rPr>
        <w:t>SPECYFIKACJA WARUNKÓW ZAMÓWIENIA (SWZ)</w:t>
      </w:r>
    </w:p>
    <w:p w14:paraId="199BC33B" w14:textId="50C82920" w:rsidR="00C95FAF" w:rsidRPr="00C95FAF" w:rsidRDefault="00182341" w:rsidP="00C95FAF">
      <w:pPr>
        <w:spacing w:after="0" w:line="23" w:lineRule="atLeast"/>
        <w:jc w:val="center"/>
        <w:rPr>
          <w:rFonts w:ascii="Arial Narrow" w:eastAsia="Calibri" w:hAnsi="Arial Narrow" w:cs="Arial"/>
          <w:b/>
        </w:rPr>
      </w:pPr>
      <w:r w:rsidRPr="00C95FAF">
        <w:rPr>
          <w:rFonts w:ascii="Arial Narrow" w:hAnsi="Arial Narrow" w:cs="Arial"/>
        </w:rPr>
        <w:t xml:space="preserve">postępowania prowadzonego w trybie </w:t>
      </w:r>
      <w:r w:rsidR="00C95FAF" w:rsidRPr="00746163">
        <w:rPr>
          <w:rFonts w:ascii="Arial Narrow" w:hAnsi="Arial Narrow"/>
        </w:rPr>
        <w:t>przetargu nieograniczonego</w:t>
      </w:r>
    </w:p>
    <w:p w14:paraId="56D8A81E" w14:textId="1B48379B" w:rsidR="00182341" w:rsidRPr="00AB3F5C" w:rsidRDefault="00C95FAF" w:rsidP="00C95FAF">
      <w:pPr>
        <w:jc w:val="center"/>
        <w:rPr>
          <w:rFonts w:ascii="Arial Narrow" w:hAnsi="Arial Narrow" w:cs="Arial"/>
        </w:rPr>
      </w:pPr>
      <w:r w:rsidRPr="00746163">
        <w:rPr>
          <w:rFonts w:ascii="Arial Narrow" w:hAnsi="Arial Narrow"/>
        </w:rPr>
        <w:t>dla zamówienia o szacunkowej wartości powyżej progów unijnych</w:t>
      </w:r>
      <w:r w:rsidR="00182341" w:rsidRPr="00AB3F5C">
        <w:rPr>
          <w:rFonts w:ascii="Arial Narrow" w:hAnsi="Arial Narrow" w:cs="Arial"/>
        </w:rPr>
        <w:t xml:space="preserve"> na</w:t>
      </w:r>
      <w:r w:rsidR="00182341" w:rsidRPr="00AB3F5C">
        <w:rPr>
          <w:rFonts w:ascii="Arial Narrow" w:eastAsia="Calibri" w:hAnsi="Arial Narrow" w:cs="Arial"/>
        </w:rPr>
        <w:t>:</w:t>
      </w:r>
    </w:p>
    <w:p w14:paraId="50B65858" w14:textId="77777777" w:rsidR="00182341" w:rsidRPr="00AB3F5C" w:rsidRDefault="00182341" w:rsidP="00182341">
      <w:pPr>
        <w:jc w:val="center"/>
        <w:rPr>
          <w:rFonts w:ascii="Arial Narrow" w:eastAsia="Calibri" w:hAnsi="Arial Narrow" w:cs="Arial"/>
        </w:rPr>
      </w:pPr>
    </w:p>
    <w:p w14:paraId="7E6812D0" w14:textId="0910803C" w:rsidR="00182341" w:rsidRPr="00E3094E" w:rsidRDefault="00182341" w:rsidP="00182341">
      <w:pPr>
        <w:jc w:val="center"/>
        <w:rPr>
          <w:rFonts w:ascii="Arial Narrow" w:eastAsia="Calibri" w:hAnsi="Arial Narrow" w:cs="Arial"/>
          <w:b/>
        </w:rPr>
      </w:pPr>
      <w:r w:rsidRPr="00E3094E">
        <w:rPr>
          <w:rFonts w:ascii="Arial Narrow" w:eastAsia="Calibri" w:hAnsi="Arial Narrow" w:cs="Arial"/>
        </w:rPr>
        <w:t xml:space="preserve"> </w:t>
      </w:r>
      <w:r w:rsidR="00BD5108" w:rsidRPr="00E3094E">
        <w:rPr>
          <w:rFonts w:ascii="Arial Narrow" w:eastAsia="Calibri" w:hAnsi="Arial Narrow" w:cs="Arial"/>
          <w:b/>
        </w:rPr>
        <w:t xml:space="preserve">Dostawa mebli do </w:t>
      </w:r>
      <w:proofErr w:type="spellStart"/>
      <w:r w:rsidR="00BD5108" w:rsidRPr="00E3094E">
        <w:rPr>
          <w:rFonts w:ascii="Arial Narrow" w:eastAsia="Calibri" w:hAnsi="Arial Narrow" w:cs="Arial"/>
          <w:b/>
        </w:rPr>
        <w:t>sal</w:t>
      </w:r>
      <w:proofErr w:type="spellEnd"/>
      <w:r w:rsidR="00BD5108" w:rsidRPr="00E3094E">
        <w:rPr>
          <w:rFonts w:ascii="Arial Narrow" w:eastAsia="Calibri" w:hAnsi="Arial Narrow" w:cs="Arial"/>
          <w:b/>
        </w:rPr>
        <w:t xml:space="preserve"> dydaktycznych</w:t>
      </w:r>
      <w:r w:rsidRPr="00E3094E">
        <w:rPr>
          <w:rFonts w:ascii="Arial Narrow" w:eastAsia="Calibri" w:hAnsi="Arial Narrow" w:cs="Arial"/>
          <w:b/>
        </w:rPr>
        <w:t xml:space="preserve"> </w:t>
      </w:r>
    </w:p>
    <w:p w14:paraId="79A6B683" w14:textId="3D3DAB59" w:rsidR="00182341" w:rsidRPr="00E3094E" w:rsidRDefault="00182341" w:rsidP="00182341">
      <w:pPr>
        <w:spacing w:before="120" w:after="0" w:line="23" w:lineRule="atLeast"/>
        <w:jc w:val="center"/>
        <w:rPr>
          <w:rFonts w:ascii="Arial Narrow" w:eastAsia="Calibri" w:hAnsi="Arial Narrow" w:cs="Arial"/>
        </w:rPr>
      </w:pPr>
      <w:r w:rsidRPr="00AB3F5C">
        <w:rPr>
          <w:rFonts w:ascii="Arial Narrow" w:eastAsia="Calibri" w:hAnsi="Arial Narrow" w:cs="Arial"/>
        </w:rPr>
        <w:t xml:space="preserve">Rodzaj zamówienia: </w:t>
      </w:r>
      <w:r w:rsidR="00BD5108" w:rsidRPr="00E3094E">
        <w:rPr>
          <w:rFonts w:ascii="Arial Narrow" w:eastAsia="Calibri" w:hAnsi="Arial Narrow" w:cs="Arial"/>
        </w:rPr>
        <w:t>dostawa</w:t>
      </w:r>
    </w:p>
    <w:p w14:paraId="0BB4B0A9" w14:textId="77777777" w:rsidR="00182341" w:rsidRPr="00E3094E" w:rsidRDefault="00182341" w:rsidP="00182341">
      <w:pPr>
        <w:spacing w:after="0" w:line="23" w:lineRule="atLeast"/>
        <w:rPr>
          <w:rFonts w:ascii="Arial Narrow" w:eastAsia="Calibri" w:hAnsi="Arial Narrow" w:cs="Arial"/>
          <w:b/>
        </w:rPr>
      </w:pPr>
    </w:p>
    <w:p w14:paraId="2DE9FA9E" w14:textId="182CF3BB" w:rsidR="00182341" w:rsidRPr="00E3094E" w:rsidRDefault="00182341" w:rsidP="00182341">
      <w:pPr>
        <w:spacing w:after="0" w:line="23" w:lineRule="atLeast"/>
        <w:jc w:val="center"/>
        <w:rPr>
          <w:rFonts w:ascii="Arial Narrow" w:eastAsia="Calibri" w:hAnsi="Arial Narrow" w:cs="Arial"/>
          <w:b/>
        </w:rPr>
      </w:pPr>
      <w:r w:rsidRPr="00E3094E">
        <w:rPr>
          <w:rFonts w:ascii="Arial Narrow" w:eastAsia="Calibri" w:hAnsi="Arial Narrow" w:cs="Arial"/>
          <w:b/>
        </w:rPr>
        <w:t>Postępowanie numer:</w:t>
      </w:r>
      <w:r w:rsidR="00BD5108" w:rsidRPr="00E3094E">
        <w:rPr>
          <w:rFonts w:ascii="Arial Narrow" w:hAnsi="Arial Narrow" w:cs="Arial"/>
          <w:b/>
        </w:rPr>
        <w:t xml:space="preserve"> WEITI/16/ZP/2021/1030</w:t>
      </w:r>
    </w:p>
    <w:p w14:paraId="04405439" w14:textId="77777777" w:rsidR="00182341" w:rsidRPr="00AB3F5C" w:rsidRDefault="00182341" w:rsidP="00182341">
      <w:pPr>
        <w:spacing w:after="0" w:line="23" w:lineRule="atLeast"/>
        <w:jc w:val="center"/>
        <w:rPr>
          <w:rFonts w:ascii="Arial Narrow" w:eastAsia="Calibri" w:hAnsi="Arial Narrow" w:cs="Arial"/>
          <w:b/>
        </w:rPr>
      </w:pPr>
      <w:r w:rsidRPr="00AB3F5C">
        <w:rPr>
          <w:rFonts w:ascii="Arial Narrow" w:eastAsia="Calibri" w:hAnsi="Arial Narrow" w:cs="Arial"/>
          <w:b/>
        </w:rPr>
        <w:t xml:space="preserve"> </w:t>
      </w:r>
    </w:p>
    <w:p w14:paraId="32EBB37F" w14:textId="77777777" w:rsidR="00182341" w:rsidRPr="00AB3F5C" w:rsidRDefault="00182341" w:rsidP="00182341">
      <w:pPr>
        <w:spacing w:after="0" w:line="23" w:lineRule="atLeast"/>
        <w:jc w:val="center"/>
        <w:rPr>
          <w:rFonts w:ascii="Arial Narrow" w:eastAsia="Calibri" w:hAnsi="Arial Narrow" w:cs="Arial"/>
          <w:b/>
        </w:rPr>
      </w:pPr>
    </w:p>
    <w:p w14:paraId="1751F019" w14:textId="77777777" w:rsidR="00182341" w:rsidRPr="00AB3F5C" w:rsidRDefault="00182341" w:rsidP="00182341">
      <w:pPr>
        <w:spacing w:after="0" w:line="23" w:lineRule="atLeast"/>
        <w:jc w:val="center"/>
        <w:rPr>
          <w:rFonts w:ascii="Arial Narrow" w:eastAsia="Calibri" w:hAnsi="Arial Narrow" w:cs="Arial"/>
          <w:b/>
        </w:rPr>
      </w:pPr>
    </w:p>
    <w:p w14:paraId="3D74A435" w14:textId="77777777" w:rsidR="00182341" w:rsidRPr="00AB3F5C" w:rsidRDefault="00182341" w:rsidP="00182341">
      <w:pPr>
        <w:spacing w:after="0" w:line="23" w:lineRule="atLeast"/>
        <w:jc w:val="center"/>
        <w:rPr>
          <w:rFonts w:ascii="Arial Narrow" w:eastAsia="Calibri" w:hAnsi="Arial Narrow" w:cs="Arial"/>
        </w:rPr>
      </w:pPr>
    </w:p>
    <w:tbl>
      <w:tblPr>
        <w:tblpPr w:leftFromText="141" w:rightFromText="141" w:vertAnchor="text" w:tblpXSpec="right" w:tblpY="1"/>
        <w:tblOverlap w:val="never"/>
        <w:tblW w:w="4341" w:type="dxa"/>
        <w:tblLook w:val="04A0" w:firstRow="1" w:lastRow="0" w:firstColumn="1" w:lastColumn="0" w:noHBand="0" w:noVBand="1"/>
      </w:tblPr>
      <w:tblGrid>
        <w:gridCol w:w="4341"/>
      </w:tblGrid>
      <w:tr w:rsidR="00182341" w:rsidRPr="00AB3F5C" w14:paraId="4029DBBF" w14:textId="77777777" w:rsidTr="00C95FAF">
        <w:trPr>
          <w:trHeight w:val="120"/>
        </w:trPr>
        <w:tc>
          <w:tcPr>
            <w:tcW w:w="4341" w:type="dxa"/>
            <w:tcBorders>
              <w:bottom w:val="single" w:sz="2" w:space="0" w:color="auto"/>
            </w:tcBorders>
          </w:tcPr>
          <w:p w14:paraId="3ECC56C7" w14:textId="77777777" w:rsidR="00182341" w:rsidRPr="00AB3F5C" w:rsidRDefault="00182341" w:rsidP="00C95FAF">
            <w:pPr>
              <w:spacing w:before="120" w:line="240" w:lineRule="auto"/>
              <w:jc w:val="center"/>
              <w:rPr>
                <w:rFonts w:ascii="Arial Narrow" w:eastAsia="Calibri" w:hAnsi="Arial Narrow" w:cs="Arial"/>
              </w:rPr>
            </w:pPr>
            <w:r w:rsidRPr="00AB3F5C">
              <w:rPr>
                <w:rFonts w:ascii="Arial Narrow" w:eastAsia="Calibri" w:hAnsi="Arial Narrow" w:cs="Arial"/>
              </w:rPr>
              <w:t>Zatwierdził całość:</w:t>
            </w:r>
          </w:p>
        </w:tc>
      </w:tr>
      <w:tr w:rsidR="00182341" w:rsidRPr="00AB3F5C" w14:paraId="4D271090" w14:textId="77777777" w:rsidTr="00C95FAF">
        <w:trPr>
          <w:trHeight w:val="789"/>
        </w:trPr>
        <w:tc>
          <w:tcPr>
            <w:tcW w:w="4341" w:type="dxa"/>
            <w:tcBorders>
              <w:top w:val="single" w:sz="2" w:space="0" w:color="auto"/>
              <w:left w:val="single" w:sz="2" w:space="0" w:color="auto"/>
              <w:bottom w:val="single" w:sz="2" w:space="0" w:color="auto"/>
              <w:right w:val="single" w:sz="2" w:space="0" w:color="auto"/>
            </w:tcBorders>
            <w:vAlign w:val="center"/>
          </w:tcPr>
          <w:p w14:paraId="20E004DB" w14:textId="77777777" w:rsidR="00182341" w:rsidRPr="00AB3F5C" w:rsidRDefault="00182341" w:rsidP="00C95FAF">
            <w:pPr>
              <w:spacing w:line="240" w:lineRule="auto"/>
              <w:jc w:val="center"/>
              <w:rPr>
                <w:rFonts w:ascii="Arial Narrow" w:eastAsia="Calibri" w:hAnsi="Arial Narrow" w:cs="Arial"/>
                <w:spacing w:val="20"/>
              </w:rPr>
            </w:pPr>
          </w:p>
        </w:tc>
      </w:tr>
      <w:tr w:rsidR="00182341" w:rsidRPr="00AB3F5C" w14:paraId="6C5E9B9B" w14:textId="77777777" w:rsidTr="00C95FAF">
        <w:trPr>
          <w:trHeight w:val="120"/>
        </w:trPr>
        <w:tc>
          <w:tcPr>
            <w:tcW w:w="4341" w:type="dxa"/>
            <w:tcBorders>
              <w:bottom w:val="single" w:sz="2" w:space="0" w:color="auto"/>
            </w:tcBorders>
          </w:tcPr>
          <w:p w14:paraId="6EB33755" w14:textId="77777777" w:rsidR="00182341" w:rsidRPr="00AB3F5C" w:rsidRDefault="00182341" w:rsidP="00C95FAF">
            <w:pPr>
              <w:spacing w:before="120" w:line="240" w:lineRule="auto"/>
              <w:jc w:val="center"/>
              <w:rPr>
                <w:rFonts w:ascii="Arial Narrow" w:eastAsia="Calibri" w:hAnsi="Arial Narrow" w:cs="Arial"/>
              </w:rPr>
            </w:pPr>
            <w:r w:rsidRPr="00AB3F5C">
              <w:rPr>
                <w:rFonts w:ascii="Arial Narrow" w:eastAsia="Calibri" w:hAnsi="Arial Narrow" w:cs="Arial"/>
              </w:rPr>
              <w:t xml:space="preserve">Zatwierdziła osoba odpowiedzialna </w:t>
            </w:r>
            <w:r w:rsidRPr="00AB3F5C">
              <w:rPr>
                <w:rFonts w:ascii="Arial Narrow" w:eastAsia="Calibri" w:hAnsi="Arial Narrow" w:cs="Arial"/>
              </w:rPr>
              <w:br/>
              <w:t>za opis przedmiotu zamówienia:</w:t>
            </w:r>
          </w:p>
        </w:tc>
      </w:tr>
      <w:tr w:rsidR="00182341" w:rsidRPr="00AB3F5C" w14:paraId="6A4347DA" w14:textId="77777777" w:rsidTr="00C95FAF">
        <w:trPr>
          <w:trHeight w:val="789"/>
        </w:trPr>
        <w:tc>
          <w:tcPr>
            <w:tcW w:w="4341" w:type="dxa"/>
            <w:tcBorders>
              <w:top w:val="single" w:sz="2" w:space="0" w:color="auto"/>
              <w:left w:val="single" w:sz="2" w:space="0" w:color="auto"/>
              <w:bottom w:val="single" w:sz="2" w:space="0" w:color="auto"/>
              <w:right w:val="single" w:sz="2" w:space="0" w:color="auto"/>
            </w:tcBorders>
            <w:vAlign w:val="center"/>
          </w:tcPr>
          <w:p w14:paraId="04848086" w14:textId="77777777" w:rsidR="00182341" w:rsidRPr="00AB3F5C" w:rsidRDefault="00182341" w:rsidP="00C95FAF">
            <w:pPr>
              <w:spacing w:line="240" w:lineRule="auto"/>
              <w:jc w:val="center"/>
              <w:rPr>
                <w:rFonts w:ascii="Arial Narrow" w:eastAsia="Calibri" w:hAnsi="Arial Narrow" w:cs="Arial"/>
                <w:b/>
              </w:rPr>
            </w:pPr>
          </w:p>
        </w:tc>
      </w:tr>
    </w:tbl>
    <w:p w14:paraId="322878B9" w14:textId="77777777" w:rsidR="00182341" w:rsidRPr="00AB3F5C" w:rsidRDefault="00182341" w:rsidP="00182341">
      <w:pPr>
        <w:spacing w:before="120"/>
        <w:ind w:left="4956"/>
        <w:jc w:val="both"/>
        <w:rPr>
          <w:rFonts w:ascii="Arial Narrow" w:eastAsia="Calibri" w:hAnsi="Arial Narrow" w:cs="Arial"/>
          <w:spacing w:val="20"/>
        </w:rPr>
      </w:pPr>
      <w:r w:rsidRPr="00AB3F5C">
        <w:rPr>
          <w:rFonts w:ascii="Arial Narrow" w:eastAsia="Calibri" w:hAnsi="Arial Narrow" w:cs="Arial"/>
          <w:spacing w:val="20"/>
        </w:rPr>
        <w:br w:type="textWrapping" w:clear="all"/>
      </w:r>
      <w:r w:rsidRPr="00AB3F5C">
        <w:rPr>
          <w:rFonts w:ascii="Arial Narrow" w:eastAsia="Calibri" w:hAnsi="Arial Narrow" w:cs="Arial"/>
          <w:spacing w:val="20"/>
        </w:rPr>
        <w:tab/>
      </w:r>
      <w:r w:rsidRPr="00AB3F5C">
        <w:rPr>
          <w:rFonts w:ascii="Arial Narrow" w:eastAsia="Calibri" w:hAnsi="Arial Narrow" w:cs="Arial"/>
          <w:spacing w:val="20"/>
        </w:rPr>
        <w:tab/>
      </w:r>
      <w:r w:rsidRPr="00AB3F5C">
        <w:rPr>
          <w:rFonts w:ascii="Arial Narrow" w:eastAsia="Calibri" w:hAnsi="Arial Narrow" w:cs="Arial"/>
          <w:spacing w:val="20"/>
        </w:rPr>
        <w:tab/>
      </w:r>
      <w:r w:rsidRPr="00AB3F5C">
        <w:rPr>
          <w:rFonts w:ascii="Arial Narrow" w:eastAsia="Calibri" w:hAnsi="Arial Narrow" w:cs="Arial"/>
          <w:spacing w:val="20"/>
        </w:rPr>
        <w:tab/>
      </w:r>
      <w:r w:rsidRPr="00AB3F5C">
        <w:rPr>
          <w:rFonts w:ascii="Arial Narrow" w:eastAsia="Calibri" w:hAnsi="Arial Narrow" w:cs="Arial"/>
          <w:spacing w:val="20"/>
        </w:rPr>
        <w:tab/>
        <w:t xml:space="preserve">             </w:t>
      </w:r>
    </w:p>
    <w:p w14:paraId="55AC14B7" w14:textId="77777777" w:rsidR="00182341" w:rsidRPr="00AB3F5C" w:rsidRDefault="00182341" w:rsidP="00182341">
      <w:pPr>
        <w:spacing w:after="0" w:line="23" w:lineRule="atLeast"/>
        <w:jc w:val="center"/>
        <w:rPr>
          <w:rFonts w:ascii="Arial Narrow" w:eastAsia="Calibri" w:hAnsi="Arial Narrow" w:cs="Arial"/>
        </w:rPr>
      </w:pPr>
    </w:p>
    <w:p w14:paraId="45A3A392" w14:textId="77777777" w:rsidR="00182341" w:rsidRPr="00AB3F5C" w:rsidRDefault="00182341" w:rsidP="00182341">
      <w:pPr>
        <w:spacing w:after="0" w:line="23" w:lineRule="atLeast"/>
        <w:jc w:val="center"/>
        <w:rPr>
          <w:rFonts w:ascii="Arial Narrow" w:eastAsia="Calibri" w:hAnsi="Arial Narrow" w:cs="Arial"/>
        </w:rPr>
      </w:pPr>
    </w:p>
    <w:p w14:paraId="31C6F1E1" w14:textId="77777777" w:rsidR="00182341" w:rsidRPr="00AB3F5C" w:rsidRDefault="00182341" w:rsidP="00182341">
      <w:pPr>
        <w:spacing w:after="0" w:line="23" w:lineRule="atLeast"/>
        <w:jc w:val="center"/>
        <w:rPr>
          <w:rFonts w:ascii="Arial Narrow" w:eastAsia="Calibri" w:hAnsi="Arial Narrow" w:cs="Arial"/>
        </w:rPr>
      </w:pPr>
    </w:p>
    <w:p w14:paraId="383A1669" w14:textId="77777777" w:rsidR="00182341" w:rsidRPr="00AB3F5C" w:rsidRDefault="00182341" w:rsidP="00182341">
      <w:pPr>
        <w:spacing w:after="0" w:line="23" w:lineRule="atLeast"/>
        <w:jc w:val="center"/>
        <w:rPr>
          <w:rFonts w:ascii="Arial Narrow" w:eastAsia="Calibri" w:hAnsi="Arial Narrow" w:cs="Arial"/>
        </w:rPr>
      </w:pPr>
    </w:p>
    <w:p w14:paraId="277A9389" w14:textId="77777777" w:rsidR="00182341" w:rsidRPr="00AB3F5C" w:rsidRDefault="00182341" w:rsidP="00182341">
      <w:pPr>
        <w:spacing w:after="0" w:line="23" w:lineRule="atLeast"/>
        <w:jc w:val="center"/>
        <w:rPr>
          <w:rFonts w:ascii="Arial Narrow" w:eastAsia="Calibri" w:hAnsi="Arial Narrow" w:cs="Arial"/>
        </w:rPr>
      </w:pPr>
    </w:p>
    <w:p w14:paraId="247ABCFF" w14:textId="77777777" w:rsidR="00182341" w:rsidRPr="00AB3F5C" w:rsidRDefault="00182341" w:rsidP="00182341">
      <w:pPr>
        <w:spacing w:before="120"/>
        <w:jc w:val="center"/>
        <w:rPr>
          <w:rFonts w:ascii="Arial Narrow" w:eastAsia="Calibri" w:hAnsi="Arial Narrow" w:cs="Arial"/>
        </w:rPr>
      </w:pPr>
    </w:p>
    <w:p w14:paraId="13B14E64" w14:textId="77777777" w:rsidR="00182341" w:rsidRPr="00AB3F5C" w:rsidRDefault="00182341" w:rsidP="00182341">
      <w:pPr>
        <w:rPr>
          <w:rFonts w:ascii="Arial Narrow" w:hAnsi="Arial Narrow" w:cs="Arial"/>
        </w:rPr>
      </w:pPr>
      <w:r w:rsidRPr="00AB3F5C">
        <w:rPr>
          <w:rFonts w:ascii="Arial Narrow" w:eastAsia="Calibri" w:hAnsi="Arial Narrow" w:cs="Arial"/>
          <w:spacing w:val="20"/>
        </w:rPr>
        <w:t xml:space="preserve">                                       Warszawa, dnia ……...2021 roku</w:t>
      </w:r>
    </w:p>
    <w:p w14:paraId="14191E4F" w14:textId="77777777" w:rsidR="00182341" w:rsidRPr="00AB3F5C" w:rsidRDefault="00182341" w:rsidP="00182341">
      <w:pPr>
        <w:rPr>
          <w:rFonts w:ascii="Arial Narrow" w:hAnsi="Arial Narrow" w:cs="Arial"/>
        </w:rPr>
      </w:pPr>
    </w:p>
    <w:p w14:paraId="2EB9B0D5" w14:textId="77777777" w:rsidR="00C95FAF" w:rsidRDefault="00C95FAF" w:rsidP="00182341">
      <w:pPr>
        <w:spacing w:after="0" w:line="360" w:lineRule="auto"/>
        <w:rPr>
          <w:rFonts w:ascii="Arial Narrow" w:hAnsi="Arial Narrow" w:cs="Arial"/>
          <w:b/>
        </w:rPr>
      </w:pPr>
    </w:p>
    <w:p w14:paraId="36ED3008" w14:textId="77777777" w:rsidR="00C95FAF" w:rsidRDefault="00C95FAF" w:rsidP="00182341">
      <w:pPr>
        <w:spacing w:after="0" w:line="360" w:lineRule="auto"/>
        <w:rPr>
          <w:rFonts w:ascii="Arial Narrow" w:hAnsi="Arial Narrow" w:cs="Arial"/>
          <w:b/>
        </w:rPr>
      </w:pPr>
    </w:p>
    <w:p w14:paraId="5A892B9D" w14:textId="3D4452F5" w:rsidR="00182341" w:rsidRPr="0029756E" w:rsidRDefault="00182341" w:rsidP="0000265F">
      <w:pPr>
        <w:pStyle w:val="Akapitzlist"/>
        <w:numPr>
          <w:ilvl w:val="0"/>
          <w:numId w:val="25"/>
        </w:numPr>
        <w:spacing w:after="0" w:line="360" w:lineRule="auto"/>
        <w:rPr>
          <w:rFonts w:ascii="Arial Narrow" w:hAnsi="Arial Narrow" w:cs="Arial"/>
          <w:b/>
        </w:rPr>
      </w:pPr>
      <w:r w:rsidRPr="00AA2646">
        <w:rPr>
          <w:rFonts w:ascii="Arial Narrow" w:hAnsi="Arial Narrow" w:cs="Arial"/>
          <w:b/>
        </w:rPr>
        <w:lastRenderedPageBreak/>
        <w:t>Nazwa i adres Zamawiającego</w:t>
      </w:r>
    </w:p>
    <w:p w14:paraId="15AECC7C" w14:textId="77777777" w:rsidR="00A8141E" w:rsidRPr="00536ABC" w:rsidRDefault="00A8141E" w:rsidP="00BF58AA">
      <w:pPr>
        <w:pStyle w:val="Akapitzlist"/>
        <w:widowControl w:val="0"/>
        <w:numPr>
          <w:ilvl w:val="0"/>
          <w:numId w:val="23"/>
        </w:numPr>
        <w:suppressAutoHyphens/>
        <w:spacing w:after="120" w:line="360" w:lineRule="auto"/>
        <w:ind w:left="284" w:hanging="284"/>
        <w:rPr>
          <w:rFonts w:ascii="Arial Narrow" w:eastAsia="Calibri" w:hAnsi="Arial Narrow"/>
        </w:rPr>
      </w:pPr>
      <w:r w:rsidRPr="00536ABC">
        <w:rPr>
          <w:rFonts w:ascii="Arial Narrow" w:eastAsia="Calibri" w:hAnsi="Arial Narrow"/>
        </w:rPr>
        <w:t xml:space="preserve">Dane Zamawiającego: </w:t>
      </w:r>
    </w:p>
    <w:p w14:paraId="6DE780FE" w14:textId="77777777" w:rsidR="00A8141E" w:rsidRPr="00536ABC" w:rsidRDefault="00A8141E" w:rsidP="00A8141E">
      <w:pPr>
        <w:pStyle w:val="Akapitzlist"/>
        <w:spacing w:after="120" w:line="360" w:lineRule="auto"/>
        <w:ind w:left="284"/>
        <w:rPr>
          <w:rFonts w:ascii="Arial Narrow" w:eastAsia="Calibri" w:hAnsi="Arial Narrow"/>
        </w:rPr>
      </w:pPr>
      <w:r w:rsidRPr="00536ABC">
        <w:rPr>
          <w:rFonts w:ascii="Arial Narrow" w:eastAsia="Calibri" w:hAnsi="Arial Narrow"/>
        </w:rPr>
        <w:t>Politechnika Warszawska</w:t>
      </w:r>
    </w:p>
    <w:p w14:paraId="654C8935" w14:textId="77777777" w:rsidR="00A8141E" w:rsidRPr="00536ABC" w:rsidRDefault="00A8141E" w:rsidP="00A8141E">
      <w:pPr>
        <w:pStyle w:val="Akapitzlist"/>
        <w:spacing w:after="120" w:line="360" w:lineRule="auto"/>
        <w:ind w:left="284"/>
        <w:rPr>
          <w:rFonts w:ascii="Arial Narrow" w:eastAsia="Calibri" w:hAnsi="Arial Narrow"/>
        </w:rPr>
      </w:pPr>
      <w:r w:rsidRPr="00536ABC">
        <w:rPr>
          <w:rFonts w:ascii="Arial Narrow" w:eastAsia="Calibri" w:hAnsi="Arial Narrow"/>
        </w:rPr>
        <w:t>pl. Politechniki 1, 00-661 Warszawa</w:t>
      </w:r>
    </w:p>
    <w:p w14:paraId="443896B0" w14:textId="77777777" w:rsidR="00A8141E" w:rsidRPr="00536ABC" w:rsidRDefault="00A8141E" w:rsidP="00A8141E">
      <w:pPr>
        <w:pStyle w:val="Akapitzlist"/>
        <w:spacing w:after="120" w:line="360" w:lineRule="auto"/>
        <w:ind w:left="284"/>
        <w:rPr>
          <w:rFonts w:ascii="Arial Narrow" w:eastAsia="Calibri" w:hAnsi="Arial Narrow"/>
        </w:rPr>
      </w:pPr>
      <w:r w:rsidRPr="00536ABC">
        <w:rPr>
          <w:rFonts w:ascii="Arial Narrow" w:eastAsia="Calibri" w:hAnsi="Arial Narrow"/>
        </w:rPr>
        <w:t>NIP: 525-000-58-34, REGON: 000001554</w:t>
      </w:r>
    </w:p>
    <w:p w14:paraId="49F9AF02" w14:textId="77777777" w:rsidR="00A8141E" w:rsidRPr="00536ABC" w:rsidRDefault="00A8141E" w:rsidP="00BF58AA">
      <w:pPr>
        <w:pStyle w:val="Akapitzlist"/>
        <w:widowControl w:val="0"/>
        <w:numPr>
          <w:ilvl w:val="0"/>
          <w:numId w:val="23"/>
        </w:numPr>
        <w:suppressAutoHyphens/>
        <w:spacing w:before="240" w:after="0" w:line="360" w:lineRule="auto"/>
        <w:ind w:left="284" w:hanging="284"/>
        <w:contextualSpacing w:val="0"/>
        <w:rPr>
          <w:rFonts w:ascii="Arial Narrow" w:hAnsi="Arial Narrow"/>
        </w:rPr>
      </w:pPr>
      <w:r w:rsidRPr="00536ABC">
        <w:rPr>
          <w:rFonts w:ascii="Arial Narrow" w:eastAsia="Calibri" w:hAnsi="Arial Narrow"/>
        </w:rPr>
        <w:t>Postępowania prowadzone dla:</w:t>
      </w:r>
    </w:p>
    <w:p w14:paraId="0ABBCE19" w14:textId="77777777" w:rsidR="00A8141E" w:rsidRPr="009C11C4" w:rsidRDefault="00A8141E" w:rsidP="00A8141E">
      <w:pPr>
        <w:pStyle w:val="Akapitzlist"/>
        <w:spacing w:after="120" w:line="360" w:lineRule="auto"/>
        <w:ind w:left="284"/>
        <w:rPr>
          <w:rFonts w:ascii="Arial Narrow" w:eastAsia="Calibri" w:hAnsi="Arial Narrow"/>
        </w:rPr>
      </w:pPr>
      <w:r w:rsidRPr="00536ABC">
        <w:rPr>
          <w:rFonts w:ascii="Arial Narrow" w:eastAsia="Calibri" w:hAnsi="Arial Narrow"/>
        </w:rPr>
        <w:t>Wydział Elektroniki i Technik Informacyjnych,</w:t>
      </w:r>
      <w:r>
        <w:rPr>
          <w:rFonts w:ascii="Arial Narrow" w:eastAsia="Calibri" w:hAnsi="Arial Narrow"/>
        </w:rPr>
        <w:t xml:space="preserve">                                                                                                                    </w:t>
      </w:r>
      <w:r w:rsidRPr="00536ABC">
        <w:rPr>
          <w:rFonts w:ascii="Arial Narrow" w:eastAsia="Calibri" w:hAnsi="Arial Narrow"/>
        </w:rPr>
        <w:t>ul. Nowowiejska 15/19, 00-665 Warszawa</w:t>
      </w:r>
    </w:p>
    <w:p w14:paraId="61DE5DE9" w14:textId="54774268" w:rsidR="00A8141E" w:rsidRPr="00AB3F5C" w:rsidRDefault="00A8141E" w:rsidP="00A8141E">
      <w:pPr>
        <w:widowControl w:val="0"/>
        <w:suppressAutoHyphens/>
        <w:spacing w:after="120" w:line="360" w:lineRule="auto"/>
        <w:ind w:left="284"/>
        <w:contextualSpacing/>
        <w:rPr>
          <w:rFonts w:ascii="Arial Narrow" w:eastAsia="Calibri" w:hAnsi="Arial Narrow" w:cs="Arial"/>
        </w:rPr>
      </w:pPr>
      <w:r w:rsidRPr="00AB3F5C">
        <w:rPr>
          <w:rFonts w:ascii="Arial Narrow" w:eastAsia="Calibri" w:hAnsi="Arial Narrow" w:cs="Arial"/>
        </w:rPr>
        <w:t>godziny urzędowania: 8</w:t>
      </w:r>
      <w:r w:rsidRPr="00AB3F5C">
        <w:rPr>
          <w:rFonts w:ascii="Arial Narrow" w:eastAsia="Calibri" w:hAnsi="Arial Narrow" w:cs="Arial"/>
          <w:vertAlign w:val="superscript"/>
        </w:rPr>
        <w:t>00</w:t>
      </w:r>
      <w:r w:rsidRPr="00AB3F5C">
        <w:rPr>
          <w:rFonts w:ascii="Arial Narrow" w:eastAsia="Calibri" w:hAnsi="Arial Narrow" w:cs="Arial"/>
        </w:rPr>
        <w:t xml:space="preserve"> - 16</w:t>
      </w:r>
      <w:r w:rsidRPr="00AB3F5C">
        <w:rPr>
          <w:rFonts w:ascii="Arial Narrow" w:eastAsia="Calibri" w:hAnsi="Arial Narrow" w:cs="Arial"/>
          <w:vertAlign w:val="superscript"/>
        </w:rPr>
        <w:t>00</w:t>
      </w:r>
      <w:r w:rsidRPr="00AB3F5C">
        <w:rPr>
          <w:rFonts w:ascii="Arial Narrow" w:eastAsia="Calibri" w:hAnsi="Arial Narrow" w:cs="Arial"/>
        </w:rPr>
        <w:t xml:space="preserve"> (poniedziałek - piątek) z wyłączeniem sobót oraz dni ustawowo wolnych od pracy.</w:t>
      </w:r>
      <w:r w:rsidR="00EA0948">
        <w:rPr>
          <w:rFonts w:ascii="Arial Narrow" w:eastAsia="Calibri" w:hAnsi="Arial Narrow" w:cs="Arial"/>
        </w:rPr>
        <w:t xml:space="preserve"> Telefon: 22 234 51 01</w:t>
      </w:r>
    </w:p>
    <w:p w14:paraId="2AC5A2C4" w14:textId="77777777" w:rsidR="00A8141E" w:rsidRPr="009C11C4" w:rsidRDefault="00A8141E" w:rsidP="00BF58AA">
      <w:pPr>
        <w:widowControl w:val="0"/>
        <w:numPr>
          <w:ilvl w:val="0"/>
          <w:numId w:val="23"/>
        </w:numPr>
        <w:suppressAutoHyphens/>
        <w:spacing w:before="240" w:after="0" w:line="360" w:lineRule="auto"/>
        <w:ind w:left="284" w:hanging="284"/>
        <w:jc w:val="both"/>
        <w:rPr>
          <w:rFonts w:ascii="Arial Narrow" w:eastAsia="Times New Roman" w:hAnsi="Arial Narrow" w:cs="Arial"/>
          <w:kern w:val="1"/>
          <w:lang w:val="x-none" w:eastAsia="ar-SA"/>
        </w:rPr>
      </w:pPr>
      <w:r w:rsidRPr="00AB3F5C">
        <w:rPr>
          <w:rFonts w:ascii="Arial Narrow" w:eastAsia="Calibri" w:hAnsi="Arial Narrow" w:cs="Arial"/>
        </w:rPr>
        <w:t>Dane</w:t>
      </w:r>
      <w:r w:rsidRPr="00AB3F5C">
        <w:rPr>
          <w:rFonts w:ascii="Arial Narrow" w:eastAsia="Calibri" w:hAnsi="Arial Narrow" w:cs="Arial"/>
          <w:lang w:val="x-none"/>
        </w:rPr>
        <w:t>:</w:t>
      </w:r>
    </w:p>
    <w:p w14:paraId="7B01FAFD" w14:textId="77777777" w:rsidR="00A8141E" w:rsidRPr="000A2A8F" w:rsidRDefault="00A8141E" w:rsidP="00A8141E">
      <w:pPr>
        <w:pStyle w:val="Default0"/>
        <w:spacing w:line="360" w:lineRule="auto"/>
        <w:rPr>
          <w:rFonts w:ascii="Arial Narrow" w:hAnsi="Arial Narrow"/>
          <w:color w:val="auto"/>
          <w:sz w:val="22"/>
          <w:szCs w:val="22"/>
        </w:rPr>
      </w:pPr>
      <w:r w:rsidRPr="000A2A8F">
        <w:rPr>
          <w:rFonts w:ascii="Arial Narrow" w:hAnsi="Arial Narrow"/>
          <w:color w:val="auto"/>
          <w:sz w:val="22"/>
          <w:szCs w:val="22"/>
        </w:rPr>
        <w:t xml:space="preserve">Adres poczty elektronicznej: </w:t>
      </w:r>
      <w:hyperlink r:id="rId9" w:history="1">
        <w:r w:rsidRPr="00DD2764">
          <w:rPr>
            <w:rStyle w:val="Hipercze"/>
            <w:rFonts w:ascii="Arial Narrow" w:hAnsi="Arial Narrow"/>
            <w:b/>
            <w:color w:val="auto"/>
            <w:sz w:val="22"/>
            <w:szCs w:val="22"/>
          </w:rPr>
          <w:t>zamowienia@elka.pw.edu.pl</w:t>
        </w:r>
      </w:hyperlink>
    </w:p>
    <w:p w14:paraId="1606A82F" w14:textId="77777777" w:rsidR="00A8141E" w:rsidRPr="000A2A8F" w:rsidRDefault="00A8141E" w:rsidP="00A8141E">
      <w:pPr>
        <w:pStyle w:val="Default0"/>
        <w:spacing w:line="360" w:lineRule="auto"/>
        <w:rPr>
          <w:rFonts w:ascii="Arial Narrow" w:hAnsi="Arial Narrow"/>
          <w:color w:val="auto"/>
          <w:sz w:val="22"/>
          <w:szCs w:val="22"/>
        </w:rPr>
      </w:pPr>
      <w:r w:rsidRPr="000A2A8F">
        <w:rPr>
          <w:rFonts w:ascii="Arial Narrow" w:hAnsi="Arial Narrow"/>
          <w:color w:val="auto"/>
          <w:sz w:val="22"/>
          <w:szCs w:val="22"/>
        </w:rPr>
        <w:t xml:space="preserve">Adres </w:t>
      </w:r>
      <w:r w:rsidRPr="000A2A8F">
        <w:rPr>
          <w:rFonts w:ascii="Arial Narrow" w:hAnsi="Arial Narrow"/>
          <w:b/>
          <w:color w:val="auto"/>
        </w:rPr>
        <w:t>https://epuap.gov.pl.</w:t>
      </w:r>
      <w:r w:rsidRPr="000A2A8F">
        <w:rPr>
          <w:rFonts w:ascii="Arial Narrow" w:hAnsi="Arial Narrow"/>
          <w:b/>
          <w:bCs/>
          <w:color w:val="auto"/>
          <w:shd w:val="clear" w:color="auto" w:fill="FFFFFF"/>
        </w:rPr>
        <w:t>/PW/SkrytkaESP</w:t>
      </w:r>
    </w:p>
    <w:p w14:paraId="186ED8AF" w14:textId="77777777" w:rsidR="00A8141E" w:rsidRPr="000A2A8F" w:rsidRDefault="00A8141E" w:rsidP="00A8141E">
      <w:pPr>
        <w:pStyle w:val="Default0"/>
        <w:spacing w:line="360" w:lineRule="auto"/>
        <w:rPr>
          <w:rFonts w:ascii="Arial Narrow" w:hAnsi="Arial Narrow"/>
          <w:color w:val="auto"/>
          <w:sz w:val="22"/>
          <w:szCs w:val="22"/>
        </w:rPr>
      </w:pPr>
      <w:r w:rsidRPr="000A2A8F">
        <w:rPr>
          <w:rFonts w:ascii="Arial Narrow" w:hAnsi="Arial Narrow"/>
          <w:color w:val="auto"/>
          <w:sz w:val="22"/>
          <w:szCs w:val="22"/>
        </w:rPr>
        <w:t xml:space="preserve">Adres strony internetowej prowadzonego postępowania: </w:t>
      </w:r>
      <w:r w:rsidRPr="00DD2764">
        <w:rPr>
          <w:rFonts w:ascii="Arial Narrow" w:hAnsi="Arial Narrow"/>
          <w:b/>
          <w:color w:val="auto"/>
          <w:sz w:val="22"/>
          <w:szCs w:val="22"/>
        </w:rPr>
        <w:t>https://www.zamowienia.pw.edu.pl/wykaz/</w:t>
      </w:r>
    </w:p>
    <w:p w14:paraId="6F7B8198" w14:textId="77777777" w:rsidR="00A8141E" w:rsidRPr="000A2A8F" w:rsidRDefault="00A8141E" w:rsidP="00A8141E">
      <w:pPr>
        <w:pStyle w:val="Default0"/>
        <w:spacing w:line="360" w:lineRule="auto"/>
        <w:rPr>
          <w:rFonts w:ascii="Arial Narrow" w:hAnsi="Arial Narrow"/>
          <w:color w:val="auto"/>
          <w:sz w:val="22"/>
          <w:szCs w:val="22"/>
        </w:rPr>
      </w:pPr>
      <w:r w:rsidRPr="000A2A8F">
        <w:rPr>
          <w:rFonts w:ascii="Arial Narrow" w:hAnsi="Arial Narrow"/>
          <w:color w:val="auto"/>
          <w:sz w:val="22"/>
          <w:szCs w:val="22"/>
        </w:rPr>
        <w:t xml:space="preserve">Ofertę należy złożyć za pomocą </w:t>
      </w:r>
      <w:proofErr w:type="spellStart"/>
      <w:r w:rsidRPr="000A2A8F">
        <w:rPr>
          <w:rFonts w:ascii="Arial Narrow" w:hAnsi="Arial Narrow"/>
          <w:color w:val="auto"/>
          <w:sz w:val="22"/>
          <w:szCs w:val="22"/>
        </w:rPr>
        <w:t>Miniportalu</w:t>
      </w:r>
      <w:proofErr w:type="spellEnd"/>
      <w:r w:rsidRPr="000A2A8F">
        <w:rPr>
          <w:rFonts w:ascii="Arial Narrow" w:hAnsi="Arial Narrow"/>
          <w:color w:val="auto"/>
          <w:sz w:val="22"/>
          <w:szCs w:val="22"/>
        </w:rPr>
        <w:t xml:space="preserve">: </w:t>
      </w:r>
      <w:hyperlink r:id="rId10" w:history="1">
        <w:r w:rsidRPr="00DD2764">
          <w:rPr>
            <w:rStyle w:val="Hipercze"/>
            <w:rFonts w:ascii="Arial Narrow" w:hAnsi="Arial Narrow"/>
            <w:b/>
            <w:color w:val="auto"/>
            <w:sz w:val="22"/>
            <w:szCs w:val="22"/>
          </w:rPr>
          <w:t>https://miniportal.uzp.gov.pl/</w:t>
        </w:r>
      </w:hyperlink>
    </w:p>
    <w:p w14:paraId="7466E151" w14:textId="4D827961" w:rsidR="0000265F" w:rsidRPr="0000265F" w:rsidRDefault="00A8141E" w:rsidP="0000265F">
      <w:pPr>
        <w:pStyle w:val="pkt"/>
        <w:spacing w:after="40" w:line="360" w:lineRule="auto"/>
        <w:ind w:left="0" w:firstLine="0"/>
        <w:rPr>
          <w:rFonts w:ascii="Arial Narrow" w:hAnsi="Arial Narrow" w:cs="Arial"/>
          <w:sz w:val="22"/>
          <w:szCs w:val="22"/>
        </w:rPr>
      </w:pPr>
      <w:r w:rsidRPr="000A2A8F">
        <w:rPr>
          <w:rFonts w:ascii="Arial Narrow" w:hAnsi="Arial Narrow" w:cs="Arial"/>
          <w:sz w:val="22"/>
          <w:szCs w:val="22"/>
        </w:rPr>
        <w:t>Zmiany i wyjaśnienia treści SWZ oraz inne dokumenty zamówienia bezpośrednio związane z postępowaniem o udzielenie zamówienia będą udostępniane na stronie internetowej:</w:t>
      </w:r>
      <w:r w:rsidRPr="000A2A8F">
        <w:rPr>
          <w:rFonts w:ascii="Arial Narrow" w:hAnsi="Arial Narrow"/>
          <w:sz w:val="22"/>
          <w:szCs w:val="22"/>
        </w:rPr>
        <w:t xml:space="preserve"> </w:t>
      </w:r>
      <w:hyperlink r:id="rId11" w:history="1">
        <w:r w:rsidR="0000265F" w:rsidRPr="009776CF">
          <w:rPr>
            <w:rStyle w:val="Hipercze"/>
            <w:rFonts w:ascii="Arial Narrow" w:hAnsi="Arial Narrow" w:cs="Arial"/>
            <w:sz w:val="22"/>
            <w:szCs w:val="22"/>
          </w:rPr>
          <w:t>https://www.zamowienia.pw.edu.pl/wykaz/</w:t>
        </w:r>
      </w:hyperlink>
    </w:p>
    <w:p w14:paraId="0CF15B84" w14:textId="32B3798E" w:rsidR="00182341" w:rsidRPr="00E3094E" w:rsidRDefault="00182341" w:rsidP="00E3094E">
      <w:pPr>
        <w:pStyle w:val="Akapitzlist"/>
        <w:numPr>
          <w:ilvl w:val="0"/>
          <w:numId w:val="25"/>
        </w:numPr>
        <w:spacing w:after="160" w:line="360" w:lineRule="auto"/>
        <w:rPr>
          <w:rFonts w:ascii="Arial Narrow" w:hAnsi="Arial Narrow" w:cs="Arial"/>
          <w:b/>
        </w:rPr>
      </w:pPr>
      <w:r w:rsidRPr="00AA2646">
        <w:rPr>
          <w:rFonts w:ascii="Arial Narrow" w:hAnsi="Arial Narrow" w:cs="Arial"/>
          <w:b/>
        </w:rPr>
        <w:t>Tryb udzielenia zamówienia</w:t>
      </w:r>
    </w:p>
    <w:p w14:paraId="22507BBF" w14:textId="7A449DEC"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hAnsi="Arial Narrow" w:cs="Arial"/>
        </w:rPr>
        <w:t xml:space="preserve">Postępowanie prowadzone jest w trybie </w:t>
      </w:r>
      <w:r w:rsidR="00C95FAF" w:rsidRPr="00C95FAF">
        <w:rPr>
          <w:rFonts w:ascii="Arial Narrow" w:hAnsi="Arial Narrow" w:cs="Arial"/>
        </w:rPr>
        <w:t xml:space="preserve">przetargu </w:t>
      </w:r>
      <w:r w:rsidRPr="00C95FAF">
        <w:rPr>
          <w:rFonts w:ascii="Arial Narrow" w:hAnsi="Arial Narrow" w:cs="Arial"/>
        </w:rPr>
        <w:t xml:space="preserve"> </w:t>
      </w:r>
      <w:r w:rsidR="00C95FAF" w:rsidRPr="00746163">
        <w:rPr>
          <w:rFonts w:ascii="Arial Narrow" w:hAnsi="Arial Narrow"/>
        </w:rPr>
        <w:t>nieograniczonego na podstawie art. 132 i nast.</w:t>
      </w:r>
      <w:r w:rsidRPr="00C95FAF">
        <w:rPr>
          <w:rFonts w:ascii="Arial Narrow" w:hAnsi="Arial Narrow" w:cs="Arial"/>
        </w:rPr>
        <w:t xml:space="preserve"> ustawy z dnia 11 września 2019 r. Prawo zamówień publicznych (Dz. U. z 20</w:t>
      </w:r>
      <w:r w:rsidR="00EA0C8C">
        <w:rPr>
          <w:rFonts w:ascii="Arial Narrow" w:hAnsi="Arial Narrow" w:cs="Arial"/>
        </w:rPr>
        <w:t>21</w:t>
      </w:r>
      <w:r w:rsidRPr="00C95FAF">
        <w:rPr>
          <w:rFonts w:ascii="Arial Narrow" w:hAnsi="Arial Narrow" w:cs="Arial"/>
        </w:rPr>
        <w:t xml:space="preserve"> r., poz. </w:t>
      </w:r>
      <w:r w:rsidR="00EA0C8C">
        <w:rPr>
          <w:rFonts w:ascii="Arial Narrow" w:hAnsi="Arial Narrow" w:cs="Arial"/>
        </w:rPr>
        <w:t xml:space="preserve">1129 </w:t>
      </w:r>
      <w:r w:rsidRPr="00C95FAF">
        <w:rPr>
          <w:rFonts w:ascii="Arial Narrow" w:hAnsi="Arial Narrow" w:cs="Arial"/>
        </w:rPr>
        <w:t xml:space="preserve">z </w:t>
      </w:r>
      <w:r w:rsidR="00C95FAF" w:rsidRPr="00A8141E">
        <w:rPr>
          <w:rFonts w:ascii="Arial Narrow" w:hAnsi="Arial Narrow" w:cs="Arial"/>
        </w:rPr>
        <w:t>późniejszymi</w:t>
      </w:r>
      <w:r w:rsidRPr="00AB3F5C">
        <w:rPr>
          <w:rFonts w:ascii="Arial Narrow" w:hAnsi="Arial Narrow" w:cs="Arial"/>
        </w:rPr>
        <w:t>. zm</w:t>
      </w:r>
      <w:r w:rsidR="00A06AB8">
        <w:rPr>
          <w:rFonts w:ascii="Arial Narrow" w:hAnsi="Arial Narrow" w:cs="Arial"/>
        </w:rPr>
        <w:t>ianami</w:t>
      </w:r>
      <w:r w:rsidRPr="00AB3F5C">
        <w:rPr>
          <w:rFonts w:ascii="Arial Narrow" w:hAnsi="Arial Narrow" w:cs="Arial"/>
        </w:rPr>
        <w:t xml:space="preserve">) zwanej dalej „ustawą </w:t>
      </w:r>
      <w:proofErr w:type="spellStart"/>
      <w:r w:rsidRPr="00AB3F5C">
        <w:rPr>
          <w:rFonts w:ascii="Arial Narrow" w:hAnsi="Arial Narrow" w:cs="Arial"/>
        </w:rPr>
        <w:t>pzp</w:t>
      </w:r>
      <w:proofErr w:type="spellEnd"/>
      <w:r w:rsidRPr="00AB3F5C">
        <w:rPr>
          <w:rFonts w:ascii="Arial Narrow" w:hAnsi="Arial Narrow" w:cs="Arial"/>
        </w:rPr>
        <w:t xml:space="preserve">” oraz innych aktów prawnych w tym w szczególności: </w:t>
      </w:r>
    </w:p>
    <w:p w14:paraId="04A808FC" w14:textId="77777777" w:rsidR="00182341" w:rsidRPr="00AB3F5C" w:rsidRDefault="00182341" w:rsidP="00182341">
      <w:pPr>
        <w:pStyle w:val="pkt"/>
        <w:spacing w:after="40" w:line="360" w:lineRule="auto"/>
        <w:ind w:left="720" w:firstLine="0"/>
        <w:rPr>
          <w:rFonts w:ascii="Arial Narrow" w:hAnsi="Arial Narrow" w:cs="Arial"/>
          <w:sz w:val="22"/>
          <w:szCs w:val="22"/>
        </w:rPr>
      </w:pPr>
      <w:r w:rsidRPr="00AB3F5C">
        <w:rPr>
          <w:rFonts w:ascii="Arial Narrow" w:hAnsi="Arial Narrow" w:cs="Arial"/>
          <w:sz w:val="22"/>
          <w:szCs w:val="22"/>
        </w:rPr>
        <w:t>- Rozporządzenie Ministra Rozwoju, Pracy i Technologii z dnia 23 grudnia 2020 r. w sprawie podmiotowych środków dowodowych oraz innych dokumentów lub oświadczeń, jakich może żądać zamawiający od wykonawcy w postępowaniu o udzielenie zamówienia (Dz. U. poz. 2415)</w:t>
      </w:r>
    </w:p>
    <w:p w14:paraId="3D6D60AC" w14:textId="77777777" w:rsidR="00182341" w:rsidRPr="00AB3F5C" w:rsidRDefault="00182341" w:rsidP="00182341">
      <w:pPr>
        <w:pStyle w:val="pkt"/>
        <w:spacing w:after="40" w:line="360" w:lineRule="auto"/>
        <w:ind w:left="720" w:firstLine="0"/>
        <w:rPr>
          <w:rFonts w:ascii="Arial Narrow" w:hAnsi="Arial Narrow" w:cs="Arial"/>
          <w:sz w:val="22"/>
          <w:szCs w:val="22"/>
        </w:rPr>
      </w:pPr>
      <w:r w:rsidRPr="00AB3F5C">
        <w:rPr>
          <w:rFonts w:ascii="Arial Narrow" w:hAnsi="Arial Narrow" w:cs="Arial"/>
          <w:sz w:val="22"/>
          <w:szCs w:val="22"/>
        </w:rPr>
        <w:t>- Ustawa z dnia 23 kwietnia 1964 r. Kodeks cywilny (t. jedn. Dz. U. z 2020 r., poz. 1740 z późn.zm.).</w:t>
      </w:r>
    </w:p>
    <w:p w14:paraId="28227802" w14:textId="77777777" w:rsidR="00182341" w:rsidRPr="00AB3F5C" w:rsidRDefault="00182341" w:rsidP="00182341">
      <w:pPr>
        <w:pStyle w:val="pkt"/>
        <w:spacing w:after="40" w:line="360" w:lineRule="auto"/>
        <w:ind w:left="720" w:firstLine="0"/>
        <w:rPr>
          <w:rFonts w:ascii="Arial Narrow" w:hAnsi="Arial Narrow" w:cs="Arial"/>
          <w:sz w:val="22"/>
          <w:szCs w:val="22"/>
        </w:rPr>
      </w:pPr>
      <w:r w:rsidRPr="00AB3F5C">
        <w:rPr>
          <w:rFonts w:ascii="Arial Narrow" w:hAnsi="Arial Narrow" w:cs="Arial"/>
          <w:sz w:val="22"/>
          <w:szCs w:val="22"/>
        </w:rPr>
        <w:t>- Ustawa z dnia 16 kwietnia 1993 r. o zwalczaniu nieuczciwej konkurencji (t. jedn. Dz. U. z 2020 r., poz. 1913).</w:t>
      </w:r>
    </w:p>
    <w:p w14:paraId="4D62B02E" w14:textId="77777777" w:rsidR="00182341" w:rsidRPr="00AB3F5C" w:rsidRDefault="00182341" w:rsidP="00182341">
      <w:pPr>
        <w:pStyle w:val="Akapitzlist"/>
        <w:spacing w:line="360" w:lineRule="auto"/>
        <w:rPr>
          <w:rFonts w:ascii="Arial Narrow" w:hAnsi="Arial Narrow" w:cs="Arial"/>
        </w:rPr>
      </w:pPr>
      <w:r w:rsidRPr="00AB3F5C">
        <w:rPr>
          <w:rFonts w:ascii="Arial Narrow" w:hAnsi="Arial Narrow" w:cs="Arial"/>
        </w:rPr>
        <w:t xml:space="preserve">- Ustawa z dnia 16 lutego 2007 r. o ochronie konkurencji i konsumentów (t. jedn. Dz. U. z 2020 r., poz.1076 z </w:t>
      </w:r>
      <w:proofErr w:type="spellStart"/>
      <w:r w:rsidRPr="00AB3F5C">
        <w:rPr>
          <w:rFonts w:ascii="Arial Narrow" w:hAnsi="Arial Narrow" w:cs="Arial"/>
        </w:rPr>
        <w:t>późn</w:t>
      </w:r>
      <w:proofErr w:type="spellEnd"/>
      <w:r w:rsidRPr="00AB3F5C">
        <w:rPr>
          <w:rFonts w:ascii="Arial Narrow" w:hAnsi="Arial Narrow" w:cs="Arial"/>
        </w:rPr>
        <w:t>. zm.).</w:t>
      </w:r>
    </w:p>
    <w:p w14:paraId="5E0DAB2D" w14:textId="77777777" w:rsidR="00182341" w:rsidRPr="00AB3F5C" w:rsidRDefault="00182341" w:rsidP="00182341">
      <w:pPr>
        <w:pStyle w:val="Akapitzlist"/>
        <w:spacing w:line="360" w:lineRule="auto"/>
        <w:rPr>
          <w:rFonts w:ascii="Arial Narrow" w:hAnsi="Arial Narrow" w:cs="Arial"/>
        </w:rPr>
      </w:pPr>
    </w:p>
    <w:p w14:paraId="5655B043" w14:textId="21DCA8BA" w:rsidR="00182341" w:rsidRPr="0029756E" w:rsidRDefault="00182341" w:rsidP="0029756E">
      <w:pPr>
        <w:pStyle w:val="Akapitzlist"/>
        <w:spacing w:line="360" w:lineRule="auto"/>
        <w:rPr>
          <w:rFonts w:ascii="Arial Narrow" w:hAnsi="Arial Narrow" w:cs="Arial"/>
        </w:rPr>
      </w:pPr>
      <w:r w:rsidRPr="00AB3F5C">
        <w:rPr>
          <w:rFonts w:ascii="Arial Narrow" w:hAnsi="Arial Narrow" w:cs="Arial"/>
        </w:rPr>
        <w:t xml:space="preserve">1.1 W zakresie nieuregulowanym niniejszą Specyfikacją Warunków Zamówienia, zwaną dalej „SWZ”, zastosowanie mają przepisy ustawy </w:t>
      </w:r>
      <w:proofErr w:type="spellStart"/>
      <w:r w:rsidRPr="00AB3F5C">
        <w:rPr>
          <w:rFonts w:ascii="Arial Narrow" w:hAnsi="Arial Narrow" w:cs="Arial"/>
        </w:rPr>
        <w:t>Pzp</w:t>
      </w:r>
      <w:proofErr w:type="spellEnd"/>
      <w:r w:rsidRPr="00AB3F5C">
        <w:rPr>
          <w:rFonts w:ascii="Arial Narrow" w:hAnsi="Arial Narrow" w:cs="Arial"/>
        </w:rPr>
        <w:t>.</w:t>
      </w:r>
    </w:p>
    <w:p w14:paraId="3057D7B4" w14:textId="5105862A"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hAnsi="Arial Narrow" w:cs="Arial"/>
        </w:rPr>
        <w:t xml:space="preserve">Postępowanie, którego dotyczy niniejszy dokument oznaczone jest znakiem: POSTĘPOWANIE NUMER </w:t>
      </w:r>
      <w:r w:rsidR="00BD5108" w:rsidRPr="00E3094E">
        <w:rPr>
          <w:rFonts w:ascii="Arial Narrow" w:hAnsi="Arial Narrow" w:cs="Arial"/>
          <w:b/>
        </w:rPr>
        <w:t xml:space="preserve">WEITI/16/ZP/2021/1030 </w:t>
      </w:r>
      <w:r w:rsidRPr="00E3094E">
        <w:rPr>
          <w:rFonts w:ascii="Arial Narrow" w:hAnsi="Arial Narrow" w:cs="Arial"/>
        </w:rPr>
        <w:t xml:space="preserve"> </w:t>
      </w:r>
      <w:r w:rsidRPr="00AB3F5C">
        <w:rPr>
          <w:rFonts w:ascii="Arial Narrow" w:hAnsi="Arial Narrow" w:cs="Arial"/>
        </w:rPr>
        <w:t>Wykonawcy zobowiązani są do powoływania się na wyżej podane oznaczenie we wszelkich kontaktach z Zamawiającym.</w:t>
      </w:r>
    </w:p>
    <w:p w14:paraId="34FAD44E" w14:textId="77777777"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hAnsi="Arial Narrow" w:cs="Arial"/>
        </w:rPr>
        <w:t>Postępowanie prowadzone jest w języku polskim.</w:t>
      </w:r>
    </w:p>
    <w:p w14:paraId="15AF8BDB" w14:textId="77777777"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eastAsia="Calibri" w:hAnsi="Arial Narrow" w:cs="Arial"/>
        </w:rPr>
        <w:t>Zamówienie nie jest objęte Porozumieniem w sprawie zamówień rządowych (GPA).</w:t>
      </w:r>
    </w:p>
    <w:p w14:paraId="0A950A08" w14:textId="77777777"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hAnsi="Arial Narrow" w:cs="Arial"/>
        </w:rPr>
        <w:lastRenderedPageBreak/>
        <w:t>Zamawiający nie przewiduje udzielenia zaliczki.</w:t>
      </w:r>
    </w:p>
    <w:p w14:paraId="12AE9499" w14:textId="77777777" w:rsidR="00182341" w:rsidRPr="00AB3F5C" w:rsidRDefault="00182341" w:rsidP="00BF58AA">
      <w:pPr>
        <w:pStyle w:val="Akapitzlist"/>
        <w:numPr>
          <w:ilvl w:val="0"/>
          <w:numId w:val="1"/>
        </w:numPr>
        <w:spacing w:after="160" w:line="360" w:lineRule="auto"/>
        <w:rPr>
          <w:rFonts w:ascii="Arial Narrow" w:hAnsi="Arial Narrow" w:cs="Arial"/>
        </w:rPr>
      </w:pPr>
      <w:r w:rsidRPr="00AB3F5C">
        <w:rPr>
          <w:rFonts w:ascii="Arial Narrow" w:eastAsia="Calibri" w:hAnsi="Arial Narrow" w:cs="Arial"/>
        </w:rPr>
        <w:t>Zamawiający dopuszcza powierzenie wykonania zamówienia podwykonawcom. Wykonawca jest zobowiązany do wskazania w ofercie części zamówienia, który zostanie powierzony podwykonawcy oraz firmy podwykonawcy. W takim przypadku Wykonawca ma obowiązek wskazać w formularzu ofertowym stanowiącym załącznik 1 do SWZ czy powierzy wykonanie zamówienia podwykonawcom i w jakim zakresie, z zastrzeżeniem, że brak wskazania zakresu będzie równoważne z samodzielnym wykonaniem zamówienia przez Wykonawcę.</w:t>
      </w:r>
    </w:p>
    <w:p w14:paraId="3D8167FF" w14:textId="77777777" w:rsidR="00182341" w:rsidRPr="00AB3F5C" w:rsidRDefault="00182341" w:rsidP="00182341">
      <w:pPr>
        <w:pStyle w:val="Akapitzlist"/>
        <w:spacing w:line="360" w:lineRule="auto"/>
        <w:rPr>
          <w:rFonts w:ascii="Arial Narrow" w:hAnsi="Arial Narrow" w:cs="Arial"/>
          <w:color w:val="FF0000"/>
        </w:rPr>
      </w:pPr>
    </w:p>
    <w:p w14:paraId="3F5A35DA" w14:textId="38E43864" w:rsidR="00182341" w:rsidRPr="0000265F" w:rsidRDefault="00182341" w:rsidP="0000265F">
      <w:pPr>
        <w:pStyle w:val="Akapitzlist"/>
        <w:numPr>
          <w:ilvl w:val="0"/>
          <w:numId w:val="25"/>
        </w:numPr>
        <w:spacing w:after="160" w:line="360" w:lineRule="auto"/>
        <w:rPr>
          <w:rFonts w:ascii="Arial Narrow" w:hAnsi="Arial Narrow" w:cs="Arial"/>
          <w:b/>
        </w:rPr>
      </w:pPr>
      <w:r w:rsidRPr="00AB3F5C">
        <w:rPr>
          <w:rFonts w:ascii="Arial Narrow" w:hAnsi="Arial Narrow" w:cs="Arial"/>
          <w:b/>
        </w:rPr>
        <w:t>Przedmiot zamówienia</w:t>
      </w:r>
    </w:p>
    <w:p w14:paraId="02D0C97C" w14:textId="01145506" w:rsidR="00182341" w:rsidRPr="001F180A" w:rsidRDefault="00182341" w:rsidP="00BF58AA">
      <w:pPr>
        <w:pStyle w:val="Akapitzlist"/>
        <w:numPr>
          <w:ilvl w:val="0"/>
          <w:numId w:val="2"/>
        </w:numPr>
        <w:spacing w:after="160" w:line="360" w:lineRule="auto"/>
        <w:rPr>
          <w:rFonts w:ascii="Arial Narrow" w:hAnsi="Arial Narrow" w:cs="Arial"/>
        </w:rPr>
      </w:pPr>
      <w:r w:rsidRPr="00AB3F5C">
        <w:rPr>
          <w:rFonts w:ascii="Arial Narrow" w:hAnsi="Arial Narrow" w:cs="Arial"/>
        </w:rPr>
        <w:t xml:space="preserve">Przedmiotem zamówienia jest </w:t>
      </w:r>
      <w:r w:rsidRPr="001F180A">
        <w:rPr>
          <w:rFonts w:ascii="Arial Narrow" w:hAnsi="Arial Narrow" w:cs="Arial"/>
        </w:rPr>
        <w:t>:</w:t>
      </w:r>
      <w:r w:rsidR="001F180A" w:rsidRPr="001F180A">
        <w:rPr>
          <w:rFonts w:ascii="Arial Narrow" w:eastAsia="Calibri" w:hAnsi="Arial Narrow" w:cs="Arial"/>
          <w:b/>
        </w:rPr>
        <w:t xml:space="preserve"> Dostawa mebli do </w:t>
      </w:r>
      <w:r w:rsidR="00726455">
        <w:rPr>
          <w:rFonts w:ascii="Arial Narrow" w:eastAsia="Calibri" w:hAnsi="Arial Narrow" w:cs="Arial"/>
          <w:b/>
        </w:rPr>
        <w:t>Gmachu Elektroniki w miejsca wskazane przez Zamawiającego  (hol na parterze lub</w:t>
      </w:r>
      <w:r w:rsidR="000B5335">
        <w:rPr>
          <w:rFonts w:ascii="Arial Narrow" w:eastAsia="Calibri" w:hAnsi="Arial Narrow" w:cs="Arial"/>
          <w:b/>
        </w:rPr>
        <w:t>/i</w:t>
      </w:r>
      <w:r w:rsidR="00726455">
        <w:rPr>
          <w:rFonts w:ascii="Arial Narrow" w:eastAsia="Calibri" w:hAnsi="Arial Narrow" w:cs="Arial"/>
          <w:b/>
        </w:rPr>
        <w:t xml:space="preserve"> </w:t>
      </w:r>
      <w:r w:rsidR="001F180A" w:rsidRPr="001F180A">
        <w:rPr>
          <w:rFonts w:ascii="Arial Narrow" w:eastAsia="Calibri" w:hAnsi="Arial Narrow" w:cs="Arial"/>
          <w:b/>
        </w:rPr>
        <w:t>sal</w:t>
      </w:r>
      <w:r w:rsidR="00726455">
        <w:rPr>
          <w:rFonts w:ascii="Arial Narrow" w:eastAsia="Calibri" w:hAnsi="Arial Narrow" w:cs="Arial"/>
          <w:b/>
        </w:rPr>
        <w:t>e</w:t>
      </w:r>
      <w:r w:rsidR="001F180A" w:rsidRPr="001F180A">
        <w:rPr>
          <w:rFonts w:ascii="Arial Narrow" w:eastAsia="Calibri" w:hAnsi="Arial Narrow" w:cs="Arial"/>
          <w:b/>
        </w:rPr>
        <w:t xml:space="preserve"> dydaktyczn</w:t>
      </w:r>
      <w:r w:rsidR="00726455">
        <w:rPr>
          <w:rFonts w:ascii="Arial Narrow" w:eastAsia="Calibri" w:hAnsi="Arial Narrow" w:cs="Arial"/>
          <w:b/>
        </w:rPr>
        <w:t>e)</w:t>
      </w:r>
      <w:r w:rsidR="001F180A" w:rsidRPr="001F180A">
        <w:rPr>
          <w:rFonts w:ascii="Arial Narrow" w:eastAsia="Calibri" w:hAnsi="Arial Narrow" w:cs="Arial"/>
          <w:b/>
        </w:rPr>
        <w:t xml:space="preserve">. Zamawiający wymaga </w:t>
      </w:r>
      <w:r w:rsidR="00726455">
        <w:rPr>
          <w:rFonts w:ascii="Arial Narrow" w:eastAsia="Calibri" w:hAnsi="Arial Narrow" w:cs="Arial"/>
          <w:b/>
        </w:rPr>
        <w:t xml:space="preserve">  </w:t>
      </w:r>
      <w:r w:rsidR="001F180A" w:rsidRPr="001F180A">
        <w:rPr>
          <w:rFonts w:ascii="Arial Narrow" w:eastAsia="Calibri" w:hAnsi="Arial Narrow" w:cs="Arial"/>
          <w:b/>
        </w:rPr>
        <w:t xml:space="preserve">montażu </w:t>
      </w:r>
      <w:r w:rsidR="00726455">
        <w:rPr>
          <w:rFonts w:ascii="Arial Narrow" w:eastAsia="Calibri" w:hAnsi="Arial Narrow" w:cs="Arial"/>
          <w:b/>
        </w:rPr>
        <w:t xml:space="preserve"> przez Wykonawcę  tych mebli, które dostarczone będą  w częściach. Wykonawca zobowiązuje się do usunięcia </w:t>
      </w:r>
      <w:r w:rsidR="000B5335">
        <w:rPr>
          <w:rFonts w:ascii="Arial Narrow" w:eastAsia="Calibri" w:hAnsi="Arial Narrow" w:cs="Arial"/>
          <w:b/>
        </w:rPr>
        <w:t xml:space="preserve">opakowań i ich wywozu </w:t>
      </w:r>
      <w:r w:rsidR="00726455">
        <w:rPr>
          <w:rFonts w:ascii="Arial Narrow" w:eastAsia="Calibri" w:hAnsi="Arial Narrow" w:cs="Arial"/>
          <w:b/>
        </w:rPr>
        <w:t>na własny koszt.</w:t>
      </w:r>
    </w:p>
    <w:p w14:paraId="6A426C0A" w14:textId="5CCB1A52" w:rsidR="001F180A" w:rsidRPr="001F180A" w:rsidRDefault="001F180A" w:rsidP="001F180A">
      <w:pPr>
        <w:pStyle w:val="Akapitzlist"/>
        <w:spacing w:after="160" w:line="360" w:lineRule="auto"/>
        <w:rPr>
          <w:rFonts w:ascii="Arial Narrow" w:eastAsia="Calibri" w:hAnsi="Arial Narrow" w:cs="Arial"/>
          <w:b/>
        </w:rPr>
      </w:pPr>
      <w:r w:rsidRPr="001F180A">
        <w:rPr>
          <w:rFonts w:ascii="Arial Narrow" w:eastAsia="Calibri" w:hAnsi="Arial Narrow" w:cs="Arial"/>
          <w:b/>
        </w:rPr>
        <w:t>W skład zamówienia wchodzą:</w:t>
      </w:r>
    </w:p>
    <w:p w14:paraId="76BDA79C" w14:textId="59785973" w:rsidR="001F180A" w:rsidRPr="001F180A" w:rsidRDefault="001F180A" w:rsidP="00BF58AA">
      <w:pPr>
        <w:pStyle w:val="Akapitzlist"/>
        <w:numPr>
          <w:ilvl w:val="0"/>
          <w:numId w:val="55"/>
        </w:numPr>
        <w:spacing w:after="160" w:line="360" w:lineRule="auto"/>
        <w:rPr>
          <w:rFonts w:ascii="Arial Narrow" w:hAnsi="Arial Narrow" w:cs="Times New Roman"/>
          <w:b/>
        </w:rPr>
      </w:pPr>
      <w:r w:rsidRPr="001F180A">
        <w:rPr>
          <w:rFonts w:ascii="Arial Narrow" w:hAnsi="Arial Narrow" w:cs="Times New Roman"/>
          <w:b/>
        </w:rPr>
        <w:t>Stolik szkolny 2-osobowy 1300 x 500 mm  - 74 szt.</w:t>
      </w:r>
    </w:p>
    <w:p w14:paraId="55A6904E" w14:textId="46D6BA07" w:rsidR="001F180A" w:rsidRPr="001F180A" w:rsidRDefault="001F180A" w:rsidP="00BF58AA">
      <w:pPr>
        <w:pStyle w:val="Akapitzlist"/>
        <w:numPr>
          <w:ilvl w:val="0"/>
          <w:numId w:val="55"/>
        </w:numPr>
        <w:spacing w:after="160" w:line="360" w:lineRule="auto"/>
        <w:rPr>
          <w:rFonts w:ascii="Arial Narrow" w:hAnsi="Arial Narrow" w:cs="Times New Roman"/>
          <w:b/>
        </w:rPr>
      </w:pPr>
      <w:r w:rsidRPr="001F180A">
        <w:rPr>
          <w:rFonts w:ascii="Arial Narrow" w:hAnsi="Arial Narrow" w:cs="Times New Roman"/>
          <w:b/>
        </w:rPr>
        <w:t>Krzesło konferencyjne wyściełane, typu ISO - 150 szt.</w:t>
      </w:r>
    </w:p>
    <w:p w14:paraId="3A2E01CC" w14:textId="112A2F44" w:rsidR="001F180A" w:rsidRPr="001F180A" w:rsidRDefault="001F180A" w:rsidP="00BF58AA">
      <w:pPr>
        <w:pStyle w:val="Akapitzlist"/>
        <w:numPr>
          <w:ilvl w:val="0"/>
          <w:numId w:val="55"/>
        </w:numPr>
        <w:spacing w:after="160" w:line="360" w:lineRule="auto"/>
        <w:rPr>
          <w:rFonts w:ascii="Arial Narrow" w:hAnsi="Arial Narrow" w:cs="Times New Roman"/>
          <w:b/>
        </w:rPr>
      </w:pPr>
      <w:r w:rsidRPr="001F180A">
        <w:rPr>
          <w:rFonts w:ascii="Arial Narrow" w:hAnsi="Arial Narrow" w:cs="Times New Roman"/>
          <w:b/>
        </w:rPr>
        <w:t>Stolik komputerowy 1 – osobowy 110 x 90 – 33 szt.</w:t>
      </w:r>
    </w:p>
    <w:p w14:paraId="1A640BB6" w14:textId="12F49FEF" w:rsidR="001F180A" w:rsidRPr="001F180A" w:rsidRDefault="001F180A" w:rsidP="00BF58AA">
      <w:pPr>
        <w:pStyle w:val="Akapitzlist"/>
        <w:numPr>
          <w:ilvl w:val="0"/>
          <w:numId w:val="55"/>
        </w:numPr>
        <w:spacing w:after="160" w:line="360" w:lineRule="auto"/>
        <w:rPr>
          <w:rFonts w:ascii="Arial Narrow" w:hAnsi="Arial Narrow" w:cs="Times New Roman"/>
          <w:b/>
        </w:rPr>
      </w:pPr>
      <w:r w:rsidRPr="001F180A">
        <w:rPr>
          <w:rFonts w:ascii="Arial Narrow" w:hAnsi="Arial Narrow" w:cs="Times New Roman"/>
          <w:b/>
        </w:rPr>
        <w:t>Tablica akademicka biała ceramiczna P3  w ramie aluminiowej 170 x 100 – 2 szt.</w:t>
      </w:r>
    </w:p>
    <w:p w14:paraId="2D899A63" w14:textId="76682239" w:rsidR="001F180A" w:rsidRPr="001F180A" w:rsidRDefault="001F180A" w:rsidP="00BF58AA">
      <w:pPr>
        <w:pStyle w:val="Akapitzlist"/>
        <w:numPr>
          <w:ilvl w:val="0"/>
          <w:numId w:val="55"/>
        </w:numPr>
        <w:spacing w:after="160" w:line="360" w:lineRule="auto"/>
        <w:rPr>
          <w:rFonts w:ascii="Arial Narrow" w:hAnsi="Arial Narrow" w:cs="Times New Roman"/>
          <w:b/>
        </w:rPr>
      </w:pPr>
      <w:r w:rsidRPr="001F180A">
        <w:rPr>
          <w:rFonts w:ascii="Arial Narrow" w:hAnsi="Arial Narrow" w:cs="Times New Roman"/>
          <w:b/>
        </w:rPr>
        <w:t>Tablica akademicka zielona ceramiczna P3 w systemie kolumnowym zależnym 100 x 240 – 1 szt.</w:t>
      </w:r>
    </w:p>
    <w:p w14:paraId="6C52B5E9" w14:textId="66645E48" w:rsidR="00182341" w:rsidRPr="00232DAB" w:rsidRDefault="00182341" w:rsidP="00BF58AA">
      <w:pPr>
        <w:pStyle w:val="Akapitzlist"/>
        <w:numPr>
          <w:ilvl w:val="1"/>
          <w:numId w:val="2"/>
        </w:numPr>
        <w:spacing w:after="160" w:line="360" w:lineRule="auto"/>
        <w:rPr>
          <w:rFonts w:ascii="Arial Narrow" w:hAnsi="Arial Narrow" w:cs="Arial"/>
          <w:b/>
          <w:bCs/>
          <w:iCs/>
        </w:rPr>
      </w:pPr>
      <w:r w:rsidRPr="00232DAB">
        <w:rPr>
          <w:rFonts w:ascii="Arial Narrow" w:eastAsia="Calibri" w:hAnsi="Arial Narrow" w:cs="Arial"/>
        </w:rPr>
        <w:t>Szczegółowe określenie zakresu gwarancji i serwisu oraz pełny opis techniczny dla przedmiotu zamówienia oraz pozostałe wymagania stawiane przez Zamawiającego zawarte są w niniejszym SWZ (w załączniku nr 3: Opis przedmiotu zamówienia oraz załączniku nr 4: Projek</w:t>
      </w:r>
      <w:r w:rsidR="00BD5108" w:rsidRPr="00232DAB">
        <w:rPr>
          <w:rFonts w:ascii="Arial Narrow" w:eastAsia="Calibri" w:hAnsi="Arial Narrow" w:cs="Arial"/>
        </w:rPr>
        <w:t xml:space="preserve">towane postanowienia umowy </w:t>
      </w:r>
      <w:r w:rsidRPr="00232DAB">
        <w:rPr>
          <w:rFonts w:ascii="Arial Narrow" w:eastAsia="Calibri" w:hAnsi="Arial Narrow" w:cs="Arial"/>
        </w:rPr>
        <w:t>)</w:t>
      </w:r>
    </w:p>
    <w:p w14:paraId="6700B28E" w14:textId="782388A8" w:rsidR="00232DAB" w:rsidRPr="00232DAB" w:rsidRDefault="00232DAB" w:rsidP="00BF58AA">
      <w:pPr>
        <w:pStyle w:val="Akapitzlist"/>
        <w:numPr>
          <w:ilvl w:val="1"/>
          <w:numId w:val="2"/>
        </w:numPr>
        <w:spacing w:after="160" w:line="360" w:lineRule="auto"/>
        <w:rPr>
          <w:rFonts w:ascii="Arial Narrow" w:hAnsi="Arial Narrow" w:cs="Arial"/>
          <w:b/>
          <w:bCs/>
          <w:iCs/>
        </w:rPr>
      </w:pPr>
      <w:r w:rsidRPr="00232DAB">
        <w:rPr>
          <w:rFonts w:ascii="Arial Narrow" w:hAnsi="Arial Narrow"/>
        </w:rPr>
        <w:t xml:space="preserve">Miejscem realizacji  zamówienia jest siedziba Zamawiającego tj.: </w:t>
      </w:r>
    </w:p>
    <w:p w14:paraId="5AE5F8B4" w14:textId="77777777" w:rsidR="00E3094E" w:rsidRDefault="00232DAB" w:rsidP="00232DAB">
      <w:pPr>
        <w:pStyle w:val="Akapitzlist"/>
        <w:spacing w:after="160" w:line="360" w:lineRule="auto"/>
        <w:ind w:left="1110"/>
        <w:rPr>
          <w:rFonts w:ascii="Arial Narrow" w:hAnsi="Arial Narrow"/>
        </w:rPr>
      </w:pPr>
      <w:r w:rsidRPr="00232DAB">
        <w:rPr>
          <w:rFonts w:ascii="Arial Narrow" w:hAnsi="Arial Narrow"/>
        </w:rPr>
        <w:t xml:space="preserve">Politechnika Warszawska, Wydział Elektroniki i Technik Informacyjnych, ul. Nowowiejska 15/19 </w:t>
      </w:r>
    </w:p>
    <w:p w14:paraId="3C19A21B" w14:textId="3DA3A510" w:rsidR="00182341" w:rsidRPr="00232DAB" w:rsidRDefault="00232DAB" w:rsidP="00232DAB">
      <w:pPr>
        <w:pStyle w:val="Akapitzlist"/>
        <w:spacing w:after="160" w:line="360" w:lineRule="auto"/>
        <w:ind w:left="1110"/>
        <w:rPr>
          <w:rFonts w:ascii="Arial Narrow" w:hAnsi="Arial Narrow"/>
        </w:rPr>
      </w:pPr>
      <w:r w:rsidRPr="00232DAB">
        <w:rPr>
          <w:rFonts w:ascii="Arial Narrow" w:hAnsi="Arial Narrow"/>
        </w:rPr>
        <w:t>00-665 Warszawa</w:t>
      </w:r>
      <w:r w:rsidR="00E3094E">
        <w:rPr>
          <w:rFonts w:ascii="Arial Narrow" w:hAnsi="Arial Narrow"/>
        </w:rPr>
        <w:t>.</w:t>
      </w:r>
    </w:p>
    <w:p w14:paraId="1A54C7F7" w14:textId="4DBB64AF" w:rsidR="00182341" w:rsidRPr="00232DAB" w:rsidRDefault="00182341" w:rsidP="00BF58AA">
      <w:pPr>
        <w:pStyle w:val="Akapitzlist"/>
        <w:numPr>
          <w:ilvl w:val="1"/>
          <w:numId w:val="57"/>
        </w:numPr>
        <w:spacing w:after="160" w:line="360" w:lineRule="auto"/>
        <w:ind w:left="1134" w:hanging="425"/>
        <w:rPr>
          <w:rFonts w:ascii="Arial Narrow" w:hAnsi="Arial Narrow" w:cs="Arial"/>
        </w:rPr>
      </w:pPr>
      <w:r w:rsidRPr="00232DAB">
        <w:rPr>
          <w:rFonts w:ascii="Arial Narrow" w:hAnsi="Arial Narrow" w:cs="Arial"/>
        </w:rPr>
        <w:t>Kod Wspólnego Słownika Zamówień (CPV):</w:t>
      </w:r>
      <w:r w:rsidR="00BD5108" w:rsidRPr="00232DAB">
        <w:rPr>
          <w:rFonts w:ascii="Arial Narrow" w:hAnsi="Arial Narrow" w:cs="Arial"/>
        </w:rPr>
        <w:t xml:space="preserve"> 39130000-2</w:t>
      </w:r>
    </w:p>
    <w:p w14:paraId="4188037B" w14:textId="6F41428C" w:rsidR="00182341" w:rsidRPr="0000265F" w:rsidRDefault="00182341" w:rsidP="0000265F">
      <w:pPr>
        <w:pStyle w:val="Akapitzlist"/>
        <w:numPr>
          <w:ilvl w:val="0"/>
          <w:numId w:val="57"/>
        </w:numPr>
        <w:spacing w:after="0" w:line="360" w:lineRule="auto"/>
        <w:ind w:hanging="76"/>
        <w:rPr>
          <w:rFonts w:ascii="Arial Narrow" w:hAnsi="Arial Narrow" w:cs="Arial"/>
        </w:rPr>
      </w:pPr>
      <w:r w:rsidRPr="0000265F">
        <w:rPr>
          <w:rFonts w:ascii="Arial Narrow" w:hAnsi="Arial Narrow" w:cs="Arial"/>
        </w:rPr>
        <w:t xml:space="preserve">Zamawiający nie przewiduje udzielenia zamówień dodatkowych, o których mowa w art. 214 ust. 1 pkt 7 i pkt 8 ustawy </w:t>
      </w:r>
      <w:proofErr w:type="spellStart"/>
      <w:r w:rsidR="00973A4B" w:rsidRPr="0000265F">
        <w:rPr>
          <w:rFonts w:ascii="Arial Narrow" w:hAnsi="Arial Narrow" w:cs="Arial"/>
        </w:rPr>
        <w:t>p</w:t>
      </w:r>
      <w:r w:rsidRPr="0000265F">
        <w:rPr>
          <w:rFonts w:ascii="Arial Narrow" w:hAnsi="Arial Narrow" w:cs="Arial"/>
        </w:rPr>
        <w:t>zp</w:t>
      </w:r>
      <w:proofErr w:type="spellEnd"/>
      <w:r w:rsidRPr="0000265F">
        <w:rPr>
          <w:rFonts w:ascii="Arial Narrow" w:hAnsi="Arial Narrow" w:cs="Arial"/>
        </w:rPr>
        <w:t>.</w:t>
      </w:r>
    </w:p>
    <w:p w14:paraId="19FA5ABB" w14:textId="3381EC50" w:rsidR="00182341" w:rsidRPr="00BD5108" w:rsidRDefault="00182341" w:rsidP="0000265F">
      <w:pPr>
        <w:pStyle w:val="Akapitzlist"/>
        <w:numPr>
          <w:ilvl w:val="0"/>
          <w:numId w:val="57"/>
        </w:numPr>
        <w:spacing w:after="160" w:line="360" w:lineRule="auto"/>
        <w:ind w:hanging="76"/>
        <w:rPr>
          <w:rFonts w:ascii="Arial Narrow" w:hAnsi="Arial Narrow" w:cs="Arial"/>
        </w:rPr>
      </w:pPr>
      <w:r w:rsidRPr="00BD5108">
        <w:rPr>
          <w:rFonts w:ascii="Arial Narrow" w:hAnsi="Arial Narrow" w:cs="Arial"/>
        </w:rPr>
        <w:t xml:space="preserve">Zamawiający nie dopuszcza składania ofert częściowych. </w:t>
      </w:r>
    </w:p>
    <w:p w14:paraId="347771A1" w14:textId="77777777" w:rsidR="00182341" w:rsidRPr="00BD5108" w:rsidRDefault="00182341" w:rsidP="0000265F">
      <w:pPr>
        <w:pStyle w:val="Akapitzlist"/>
        <w:numPr>
          <w:ilvl w:val="0"/>
          <w:numId w:val="57"/>
        </w:numPr>
        <w:spacing w:after="160" w:line="360" w:lineRule="auto"/>
        <w:ind w:hanging="76"/>
        <w:rPr>
          <w:rFonts w:ascii="Arial Narrow" w:hAnsi="Arial Narrow" w:cs="Arial"/>
        </w:rPr>
      </w:pPr>
      <w:r w:rsidRPr="00BD5108">
        <w:rPr>
          <w:rFonts w:ascii="Arial Narrow" w:hAnsi="Arial Narrow" w:cs="Arial"/>
        </w:rPr>
        <w:t>Zamawiający nie dopuszcza składania ofert wariantowych.</w:t>
      </w:r>
    </w:p>
    <w:p w14:paraId="07871406" w14:textId="2BD931B4" w:rsidR="00BD5108" w:rsidRPr="0029756E" w:rsidRDefault="00182341" w:rsidP="0000265F">
      <w:pPr>
        <w:pStyle w:val="Akapitzlist"/>
        <w:numPr>
          <w:ilvl w:val="0"/>
          <w:numId w:val="57"/>
        </w:numPr>
        <w:spacing w:after="160" w:line="360" w:lineRule="auto"/>
        <w:ind w:hanging="76"/>
        <w:rPr>
          <w:rFonts w:ascii="Arial Narrow" w:hAnsi="Arial Narrow" w:cs="Arial"/>
        </w:rPr>
      </w:pPr>
      <w:r w:rsidRPr="00AB3F5C">
        <w:rPr>
          <w:rFonts w:ascii="Arial Narrow" w:eastAsia="Calibri" w:hAnsi="Arial Narrow" w:cs="Arial"/>
          <w:b/>
          <w:u w:val="single"/>
        </w:rPr>
        <w:t xml:space="preserve">Wykonawca zobowiązany jest zrealizować zamówienie na zasadach i warunkach opisanych w niniejszym SWZ. </w:t>
      </w:r>
    </w:p>
    <w:p w14:paraId="2DB55D7B" w14:textId="77777777" w:rsidR="00182341" w:rsidRPr="00AB3F5C" w:rsidRDefault="00182341" w:rsidP="00BF58AA">
      <w:pPr>
        <w:pStyle w:val="Akapitzlist"/>
        <w:numPr>
          <w:ilvl w:val="0"/>
          <w:numId w:val="25"/>
        </w:numPr>
        <w:spacing w:after="160" w:line="360" w:lineRule="auto"/>
        <w:rPr>
          <w:rFonts w:ascii="Arial Narrow" w:hAnsi="Arial Narrow" w:cs="Arial"/>
          <w:b/>
        </w:rPr>
      </w:pPr>
      <w:r w:rsidRPr="00AB3F5C">
        <w:rPr>
          <w:rFonts w:ascii="Arial Narrow" w:hAnsi="Arial Narrow" w:cs="Arial"/>
          <w:b/>
        </w:rPr>
        <w:t>Termin wykonania zamówienia</w:t>
      </w:r>
    </w:p>
    <w:p w14:paraId="6DCAC6C8" w14:textId="6ABA287F" w:rsidR="004D4952" w:rsidRPr="004D4952" w:rsidRDefault="00182341" w:rsidP="004D4952">
      <w:pPr>
        <w:pStyle w:val="Nagwek1"/>
        <w:spacing w:line="23" w:lineRule="atLeast"/>
        <w:jc w:val="both"/>
        <w:rPr>
          <w:rFonts w:ascii="Arial Narrow" w:hAnsi="Arial Narrow" w:cs="Calibri"/>
          <w:color w:val="auto"/>
          <w:sz w:val="22"/>
          <w:szCs w:val="22"/>
        </w:rPr>
      </w:pPr>
      <w:r w:rsidRPr="004D4952">
        <w:rPr>
          <w:rFonts w:ascii="Arial Narrow" w:hAnsi="Arial Narrow" w:cs="Arial"/>
          <w:color w:val="auto"/>
          <w:sz w:val="22"/>
          <w:szCs w:val="22"/>
        </w:rPr>
        <w:t xml:space="preserve">Zamawiający wymaga realizacji zamówienia w terminie </w:t>
      </w:r>
      <w:r w:rsidR="004D4952" w:rsidRPr="0029756E">
        <w:rPr>
          <w:rFonts w:ascii="Arial Narrow" w:hAnsi="Arial Narrow" w:cs="Arial"/>
          <w:b/>
          <w:bCs/>
          <w:color w:val="auto"/>
          <w:sz w:val="22"/>
          <w:szCs w:val="22"/>
        </w:rPr>
        <w:t xml:space="preserve">do 50 dni </w:t>
      </w:r>
      <w:r w:rsidR="004D4952" w:rsidRPr="0029756E">
        <w:rPr>
          <w:rFonts w:ascii="Arial Narrow" w:hAnsi="Arial Narrow" w:cs="Calibri"/>
          <w:b/>
          <w:bCs/>
          <w:color w:val="auto"/>
          <w:sz w:val="22"/>
          <w:szCs w:val="22"/>
        </w:rPr>
        <w:t>(kryterium dodatkowo punktowane).</w:t>
      </w:r>
    </w:p>
    <w:p w14:paraId="21D0120D" w14:textId="01A0ED47" w:rsidR="00182341" w:rsidRPr="00AB3F5C" w:rsidRDefault="00182341" w:rsidP="00182341">
      <w:pPr>
        <w:spacing w:line="360" w:lineRule="auto"/>
        <w:rPr>
          <w:rFonts w:ascii="Arial Narrow" w:hAnsi="Arial Narrow" w:cs="Arial"/>
        </w:rPr>
      </w:pPr>
    </w:p>
    <w:p w14:paraId="46513272" w14:textId="77777777" w:rsidR="00182341" w:rsidRPr="00AB3F5C" w:rsidRDefault="00182341" w:rsidP="00BF58AA">
      <w:pPr>
        <w:numPr>
          <w:ilvl w:val="0"/>
          <w:numId w:val="25"/>
        </w:numPr>
        <w:spacing w:after="160" w:line="360" w:lineRule="auto"/>
        <w:contextualSpacing/>
        <w:rPr>
          <w:rFonts w:ascii="Arial Narrow" w:hAnsi="Arial Narrow" w:cs="Arial"/>
          <w:b/>
        </w:rPr>
      </w:pPr>
      <w:r w:rsidRPr="00AB3F5C">
        <w:rPr>
          <w:rFonts w:ascii="Arial Narrow" w:hAnsi="Arial Narrow" w:cs="Arial"/>
          <w:b/>
        </w:rPr>
        <w:t>Warunki udziału w postępowaniu</w:t>
      </w:r>
    </w:p>
    <w:p w14:paraId="34092252" w14:textId="77777777" w:rsidR="00182341" w:rsidRPr="00AB3F5C" w:rsidRDefault="00182341" w:rsidP="00BF58AA">
      <w:pPr>
        <w:pStyle w:val="Akapitzlist"/>
        <w:numPr>
          <w:ilvl w:val="0"/>
          <w:numId w:val="6"/>
        </w:numPr>
        <w:spacing w:after="160" w:line="360" w:lineRule="auto"/>
        <w:rPr>
          <w:rFonts w:ascii="Arial Narrow" w:hAnsi="Arial Narrow" w:cs="Arial"/>
        </w:rPr>
      </w:pPr>
      <w:r w:rsidRPr="00AB3F5C">
        <w:rPr>
          <w:rFonts w:ascii="Arial Narrow" w:hAnsi="Arial Narrow" w:cs="Arial"/>
        </w:rPr>
        <w:lastRenderedPageBreak/>
        <w:t>W celu oceny zdolności Wykonawcy do należytego wykonania zamówienia Zamawiający wymaga od Wykonawcy wykazania spełnienia następujących warunków udziału w postępowaniu:</w:t>
      </w:r>
    </w:p>
    <w:p w14:paraId="5D7674A3" w14:textId="77777777" w:rsidR="00182341" w:rsidRPr="00AB3F5C" w:rsidRDefault="00182341" w:rsidP="00BF58AA">
      <w:pPr>
        <w:pStyle w:val="Akapitzlist"/>
        <w:numPr>
          <w:ilvl w:val="1"/>
          <w:numId w:val="6"/>
        </w:numPr>
        <w:spacing w:after="160" w:line="360" w:lineRule="auto"/>
        <w:rPr>
          <w:rFonts w:ascii="Arial Narrow" w:hAnsi="Arial Narrow" w:cs="Arial"/>
        </w:rPr>
      </w:pPr>
      <w:r w:rsidRPr="00AB3F5C">
        <w:rPr>
          <w:rFonts w:ascii="Arial Narrow" w:hAnsi="Arial Narrow" w:cs="Arial"/>
        </w:rPr>
        <w:t>w zakresie zdolności do występowania w obrocie gospodarczym:</w:t>
      </w:r>
    </w:p>
    <w:p w14:paraId="24656AAE" w14:textId="77777777" w:rsidR="00182341" w:rsidRPr="004D4952" w:rsidRDefault="00182341" w:rsidP="00182341">
      <w:pPr>
        <w:pStyle w:val="Akapitzlist"/>
        <w:spacing w:line="360" w:lineRule="auto"/>
        <w:ind w:left="1080"/>
        <w:rPr>
          <w:rFonts w:ascii="Arial Narrow" w:hAnsi="Arial Narrow" w:cs="Arial"/>
        </w:rPr>
      </w:pPr>
      <w:r w:rsidRPr="004D4952">
        <w:rPr>
          <w:rFonts w:ascii="Arial Narrow" w:hAnsi="Arial Narrow" w:cs="Arial"/>
        </w:rPr>
        <w:t>Zamawiający nie wskazuje warunku,</w:t>
      </w:r>
    </w:p>
    <w:p w14:paraId="61BA6A67" w14:textId="77777777" w:rsidR="00182341" w:rsidRPr="004D4952" w:rsidRDefault="00182341" w:rsidP="00BF58AA">
      <w:pPr>
        <w:pStyle w:val="Akapitzlist"/>
        <w:numPr>
          <w:ilvl w:val="1"/>
          <w:numId w:val="6"/>
        </w:numPr>
        <w:spacing w:after="160" w:line="360" w:lineRule="auto"/>
        <w:rPr>
          <w:rFonts w:ascii="Arial Narrow" w:hAnsi="Arial Narrow" w:cs="Arial"/>
        </w:rPr>
      </w:pPr>
      <w:r w:rsidRPr="004D4952">
        <w:rPr>
          <w:rFonts w:ascii="Arial Narrow" w:hAnsi="Arial Narrow" w:cs="Arial"/>
        </w:rPr>
        <w:t>w zakresie uprawnień do prowadzenia określonej działalności gospodarczej lub zawodowej, o ile wynika to z odrębnych przepisów:</w:t>
      </w:r>
    </w:p>
    <w:p w14:paraId="4790DF6A" w14:textId="77777777" w:rsidR="00182341" w:rsidRPr="004D4952" w:rsidRDefault="00182341" w:rsidP="00182341">
      <w:pPr>
        <w:pStyle w:val="Akapitzlist"/>
        <w:spacing w:line="360" w:lineRule="auto"/>
        <w:ind w:left="1080"/>
        <w:rPr>
          <w:rFonts w:ascii="Arial Narrow" w:hAnsi="Arial Narrow" w:cs="Arial"/>
        </w:rPr>
      </w:pPr>
      <w:r w:rsidRPr="004D4952">
        <w:rPr>
          <w:rFonts w:ascii="Arial Narrow" w:hAnsi="Arial Narrow" w:cs="Arial"/>
        </w:rPr>
        <w:t>Zamawiający nie wskazuje warunku,</w:t>
      </w:r>
    </w:p>
    <w:p w14:paraId="1BD7B1DD" w14:textId="77777777" w:rsidR="00182341" w:rsidRPr="004D4952" w:rsidRDefault="00182341" w:rsidP="00BF58AA">
      <w:pPr>
        <w:pStyle w:val="Akapitzlist"/>
        <w:numPr>
          <w:ilvl w:val="1"/>
          <w:numId w:val="6"/>
        </w:numPr>
        <w:spacing w:after="160" w:line="360" w:lineRule="auto"/>
        <w:rPr>
          <w:rFonts w:ascii="Arial Narrow" w:hAnsi="Arial Narrow" w:cs="Arial"/>
        </w:rPr>
      </w:pPr>
      <w:r w:rsidRPr="004D4952">
        <w:rPr>
          <w:rFonts w:ascii="Arial Narrow" w:hAnsi="Arial Narrow" w:cs="Arial"/>
        </w:rPr>
        <w:t>w zakresie sytuacji ekonomicznej lub finansowej:</w:t>
      </w:r>
    </w:p>
    <w:p w14:paraId="3CCF2248" w14:textId="77777777" w:rsidR="00182341" w:rsidRPr="004D4952" w:rsidRDefault="00182341" w:rsidP="00182341">
      <w:pPr>
        <w:pStyle w:val="Akapitzlist"/>
        <w:spacing w:line="360" w:lineRule="auto"/>
        <w:ind w:left="1080"/>
        <w:rPr>
          <w:rFonts w:ascii="Arial Narrow" w:hAnsi="Arial Narrow" w:cs="Arial"/>
        </w:rPr>
      </w:pPr>
      <w:r w:rsidRPr="004D4952">
        <w:rPr>
          <w:rFonts w:ascii="Arial Narrow" w:hAnsi="Arial Narrow" w:cs="Arial"/>
        </w:rPr>
        <w:t>Zamawiający nie wskazuje warunku,</w:t>
      </w:r>
    </w:p>
    <w:p w14:paraId="71630A6E" w14:textId="77777777" w:rsidR="00182341" w:rsidRPr="004D4952" w:rsidRDefault="00182341" w:rsidP="00BF58AA">
      <w:pPr>
        <w:pStyle w:val="Akapitzlist"/>
        <w:numPr>
          <w:ilvl w:val="1"/>
          <w:numId w:val="6"/>
        </w:numPr>
        <w:spacing w:after="160" w:line="360" w:lineRule="auto"/>
        <w:rPr>
          <w:rFonts w:ascii="Arial Narrow" w:hAnsi="Arial Narrow" w:cs="Arial"/>
        </w:rPr>
      </w:pPr>
      <w:r w:rsidRPr="004D4952">
        <w:rPr>
          <w:rFonts w:ascii="Arial Narrow" w:hAnsi="Arial Narrow" w:cs="Arial"/>
        </w:rPr>
        <w:t>w zakresie zdolności technicznej i zawodowej:</w:t>
      </w:r>
    </w:p>
    <w:p w14:paraId="7F941BD6" w14:textId="3C73601E" w:rsidR="00182341" w:rsidRPr="004D4952" w:rsidRDefault="00182341" w:rsidP="00182341">
      <w:pPr>
        <w:pStyle w:val="Akapitzlist"/>
        <w:spacing w:line="360" w:lineRule="auto"/>
        <w:rPr>
          <w:rFonts w:ascii="Arial Narrow" w:hAnsi="Arial Narrow" w:cs="Arial"/>
        </w:rPr>
      </w:pPr>
      <w:r w:rsidRPr="004D4952">
        <w:rPr>
          <w:rFonts w:ascii="Arial Narrow" w:hAnsi="Arial Narrow" w:cs="Arial"/>
        </w:rPr>
        <w:t xml:space="preserve">       </w:t>
      </w:r>
      <w:r w:rsidR="00232DAB" w:rsidRPr="004D4952">
        <w:rPr>
          <w:rFonts w:ascii="Arial Narrow" w:hAnsi="Arial Narrow" w:cs="Arial"/>
        </w:rPr>
        <w:t>Zamawiający nie wskazuje warunku</w:t>
      </w:r>
    </w:p>
    <w:p w14:paraId="6FFCE6F0" w14:textId="168B4344" w:rsidR="00182341" w:rsidRPr="00AB3F5C" w:rsidRDefault="00182341" w:rsidP="00BF58AA">
      <w:pPr>
        <w:pStyle w:val="Akapitzlist"/>
        <w:numPr>
          <w:ilvl w:val="0"/>
          <w:numId w:val="6"/>
        </w:numPr>
        <w:spacing w:after="160" w:line="360" w:lineRule="auto"/>
        <w:rPr>
          <w:rFonts w:ascii="Arial Narrow" w:hAnsi="Arial Narrow" w:cs="Arial"/>
        </w:rPr>
      </w:pPr>
      <w:r w:rsidRPr="00AB3F5C">
        <w:rPr>
          <w:rFonts w:ascii="Arial Narrow" w:hAnsi="Arial Narrow" w:cs="Aria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4346B50" w14:textId="77A035C8" w:rsidR="00182341" w:rsidRPr="00AB3F5C" w:rsidRDefault="00182341" w:rsidP="00BF58AA">
      <w:pPr>
        <w:pStyle w:val="Akapitzlist"/>
        <w:numPr>
          <w:ilvl w:val="0"/>
          <w:numId w:val="6"/>
        </w:numPr>
        <w:spacing w:after="160" w:line="360" w:lineRule="auto"/>
        <w:rPr>
          <w:rFonts w:ascii="Arial Narrow" w:hAnsi="Arial Narrow" w:cs="Arial"/>
        </w:rPr>
      </w:pPr>
      <w:r w:rsidRPr="00AB3F5C">
        <w:rPr>
          <w:rFonts w:ascii="Arial Narrow" w:hAnsi="Arial Narrow" w:cs="Arial"/>
        </w:rPr>
        <w:t xml:space="preserve">W przypadku, o którym mowa w pkt 2 Wykonawcy wspólnie ubiegający się o udzielenie zamówienia składają w </w:t>
      </w:r>
      <w:r w:rsidR="00A04444">
        <w:rPr>
          <w:rFonts w:ascii="Arial Narrow" w:hAnsi="Arial Narrow" w:cs="Arial"/>
        </w:rPr>
        <w:t>f</w:t>
      </w:r>
      <w:r w:rsidRPr="00AB3F5C">
        <w:rPr>
          <w:rFonts w:ascii="Arial Narrow" w:hAnsi="Arial Narrow" w:cs="Arial"/>
        </w:rPr>
        <w:t>ormularzu ofertowym oświadczenie, z którego wynika, które roboty budowlane lub usługi wykonają poszczególni Wykonawcy.</w:t>
      </w:r>
    </w:p>
    <w:p w14:paraId="7A05CC14" w14:textId="583C2EB1" w:rsidR="00182341" w:rsidRPr="00AB3F5C" w:rsidRDefault="00182341" w:rsidP="00BF58AA">
      <w:pPr>
        <w:pStyle w:val="Akapitzlist"/>
        <w:numPr>
          <w:ilvl w:val="0"/>
          <w:numId w:val="6"/>
        </w:numPr>
        <w:spacing w:after="160" w:line="360" w:lineRule="auto"/>
        <w:rPr>
          <w:rFonts w:ascii="Arial Narrow" w:hAnsi="Arial Narrow" w:cs="Arial"/>
        </w:rPr>
      </w:pPr>
      <w:r w:rsidRPr="00AB3F5C">
        <w:rPr>
          <w:rFonts w:ascii="Arial Narrow" w:hAnsi="Arial Narrow" w:cs="Arial"/>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4FF472B" w14:textId="55F07AD6" w:rsidR="00182341" w:rsidRPr="00AB3F5C" w:rsidRDefault="00182341" w:rsidP="00BF58AA">
      <w:pPr>
        <w:pStyle w:val="Akapitzlist"/>
        <w:numPr>
          <w:ilvl w:val="0"/>
          <w:numId w:val="6"/>
        </w:numPr>
        <w:spacing w:after="160" w:line="360" w:lineRule="auto"/>
        <w:rPr>
          <w:rFonts w:ascii="Arial Narrow" w:hAnsi="Arial Narrow" w:cs="Arial"/>
        </w:rPr>
      </w:pPr>
      <w:r w:rsidRPr="00AB3F5C">
        <w:rPr>
          <w:rFonts w:ascii="Arial Narrow" w:hAnsi="Arial Narrow" w:cs="Aria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00AA2646">
        <w:rPr>
          <w:rFonts w:ascii="Arial Narrow" w:hAnsi="Arial Narrow" w:cs="Arial"/>
        </w:rPr>
        <w:t>p</w:t>
      </w:r>
      <w:r w:rsidRPr="00AB3F5C">
        <w:rPr>
          <w:rFonts w:ascii="Arial Narrow" w:hAnsi="Arial Narrow" w:cs="Arial"/>
        </w:rPr>
        <w:t>zp</w:t>
      </w:r>
      <w:proofErr w:type="spellEnd"/>
      <w:r w:rsidRPr="00AB3F5C">
        <w:rPr>
          <w:rFonts w:ascii="Arial Narrow" w:hAnsi="Arial Narrow" w:cs="Arial"/>
        </w:rPr>
        <w:t>, oraz, jeżeli to dotyczy, kryteriów selekcji, a także zbada, czy nie zachodzą wobec tego podmiotu podstawy wykluczenia, które zostały przewidziane względem Wykonawcy.</w:t>
      </w:r>
    </w:p>
    <w:p w14:paraId="4E3BDB7D" w14:textId="742CEB69" w:rsidR="00182341" w:rsidRPr="00AB3F5C" w:rsidRDefault="00182341" w:rsidP="00BF58AA">
      <w:pPr>
        <w:pStyle w:val="Akapitzlist"/>
        <w:numPr>
          <w:ilvl w:val="0"/>
          <w:numId w:val="6"/>
        </w:numPr>
        <w:spacing w:after="0" w:line="360" w:lineRule="auto"/>
        <w:rPr>
          <w:rFonts w:ascii="Arial Narrow" w:hAnsi="Arial Narrow" w:cs="Arial"/>
        </w:rPr>
      </w:pPr>
      <w:r w:rsidRPr="00AB3F5C">
        <w:rPr>
          <w:rFonts w:ascii="Arial Narrow" w:hAnsi="Arial Narrow" w:cs="Arial"/>
        </w:rPr>
        <w:t xml:space="preserve">W przypadku Wykonawców wspólnie ubiegających się o udzielenie zamówienia zgodnie z art. 58 ustawy </w:t>
      </w:r>
      <w:proofErr w:type="spellStart"/>
      <w:r w:rsidR="00AA2646">
        <w:rPr>
          <w:rFonts w:ascii="Arial Narrow" w:hAnsi="Arial Narrow" w:cs="Arial"/>
        </w:rPr>
        <w:t>p</w:t>
      </w:r>
      <w:r w:rsidRPr="00AB3F5C">
        <w:rPr>
          <w:rFonts w:ascii="Arial Narrow" w:hAnsi="Arial Narrow" w:cs="Arial"/>
        </w:rPr>
        <w:t>zp</w:t>
      </w:r>
      <w:proofErr w:type="spellEnd"/>
      <w:r w:rsidRPr="00AB3F5C">
        <w:rPr>
          <w:rFonts w:ascii="Arial Narrow" w:hAnsi="Arial Narrow" w:cs="Arial"/>
        </w:rPr>
        <w:t xml:space="preserve">: </w:t>
      </w:r>
    </w:p>
    <w:p w14:paraId="69603854" w14:textId="25F09459" w:rsidR="00182341" w:rsidRPr="00AB3F5C" w:rsidRDefault="0000265F" w:rsidP="00182341">
      <w:pPr>
        <w:spacing w:after="0" w:line="360" w:lineRule="auto"/>
        <w:ind w:left="709"/>
        <w:rPr>
          <w:rFonts w:ascii="Arial Narrow" w:hAnsi="Arial Narrow" w:cs="Arial"/>
        </w:rPr>
      </w:pPr>
      <w:r>
        <w:rPr>
          <w:rFonts w:ascii="Arial Narrow" w:hAnsi="Arial Narrow" w:cs="Arial"/>
        </w:rPr>
        <w:t>6.</w:t>
      </w:r>
      <w:r w:rsidR="00182341" w:rsidRPr="00AB3F5C">
        <w:rPr>
          <w:rFonts w:ascii="Arial Narrow" w:hAnsi="Arial Narrow" w:cs="Arial"/>
        </w:rPr>
        <w:t xml:space="preserve">1. wykazanie spełnienia warunków udziału, o których mowa w art. 112 ust. 2 ustawy </w:t>
      </w:r>
      <w:proofErr w:type="spellStart"/>
      <w:r w:rsidR="00AA2646">
        <w:rPr>
          <w:rFonts w:ascii="Arial Narrow" w:hAnsi="Arial Narrow" w:cs="Arial"/>
        </w:rPr>
        <w:t>p</w:t>
      </w:r>
      <w:r w:rsidR="00182341" w:rsidRPr="00AB3F5C">
        <w:rPr>
          <w:rFonts w:ascii="Arial Narrow" w:hAnsi="Arial Narrow" w:cs="Arial"/>
        </w:rPr>
        <w:t>zp</w:t>
      </w:r>
      <w:proofErr w:type="spellEnd"/>
      <w:r w:rsidR="00182341" w:rsidRPr="00AB3F5C">
        <w:rPr>
          <w:rFonts w:ascii="Arial Narrow" w:hAnsi="Arial Narrow" w:cs="Arial"/>
        </w:rPr>
        <w:t xml:space="preserve"> następuje łącznie; </w:t>
      </w:r>
    </w:p>
    <w:p w14:paraId="2B5DDA44" w14:textId="074AB18A" w:rsidR="00182341" w:rsidRPr="00AB3F5C" w:rsidRDefault="0000265F" w:rsidP="00182341">
      <w:pPr>
        <w:spacing w:after="0" w:line="360" w:lineRule="auto"/>
        <w:ind w:left="709"/>
        <w:rPr>
          <w:rFonts w:ascii="Arial Narrow" w:hAnsi="Arial Narrow" w:cs="Arial"/>
        </w:rPr>
      </w:pPr>
      <w:r>
        <w:rPr>
          <w:rFonts w:ascii="Arial Narrow" w:hAnsi="Arial Narrow" w:cs="Arial"/>
        </w:rPr>
        <w:t>6</w:t>
      </w:r>
      <w:r w:rsidR="00182341" w:rsidRPr="00AB3F5C">
        <w:rPr>
          <w:rFonts w:ascii="Arial Narrow" w:hAnsi="Arial Narrow" w:cs="Arial"/>
        </w:rPr>
        <w:t xml:space="preserve">.2. wykazanie braku podstaw do wykluczenia z postępowania o udzielenie zamówienia zgodnie z art. 108 oraz art. 109 ust. 1 pkt 4, 8-10 ustawy </w:t>
      </w:r>
      <w:proofErr w:type="spellStart"/>
      <w:r w:rsidR="00AA2646">
        <w:rPr>
          <w:rFonts w:ascii="Arial Narrow" w:hAnsi="Arial Narrow" w:cs="Arial"/>
        </w:rPr>
        <w:t>p</w:t>
      </w:r>
      <w:r w:rsidR="00182341" w:rsidRPr="00AB3F5C">
        <w:rPr>
          <w:rFonts w:ascii="Arial Narrow" w:hAnsi="Arial Narrow" w:cs="Arial"/>
        </w:rPr>
        <w:t>zp</w:t>
      </w:r>
      <w:proofErr w:type="spellEnd"/>
      <w:r w:rsidR="00182341" w:rsidRPr="00AB3F5C">
        <w:rPr>
          <w:rFonts w:ascii="Arial Narrow" w:hAnsi="Arial Narrow" w:cs="Arial"/>
        </w:rPr>
        <w:t xml:space="preserve"> następuje przez każdego z Wykonawców oddzielnie (każdy z Wykonawców ma obowiązek składania dokumentów na żądanie Zamawiającego).</w:t>
      </w:r>
    </w:p>
    <w:p w14:paraId="4A8B1DD2" w14:textId="7BF3E3B8" w:rsidR="00182341" w:rsidRPr="00230F55" w:rsidRDefault="0000265F" w:rsidP="0000265F">
      <w:pPr>
        <w:spacing w:after="0" w:line="360" w:lineRule="auto"/>
        <w:ind w:left="426"/>
        <w:rPr>
          <w:rFonts w:ascii="Arial Narrow" w:hAnsi="Arial Narrow" w:cs="Arial"/>
        </w:rPr>
      </w:pPr>
      <w:r>
        <w:rPr>
          <w:rFonts w:ascii="Arial Narrow" w:hAnsi="Arial Narrow" w:cs="Arial"/>
        </w:rPr>
        <w:t xml:space="preserve">7. </w:t>
      </w:r>
      <w:r w:rsidR="00182341" w:rsidRPr="00230F55">
        <w:rPr>
          <w:rFonts w:ascii="Arial Narrow" w:hAnsi="Arial Narrow" w:cs="Arial"/>
        </w:rPr>
        <w:t xml:space="preserve">Zamawiający nie stawia wymogów w zakresie złożenia przez </w:t>
      </w:r>
      <w:r w:rsidR="00A04444" w:rsidRPr="00230F55">
        <w:rPr>
          <w:rFonts w:ascii="Arial Narrow" w:hAnsi="Arial Narrow" w:cs="Arial"/>
        </w:rPr>
        <w:t>W</w:t>
      </w:r>
      <w:r w:rsidR="00182341" w:rsidRPr="00230F55">
        <w:rPr>
          <w:rFonts w:ascii="Arial Narrow" w:hAnsi="Arial Narrow" w:cs="Arial"/>
        </w:rPr>
        <w:t>ykonawcę przedmiotowych środków dowodowych.</w:t>
      </w:r>
    </w:p>
    <w:p w14:paraId="5603E731" w14:textId="77777777" w:rsidR="00182341" w:rsidRPr="00AB3F5C" w:rsidRDefault="00182341" w:rsidP="00182341">
      <w:pPr>
        <w:pStyle w:val="Akapitzlist"/>
        <w:spacing w:line="360" w:lineRule="auto"/>
        <w:rPr>
          <w:rFonts w:ascii="Arial Narrow" w:hAnsi="Arial Narrow" w:cs="Arial"/>
        </w:rPr>
      </w:pPr>
    </w:p>
    <w:p w14:paraId="348A8F2F" w14:textId="7BBBA768" w:rsidR="00182341" w:rsidRPr="0000265F" w:rsidRDefault="00182341" w:rsidP="0000265F">
      <w:pPr>
        <w:pStyle w:val="Akapitzlist"/>
        <w:numPr>
          <w:ilvl w:val="0"/>
          <w:numId w:val="25"/>
        </w:numPr>
        <w:spacing w:after="160" w:line="360" w:lineRule="auto"/>
        <w:rPr>
          <w:rFonts w:ascii="Arial Narrow" w:hAnsi="Arial Narrow" w:cs="Arial"/>
          <w:b/>
          <w:color w:val="92D050"/>
        </w:rPr>
      </w:pPr>
      <w:r w:rsidRPr="00AB3F5C">
        <w:rPr>
          <w:rFonts w:ascii="Arial Narrow" w:hAnsi="Arial Narrow" w:cs="Arial"/>
          <w:b/>
        </w:rPr>
        <w:lastRenderedPageBreak/>
        <w:t xml:space="preserve">Obligatoryjne podstawy wykluczenia Wykonawców z postępowania, o których mowa w art. 108 ust. 1 pkt 1-6 ustawy </w:t>
      </w:r>
      <w:proofErr w:type="spellStart"/>
      <w:r w:rsidR="00AA2646" w:rsidRPr="00230F55">
        <w:rPr>
          <w:rFonts w:ascii="Arial Narrow" w:hAnsi="Arial Narrow" w:cs="Arial"/>
          <w:b/>
        </w:rPr>
        <w:t>p</w:t>
      </w:r>
      <w:r w:rsidRPr="00230F55">
        <w:rPr>
          <w:rFonts w:ascii="Arial Narrow" w:hAnsi="Arial Narrow" w:cs="Arial"/>
          <w:b/>
        </w:rPr>
        <w:t>zp</w:t>
      </w:r>
      <w:proofErr w:type="spellEnd"/>
      <w:r w:rsidRPr="00230F55">
        <w:rPr>
          <w:rFonts w:ascii="Arial Narrow" w:hAnsi="Arial Narrow" w:cs="Arial"/>
          <w:b/>
        </w:rPr>
        <w:t xml:space="preserve"> i fakultatywne podstawy wykluczenia, o których mowa w art. 109 ust. 1 pkt 4 i pkt 8 - 10 ustawy </w:t>
      </w:r>
      <w:proofErr w:type="spellStart"/>
      <w:r w:rsidR="00AA2646" w:rsidRPr="00230F55">
        <w:rPr>
          <w:rFonts w:ascii="Arial Narrow" w:hAnsi="Arial Narrow" w:cs="Arial"/>
          <w:b/>
        </w:rPr>
        <w:t>p</w:t>
      </w:r>
      <w:r w:rsidRPr="00230F55">
        <w:rPr>
          <w:rFonts w:ascii="Arial Narrow" w:hAnsi="Arial Narrow" w:cs="Arial"/>
          <w:b/>
        </w:rPr>
        <w:t>zp</w:t>
      </w:r>
      <w:proofErr w:type="spellEnd"/>
    </w:p>
    <w:p w14:paraId="42A3BC0A" w14:textId="59AADD53" w:rsidR="00182341" w:rsidRPr="00AB3F5C" w:rsidRDefault="00182341" w:rsidP="00BF58AA">
      <w:pPr>
        <w:pStyle w:val="Akapitzlist"/>
        <w:numPr>
          <w:ilvl w:val="0"/>
          <w:numId w:val="7"/>
        </w:numPr>
        <w:spacing w:after="160" w:line="360" w:lineRule="auto"/>
        <w:rPr>
          <w:rFonts w:ascii="Arial Narrow" w:hAnsi="Arial Narrow" w:cs="Arial"/>
        </w:rPr>
      </w:pPr>
      <w:r w:rsidRPr="00AB3F5C">
        <w:rPr>
          <w:rFonts w:ascii="Arial Narrow" w:hAnsi="Arial Narrow" w:cs="Arial"/>
        </w:rPr>
        <w:t xml:space="preserve">Z postępowania o udzielenie zamówienia Zamawiający wykluczy w oparciu o obligatoryjne podstawy wykluczenia określone w art. 108 ust. 1 ustawy </w:t>
      </w:r>
      <w:proofErr w:type="spellStart"/>
      <w:r w:rsidR="00AA2646">
        <w:rPr>
          <w:rFonts w:ascii="Arial Narrow" w:hAnsi="Arial Narrow" w:cs="Arial"/>
        </w:rPr>
        <w:t>p</w:t>
      </w:r>
      <w:r w:rsidRPr="00AB3F5C">
        <w:rPr>
          <w:rFonts w:ascii="Arial Narrow" w:hAnsi="Arial Narrow" w:cs="Arial"/>
        </w:rPr>
        <w:t>zp</w:t>
      </w:r>
      <w:proofErr w:type="spellEnd"/>
      <w:r w:rsidRPr="00AB3F5C">
        <w:rPr>
          <w:rFonts w:ascii="Arial Narrow" w:hAnsi="Arial Narrow" w:cs="Arial"/>
        </w:rPr>
        <w:t xml:space="preserve">, z zastrzeżeniem art. 110 ust. 2 ustawy </w:t>
      </w:r>
      <w:proofErr w:type="spellStart"/>
      <w:r w:rsidR="00AA2646">
        <w:rPr>
          <w:rFonts w:ascii="Arial Narrow" w:hAnsi="Arial Narrow" w:cs="Arial"/>
        </w:rPr>
        <w:t>p</w:t>
      </w:r>
      <w:r w:rsidRPr="00AB3F5C">
        <w:rPr>
          <w:rFonts w:ascii="Arial Narrow" w:hAnsi="Arial Narrow" w:cs="Arial"/>
        </w:rPr>
        <w:t>zp</w:t>
      </w:r>
      <w:proofErr w:type="spellEnd"/>
      <w:r w:rsidRPr="00AB3F5C">
        <w:rPr>
          <w:rFonts w:ascii="Arial Narrow" w:hAnsi="Arial Narrow" w:cs="Arial"/>
        </w:rPr>
        <w:t>, Wykonawcę będącego:</w:t>
      </w:r>
    </w:p>
    <w:p w14:paraId="1E71ADCB"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t>osoba</w:t>
      </w:r>
      <w:r w:rsidRPr="00AB3F5C">
        <w:rPr>
          <w:rFonts w:ascii="Arial" w:hAnsi="Arial" w:cs="Arial"/>
        </w:rPr>
        <w:t>̨</w:t>
      </w:r>
      <w:r w:rsidRPr="00AB3F5C">
        <w:rPr>
          <w:rFonts w:ascii="Arial Narrow" w:hAnsi="Arial Narrow" w:cs="Arial"/>
        </w:rPr>
        <w:t xml:space="preserve"> fizyczna</w:t>
      </w:r>
      <w:r w:rsidRPr="00AB3F5C">
        <w:rPr>
          <w:rFonts w:ascii="Arial" w:hAnsi="Arial" w:cs="Arial"/>
        </w:rPr>
        <w:t>̨</w:t>
      </w:r>
      <w:r w:rsidRPr="00AB3F5C">
        <w:rPr>
          <w:rFonts w:ascii="Arial Narrow" w:hAnsi="Arial Narrow" w:cs="Arial"/>
        </w:rPr>
        <w:t>, kt</w:t>
      </w:r>
      <w:r w:rsidRPr="00AB3F5C">
        <w:rPr>
          <w:rFonts w:ascii="Arial Narrow" w:hAnsi="Arial Narrow" w:cs="Arial Narrow"/>
        </w:rPr>
        <w:t>ó</w:t>
      </w:r>
      <w:r w:rsidRPr="00AB3F5C">
        <w:rPr>
          <w:rFonts w:ascii="Arial Narrow" w:hAnsi="Arial Narrow" w:cs="Arial"/>
        </w:rPr>
        <w:t>rego prawomocnie skazano za przest</w:t>
      </w:r>
      <w:r w:rsidRPr="00AB3F5C">
        <w:rPr>
          <w:rFonts w:ascii="Arial Narrow" w:hAnsi="Arial Narrow" w:cs="Arial Narrow"/>
        </w:rPr>
        <w:t>ę</w:t>
      </w:r>
      <w:r w:rsidRPr="00AB3F5C">
        <w:rPr>
          <w:rFonts w:ascii="Arial Narrow" w:hAnsi="Arial Narrow" w:cs="Arial"/>
        </w:rPr>
        <w:t>pstwo:</w:t>
      </w:r>
    </w:p>
    <w:p w14:paraId="0A24F647"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udziału w zorganizowanej grupie przestępczej albo związku mającym na celu popełnienie przestępstwa lub przestępstwa skarbowego, o którym mowa w art. 258 Kodeksu karnego,</w:t>
      </w:r>
    </w:p>
    <w:p w14:paraId="4708B7BE"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handlu ludźmi, o którym mowa w art. 189a Kodeksu karnego,</w:t>
      </w:r>
    </w:p>
    <w:p w14:paraId="347DC579"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 xml:space="preserve">o którym mowa w art. 228–230a, art. 250a Kodeksu karnego lub w art. 46 lub art. 48 ustawy z dnia 25 czerwca 2010 r. o sporcie, </w:t>
      </w:r>
    </w:p>
    <w:p w14:paraId="580D7771"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7AC04A4"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o charakterze terrorystycznym, o którym mowa w art. 115 § 20 Kodeksu karnego, lub mające na celu popełnienie tego przestępstwa,</w:t>
      </w:r>
    </w:p>
    <w:p w14:paraId="3D3AD235"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49F11CD"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357A9115" w14:textId="77777777" w:rsidR="00182341" w:rsidRPr="00AB3F5C" w:rsidRDefault="00182341" w:rsidP="00BF58AA">
      <w:pPr>
        <w:pStyle w:val="Akapitzlist"/>
        <w:numPr>
          <w:ilvl w:val="2"/>
          <w:numId w:val="7"/>
        </w:numPr>
        <w:spacing w:after="160" w:line="360" w:lineRule="auto"/>
        <w:rPr>
          <w:rFonts w:ascii="Arial Narrow" w:hAnsi="Arial Narrow" w:cs="Arial"/>
        </w:rPr>
      </w:pPr>
      <w:r w:rsidRPr="00AB3F5C">
        <w:rPr>
          <w:rFonts w:ascii="Arial Narrow" w:hAnsi="Arial Narrow" w:cs="Arial"/>
        </w:rPr>
        <w:t xml:space="preserve">o którym mowa w art. 9 ust. 1 i 3 lub art. 10 ustawy z dnia 15 czerwca 2012 r. o skutkach powierzania wykonywania pracy cudzoziemcom przebywającym wbrew przepisom na terytorium Rzeczypospolitej Polskiej </w:t>
      </w:r>
    </w:p>
    <w:p w14:paraId="3A1CA187" w14:textId="77777777" w:rsidR="00182341" w:rsidRPr="00AB3F5C" w:rsidRDefault="00182341" w:rsidP="00182341">
      <w:pPr>
        <w:pStyle w:val="Akapitzlist"/>
        <w:spacing w:line="360" w:lineRule="auto"/>
        <w:ind w:left="1776"/>
        <w:rPr>
          <w:rFonts w:ascii="Arial Narrow" w:hAnsi="Arial Narrow" w:cs="Arial"/>
        </w:rPr>
      </w:pPr>
      <w:r w:rsidRPr="00AB3F5C">
        <w:rPr>
          <w:rFonts w:ascii="Arial Narrow" w:hAnsi="Arial Narrow" w:cs="Arial"/>
        </w:rPr>
        <w:t>– lub za odpowiedni czyn zabroniony określony w przepisach prawa obcego;</w:t>
      </w:r>
    </w:p>
    <w:p w14:paraId="776D9C25"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30C2B0E"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t>wobec którego wydano prawomocny wyrok sądu lub ostateczną decyzję administracyjną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44DC9C6A"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t>wobec którego prawomocnie orzeczono zakaz ubiegania się o zamówienia publiczne;</w:t>
      </w:r>
    </w:p>
    <w:p w14:paraId="5E6970AA"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E1401A7" w14:textId="77777777" w:rsidR="00182341" w:rsidRPr="00AB3F5C" w:rsidRDefault="00182341" w:rsidP="00BF58AA">
      <w:pPr>
        <w:pStyle w:val="Akapitzlist"/>
        <w:numPr>
          <w:ilvl w:val="1"/>
          <w:numId w:val="7"/>
        </w:numPr>
        <w:spacing w:after="160" w:line="360" w:lineRule="auto"/>
        <w:rPr>
          <w:rFonts w:ascii="Arial Narrow" w:hAnsi="Arial Narrow" w:cs="Arial"/>
        </w:rPr>
      </w:pPr>
      <w:r w:rsidRPr="00AB3F5C">
        <w:rPr>
          <w:rFonts w:ascii="Arial Narrow" w:hAnsi="Arial Narrow" w:cs="Arial"/>
        </w:rPr>
        <w:t xml:space="preserve">jeżeli, w przypadkach, o których mowa w art. 85 ust. 1 </w:t>
      </w:r>
      <w:proofErr w:type="spellStart"/>
      <w:r w:rsidRPr="00AB3F5C">
        <w:rPr>
          <w:rFonts w:ascii="Arial Narrow" w:hAnsi="Arial Narrow" w:cs="Arial"/>
        </w:rPr>
        <w:t>pzp</w:t>
      </w:r>
      <w:proofErr w:type="spellEnd"/>
      <w:r w:rsidRPr="00AB3F5C">
        <w:rPr>
          <w:rFonts w:ascii="Arial Narrow" w:hAnsi="Arial Narrow" w:cs="Arial"/>
        </w:rPr>
        <w:t>, doszło do zakłócenia konkurencji wynikającego z wcześniejszego zaangażowania tego Wykonawcy lub podmiotu, który należy z Wykonawca</w:t>
      </w:r>
      <w:r w:rsidRPr="00AB3F5C">
        <w:rPr>
          <w:rFonts w:ascii="Arial" w:hAnsi="Arial" w:cs="Arial"/>
        </w:rPr>
        <w:t>̨</w:t>
      </w:r>
      <w:r w:rsidRPr="00AB3F5C">
        <w:rPr>
          <w:rFonts w:ascii="Arial Narrow" w:hAnsi="Arial Narrow" w:cs="Arial"/>
        </w:rPr>
        <w:t xml:space="preserve"> do tej samej grupy kapita</w:t>
      </w:r>
      <w:r w:rsidRPr="00AB3F5C">
        <w:rPr>
          <w:rFonts w:ascii="Arial Narrow" w:hAnsi="Arial Narrow" w:cs="Arial Narrow"/>
        </w:rPr>
        <w:t>ł</w:t>
      </w:r>
      <w:r w:rsidRPr="00AB3F5C">
        <w:rPr>
          <w:rFonts w:ascii="Arial Narrow" w:hAnsi="Arial Narrow" w:cs="Arial"/>
        </w:rPr>
        <w:t>owej w rozumieniu ustawy z dnia 16 lutego 2007 r. o ochronie konkurencji i konsument</w:t>
      </w:r>
      <w:r w:rsidRPr="00AB3F5C">
        <w:rPr>
          <w:rFonts w:ascii="Arial Narrow" w:hAnsi="Arial Narrow" w:cs="Arial Narrow"/>
        </w:rPr>
        <w:t>ó</w:t>
      </w:r>
      <w:r w:rsidRPr="00AB3F5C">
        <w:rPr>
          <w:rFonts w:ascii="Arial Narrow" w:hAnsi="Arial Narrow" w:cs="Arial"/>
        </w:rPr>
        <w:t xml:space="preserve">w, chyba </w:t>
      </w:r>
      <w:r w:rsidRPr="00AB3F5C">
        <w:rPr>
          <w:rFonts w:ascii="Arial Narrow" w:hAnsi="Arial Narrow" w:cs="Arial Narrow"/>
        </w:rPr>
        <w:t>ż</w:t>
      </w:r>
      <w:r w:rsidRPr="00AB3F5C">
        <w:rPr>
          <w:rFonts w:ascii="Arial Narrow" w:hAnsi="Arial Narrow" w:cs="Arial"/>
        </w:rPr>
        <w:t>e spowodowane tym zak</w:t>
      </w:r>
      <w:r w:rsidRPr="00AB3F5C">
        <w:rPr>
          <w:rFonts w:ascii="Arial Narrow" w:hAnsi="Arial Narrow" w:cs="Arial Narrow"/>
        </w:rPr>
        <w:t>łó</w:t>
      </w:r>
      <w:r w:rsidRPr="00AB3F5C">
        <w:rPr>
          <w:rFonts w:ascii="Arial Narrow" w:hAnsi="Arial Narrow" w:cs="Arial"/>
        </w:rPr>
        <w:t>cenie konkurencji mo</w:t>
      </w:r>
      <w:r w:rsidRPr="00AB3F5C">
        <w:rPr>
          <w:rFonts w:ascii="Arial Narrow" w:hAnsi="Arial Narrow" w:cs="Arial Narrow"/>
        </w:rPr>
        <w:t>ż</w:t>
      </w:r>
      <w:r w:rsidRPr="00AB3F5C">
        <w:rPr>
          <w:rFonts w:ascii="Arial Narrow" w:hAnsi="Arial Narrow" w:cs="Arial"/>
        </w:rPr>
        <w:t>e by</w:t>
      </w:r>
      <w:r w:rsidRPr="00AB3F5C">
        <w:rPr>
          <w:rFonts w:ascii="Arial Narrow" w:hAnsi="Arial Narrow" w:cs="Arial Narrow"/>
        </w:rPr>
        <w:t>ć</w:t>
      </w:r>
      <w:r w:rsidRPr="00AB3F5C">
        <w:rPr>
          <w:rFonts w:ascii="Arial Narrow" w:hAnsi="Arial Narrow" w:cs="Arial"/>
        </w:rPr>
        <w:t xml:space="preserve"> wyeliminowane w inny spos</w:t>
      </w:r>
      <w:r w:rsidRPr="00AB3F5C">
        <w:rPr>
          <w:rFonts w:ascii="Arial Narrow" w:hAnsi="Arial Narrow" w:cs="Arial Narrow"/>
        </w:rPr>
        <w:t>ó</w:t>
      </w:r>
      <w:r w:rsidRPr="00AB3F5C">
        <w:rPr>
          <w:rFonts w:ascii="Arial Narrow" w:hAnsi="Arial Narrow" w:cs="Arial"/>
        </w:rPr>
        <w:t>b ni</w:t>
      </w:r>
      <w:r w:rsidRPr="00AB3F5C">
        <w:rPr>
          <w:rFonts w:ascii="Arial Narrow" w:hAnsi="Arial Narrow" w:cs="Arial Narrow"/>
        </w:rPr>
        <w:t>ż</w:t>
      </w:r>
      <w:r w:rsidRPr="00AB3F5C">
        <w:rPr>
          <w:rFonts w:ascii="Arial Narrow" w:hAnsi="Arial Narrow" w:cs="Arial"/>
        </w:rPr>
        <w:t xml:space="preserve"> przez wykluczenie Wykonawcy z udzia</w:t>
      </w:r>
      <w:r w:rsidRPr="00AB3F5C">
        <w:rPr>
          <w:rFonts w:ascii="Arial Narrow" w:hAnsi="Arial Narrow" w:cs="Arial Narrow"/>
        </w:rPr>
        <w:t>ł</w:t>
      </w:r>
      <w:r w:rsidRPr="00AB3F5C">
        <w:rPr>
          <w:rFonts w:ascii="Arial Narrow" w:hAnsi="Arial Narrow" w:cs="Arial"/>
        </w:rPr>
        <w:t>u w postępowaniu o udzielenie zamówienia;</w:t>
      </w:r>
    </w:p>
    <w:p w14:paraId="3090199E" w14:textId="77777777" w:rsidR="00182341" w:rsidRPr="00232DAB" w:rsidRDefault="00182341" w:rsidP="00182341">
      <w:pPr>
        <w:spacing w:line="360" w:lineRule="auto"/>
        <w:ind w:left="708"/>
        <w:rPr>
          <w:rFonts w:ascii="Arial Narrow" w:hAnsi="Arial Narrow" w:cs="Arial"/>
        </w:rPr>
      </w:pPr>
      <w:r w:rsidRPr="00232DAB">
        <w:rPr>
          <w:rFonts w:ascii="Arial Narrow" w:hAnsi="Arial Narrow" w:cs="Arial"/>
          <w:b/>
        </w:rPr>
        <w:t xml:space="preserve">oraz w oparciu o fakultatywne podstawy wykluczenia określone w art. 109 ust. 1 pkt 4, 8-10 ustawy </w:t>
      </w:r>
      <w:proofErr w:type="spellStart"/>
      <w:r w:rsidRPr="00232DAB">
        <w:rPr>
          <w:rFonts w:ascii="Arial Narrow" w:hAnsi="Arial Narrow" w:cs="Arial"/>
          <w:b/>
        </w:rPr>
        <w:t>pzp</w:t>
      </w:r>
      <w:proofErr w:type="spellEnd"/>
      <w:r w:rsidRPr="00232DAB">
        <w:rPr>
          <w:rFonts w:ascii="Arial Narrow" w:hAnsi="Arial Narrow" w:cs="Arial"/>
          <w:b/>
        </w:rPr>
        <w:t>, Wykonawcę:</w:t>
      </w:r>
    </w:p>
    <w:p w14:paraId="233393D9" w14:textId="77777777" w:rsidR="00182341" w:rsidRPr="00232DAB" w:rsidRDefault="00182341" w:rsidP="00BF58AA">
      <w:pPr>
        <w:pStyle w:val="Akapitzlist"/>
        <w:numPr>
          <w:ilvl w:val="1"/>
          <w:numId w:val="7"/>
        </w:numPr>
        <w:spacing w:after="160" w:line="360" w:lineRule="auto"/>
        <w:rPr>
          <w:rFonts w:ascii="Arial Narrow" w:hAnsi="Arial Narrow" w:cs="Arial"/>
        </w:rPr>
      </w:pPr>
      <w:r w:rsidRPr="00232DAB">
        <w:rPr>
          <w:rFonts w:ascii="Arial Narrow" w:hAnsi="Arial Narrow"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BBB052" w14:textId="77777777" w:rsidR="00182341" w:rsidRPr="00232DAB" w:rsidRDefault="00182341" w:rsidP="00BF58AA">
      <w:pPr>
        <w:pStyle w:val="Akapitzlist"/>
        <w:numPr>
          <w:ilvl w:val="1"/>
          <w:numId w:val="7"/>
        </w:numPr>
        <w:spacing w:after="160" w:line="360" w:lineRule="auto"/>
        <w:rPr>
          <w:rFonts w:ascii="Arial Narrow" w:hAnsi="Arial Narrow" w:cs="Arial"/>
        </w:rPr>
      </w:pPr>
      <w:r w:rsidRPr="00232DAB">
        <w:rPr>
          <w:rFonts w:ascii="Arial Narrow" w:hAnsi="Arial Narrow"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767EE04" w14:textId="77777777" w:rsidR="00182341" w:rsidRPr="00232DAB" w:rsidRDefault="00182341" w:rsidP="00BF58AA">
      <w:pPr>
        <w:pStyle w:val="Akapitzlist"/>
        <w:numPr>
          <w:ilvl w:val="1"/>
          <w:numId w:val="7"/>
        </w:numPr>
        <w:spacing w:after="160" w:line="360" w:lineRule="auto"/>
        <w:rPr>
          <w:rFonts w:ascii="Arial Narrow" w:hAnsi="Arial Narrow" w:cs="Arial"/>
        </w:rPr>
      </w:pPr>
      <w:r w:rsidRPr="00232DAB">
        <w:rPr>
          <w:rFonts w:ascii="Arial Narrow" w:hAnsi="Arial Narrow" w:cs="Arial"/>
        </w:rPr>
        <w:t>który bezprawnie wpływał lub próbował wpływać na czynności Zamawiającego lub próbował pozyskać lub pozyskał informacje poufne, mogące dać mu przewagę w postępowaniu o udzielenie zamówienia;</w:t>
      </w:r>
    </w:p>
    <w:p w14:paraId="0922DA16" w14:textId="77777777" w:rsidR="00182341" w:rsidRPr="00232DAB" w:rsidRDefault="00182341" w:rsidP="00BF58AA">
      <w:pPr>
        <w:pStyle w:val="Akapitzlist"/>
        <w:numPr>
          <w:ilvl w:val="1"/>
          <w:numId w:val="7"/>
        </w:numPr>
        <w:spacing w:after="160" w:line="360" w:lineRule="auto"/>
        <w:rPr>
          <w:rFonts w:ascii="Arial Narrow" w:hAnsi="Arial Narrow" w:cs="Arial"/>
        </w:rPr>
      </w:pPr>
      <w:r w:rsidRPr="00232DAB">
        <w:rPr>
          <w:rFonts w:ascii="Arial Narrow" w:hAnsi="Arial Narrow" w:cs="Arial"/>
        </w:rPr>
        <w:t>który w wyniku lekkomyślności lub niedbalstwa przedstawił informacje wprowadzające w błąd, co mogło mieć istotny wpływ na decyzje podejmowane przez Zamawiającego w postępowaniu o udzielenie zamówienia.</w:t>
      </w:r>
    </w:p>
    <w:p w14:paraId="19152E2C" w14:textId="77777777" w:rsidR="00182341" w:rsidRPr="00232DAB" w:rsidRDefault="00182341" w:rsidP="00BF58AA">
      <w:pPr>
        <w:pStyle w:val="Akapitzlist"/>
        <w:numPr>
          <w:ilvl w:val="0"/>
          <w:numId w:val="7"/>
        </w:numPr>
        <w:spacing w:after="160" w:line="360" w:lineRule="auto"/>
        <w:rPr>
          <w:rFonts w:ascii="Arial Narrow" w:hAnsi="Arial Narrow" w:cs="Arial"/>
        </w:rPr>
      </w:pPr>
      <w:r w:rsidRPr="00232DAB">
        <w:rPr>
          <w:rFonts w:ascii="Arial Narrow" w:hAnsi="Arial Narrow" w:cs="Arial"/>
        </w:rPr>
        <w:t>Wykonawca może zostać wykluczony przez Zamawiającego na każdym etapie postępowania o udzielenie zamówienia.</w:t>
      </w:r>
    </w:p>
    <w:p w14:paraId="796BC8E6" w14:textId="77777777" w:rsidR="00182341" w:rsidRPr="00AB3F5C" w:rsidRDefault="00182341" w:rsidP="00BF58AA">
      <w:pPr>
        <w:numPr>
          <w:ilvl w:val="0"/>
          <w:numId w:val="25"/>
        </w:numPr>
        <w:spacing w:after="160" w:line="360" w:lineRule="auto"/>
        <w:contextualSpacing/>
        <w:rPr>
          <w:rFonts w:ascii="Arial Narrow" w:hAnsi="Arial Narrow" w:cs="Arial"/>
          <w:b/>
        </w:rPr>
      </w:pPr>
      <w:r w:rsidRPr="00AB3F5C">
        <w:rPr>
          <w:rFonts w:ascii="Arial Narrow" w:hAnsi="Arial Narrow" w:cs="Arial"/>
          <w:b/>
        </w:rPr>
        <w:t>Podmiotowe środki dowodowe jakie są zobowiązani złożyć Wykonawcy w celu wykazania braku podstaw wykluczenia z postępowania i potwierdzenia spełnienia warunków udziału w postępowaniu</w:t>
      </w:r>
    </w:p>
    <w:p w14:paraId="1789F54B" w14:textId="77777777" w:rsidR="00AA2646" w:rsidRPr="00232DAB" w:rsidRDefault="00AA2646" w:rsidP="00BF58AA">
      <w:pPr>
        <w:pStyle w:val="Akapitzlist"/>
        <w:numPr>
          <w:ilvl w:val="0"/>
          <w:numId w:val="8"/>
        </w:numPr>
        <w:spacing w:after="160" w:line="360" w:lineRule="auto"/>
        <w:rPr>
          <w:rFonts w:ascii="Arial Narrow" w:hAnsi="Arial Narrow"/>
          <w:b/>
        </w:rPr>
      </w:pPr>
      <w:r w:rsidRPr="00232DAB">
        <w:rPr>
          <w:rFonts w:ascii="Arial Narrow" w:hAnsi="Arial Narrow" w:cs="Arial"/>
          <w:shd w:val="clear" w:color="auto" w:fill="FFFFFF"/>
        </w:rPr>
        <w:t xml:space="preserve">Do oferty Wykonawca zobowiązany jest dołączyć aktualne na dzień składania ofert oświadczenie, że nie podlega wykluczeniu oraz spełnia warunki udziału w postępowaniu. Przedmiotowe oświadczenie Wykonawca składa w formie Jednolitego  Europejskiego Dokumentu Zamówienia (JEDZ), stanowiącego </w:t>
      </w:r>
      <w:r w:rsidRPr="00232DAB">
        <w:rPr>
          <w:rFonts w:ascii="Arial Narrow" w:hAnsi="Arial Narrow" w:cs="Arial"/>
          <w:shd w:val="clear" w:color="auto" w:fill="FFFFFF"/>
        </w:rPr>
        <w:lastRenderedPageBreak/>
        <w:t>Załącznik nr 2 do Rozporządzenia Wykonawczego Komisji (EU) 2016/7 z dnia 5 stycznia 2016 r. ustanawiającego standardowy  formularz jednolitego europejskiego dokumentu zamówienia. Informacje zawarte w JEDZ  stanowią wstępne potwierdzenie, że Wykonawca nie podlega wykluczeniu oraz spełnia warunki udziału w postępowaniu.</w:t>
      </w:r>
    </w:p>
    <w:p w14:paraId="22940761" w14:textId="58A34AC7" w:rsidR="00AA2646" w:rsidRPr="00232DAB" w:rsidRDefault="00AA2646" w:rsidP="00BF58AA">
      <w:pPr>
        <w:pStyle w:val="Akapitzlist"/>
        <w:numPr>
          <w:ilvl w:val="0"/>
          <w:numId w:val="8"/>
        </w:numPr>
        <w:spacing w:after="160" w:line="360" w:lineRule="auto"/>
        <w:rPr>
          <w:rFonts w:ascii="Arial Narrow" w:hAnsi="Arial Narrow"/>
          <w:b/>
        </w:rPr>
      </w:pPr>
      <w:r w:rsidRPr="00232DAB">
        <w:rPr>
          <w:rFonts w:ascii="Arial Narrow" w:hAnsi="Arial Narrow" w:cs="Arial"/>
          <w:shd w:val="clear" w:color="auto" w:fill="FFFFFF"/>
        </w:rPr>
        <w:t xml:space="preserve">Zamawiający informuje,  że instrukcję wypełnienia ESPD oraz edytowalną wersję formularza  JEDZ można znaleźć pod adresem: https://www.uzp.gov.pl/baza-wiedzy/prawo-zamowien-publicznych-regulacje/prawo-krajowe/jednolity-europejski-dokument-zamowienia.  Zamawiający zaleca wypełnienie JEDZ za pomocą serwisu dostępnego pod adresem:   https://espd.uzp.gov.pl/.  </w:t>
      </w:r>
      <w:r w:rsidRPr="001A42B2">
        <w:rPr>
          <w:rFonts w:ascii="Arial Narrow" w:hAnsi="Arial Narrow" w:cs="Arial"/>
          <w:shd w:val="clear" w:color="auto" w:fill="FFFFFF"/>
        </w:rPr>
        <w:t>z zastrzeżeniem</w:t>
      </w:r>
      <w:r w:rsidRPr="00232DAB">
        <w:rPr>
          <w:rFonts w:ascii="Arial Narrow" w:hAnsi="Arial Narrow" w:cs="Arial"/>
          <w:shd w:val="clear" w:color="auto" w:fill="FFFFFF"/>
        </w:rPr>
        <w:t xml:space="preserve"> poniższych uwag:</w:t>
      </w:r>
    </w:p>
    <w:p w14:paraId="23EBD281" w14:textId="77777777" w:rsidR="00AA2646" w:rsidRPr="00232DAB" w:rsidRDefault="00AA2646" w:rsidP="00BF58AA">
      <w:pPr>
        <w:pStyle w:val="Akapitzlist"/>
        <w:numPr>
          <w:ilvl w:val="1"/>
          <w:numId w:val="8"/>
        </w:numPr>
        <w:spacing w:after="160" w:line="360" w:lineRule="auto"/>
        <w:rPr>
          <w:rFonts w:ascii="Arial Narrow" w:hAnsi="Arial Narrow"/>
          <w:b/>
        </w:rPr>
      </w:pPr>
      <w:r w:rsidRPr="00232DAB">
        <w:rPr>
          <w:rFonts w:ascii="Arial Narrow" w:hAnsi="Arial Narrow" w:cs="Arial"/>
          <w:shd w:val="clear" w:color="auto" w:fill="FFFFFF"/>
        </w:rPr>
        <w:t>w  Części II Sekcji D JEDZ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JEDZ, zawierających informacje wymagane w Części II Sekcja A i B oraz w Części III;</w:t>
      </w:r>
    </w:p>
    <w:p w14:paraId="28F77688" w14:textId="77777777" w:rsidR="00AA2646" w:rsidRPr="00232DAB" w:rsidRDefault="00AA2646" w:rsidP="00BF58AA">
      <w:pPr>
        <w:pStyle w:val="Akapitzlist"/>
        <w:numPr>
          <w:ilvl w:val="1"/>
          <w:numId w:val="8"/>
        </w:numPr>
        <w:spacing w:after="160" w:line="360" w:lineRule="auto"/>
        <w:rPr>
          <w:rFonts w:ascii="Arial Narrow" w:hAnsi="Arial Narrow"/>
          <w:b/>
        </w:rPr>
      </w:pPr>
      <w:r w:rsidRPr="00232DAB">
        <w:rPr>
          <w:rFonts w:ascii="Arial Narrow" w:hAnsi="Arial Narrow" w:cs="Arial"/>
          <w:shd w:val="clear" w:color="auto" w:fill="FFFFFF"/>
        </w:rPr>
        <w:t xml:space="preserve">w  Części IV Zamawiający żąda jedynie ogólnego oświadczenia dotyczącego wszystkich kryteriów kwalifikacji </w:t>
      </w:r>
      <w:r w:rsidRPr="00232DAB">
        <w:rPr>
          <w:rFonts w:ascii="Arial Narrow" w:hAnsi="Arial Narrow" w:cs="Arial"/>
          <w:b/>
          <w:shd w:val="clear" w:color="auto" w:fill="FFFFFF"/>
        </w:rPr>
        <w:t>(sekcja α)</w:t>
      </w:r>
      <w:r w:rsidRPr="00232DAB">
        <w:rPr>
          <w:rFonts w:ascii="Arial Narrow" w:hAnsi="Arial Narrow" w:cs="Arial"/>
          <w:shd w:val="clear" w:color="auto" w:fill="FFFFFF"/>
        </w:rPr>
        <w:t>, bez wypełniania poszczególnych Sekcji A, B, C i D</w:t>
      </w:r>
    </w:p>
    <w:p w14:paraId="388B06D0" w14:textId="77777777" w:rsidR="00AA2646" w:rsidRPr="00232DAB" w:rsidRDefault="00AA2646" w:rsidP="00BF58AA">
      <w:pPr>
        <w:pStyle w:val="Akapitzlist"/>
        <w:numPr>
          <w:ilvl w:val="1"/>
          <w:numId w:val="8"/>
        </w:numPr>
        <w:spacing w:after="160" w:line="360" w:lineRule="auto"/>
        <w:rPr>
          <w:rFonts w:ascii="Arial Narrow" w:hAnsi="Arial Narrow"/>
          <w:b/>
        </w:rPr>
      </w:pPr>
      <w:r w:rsidRPr="00232DAB">
        <w:rPr>
          <w:rFonts w:ascii="Arial Narrow" w:hAnsi="Arial Narrow" w:cs="Arial"/>
          <w:shd w:val="clear" w:color="auto" w:fill="FFFFFF"/>
        </w:rPr>
        <w:t>Część V (Ograniczenie liczby kwalifikujących się kandydatów) należy pozostawić niewypełnioną.</w:t>
      </w:r>
    </w:p>
    <w:p w14:paraId="11DD4F5D" w14:textId="77777777" w:rsidR="00AA2646" w:rsidRPr="00232DAB" w:rsidRDefault="00AA2646" w:rsidP="00BF58AA">
      <w:pPr>
        <w:pStyle w:val="Akapitzlist"/>
        <w:numPr>
          <w:ilvl w:val="0"/>
          <w:numId w:val="8"/>
        </w:numPr>
        <w:spacing w:after="160" w:line="360" w:lineRule="auto"/>
        <w:rPr>
          <w:rFonts w:ascii="Arial Narrow" w:hAnsi="Arial Narrow"/>
        </w:rPr>
      </w:pPr>
      <w:r w:rsidRPr="00232DAB">
        <w:rPr>
          <w:rFonts w:ascii="Arial Narrow" w:hAnsi="Arial Narrow"/>
        </w:rPr>
        <w:t>Na wezwanie Zamawiającego w celu wykazania braku podstaw do wykluczenia z postępowania Wykonawca, którego oferta zostanie najwyżej oceniona zostanie zobowiązany do złożenia w wyznaczonym terminie, nie krótszym niż 10 dni następujących podmiotowych środków dowodowych:</w:t>
      </w:r>
    </w:p>
    <w:p w14:paraId="723A4D57" w14:textId="77777777" w:rsidR="00AA2646" w:rsidRPr="00232DAB" w:rsidRDefault="00AA2646" w:rsidP="00BF58AA">
      <w:pPr>
        <w:pStyle w:val="Akapitzlist"/>
        <w:numPr>
          <w:ilvl w:val="1"/>
          <w:numId w:val="8"/>
        </w:numPr>
        <w:spacing w:after="160" w:line="360" w:lineRule="auto"/>
        <w:rPr>
          <w:rFonts w:ascii="Arial Narrow" w:hAnsi="Arial Narrow"/>
        </w:rPr>
      </w:pPr>
      <w:r w:rsidRPr="00232DAB">
        <w:rPr>
          <w:rFonts w:ascii="Arial Narrow" w:hAnsi="Arial Narrow"/>
        </w:rPr>
        <w:t>informacji z Krajowego Rejestru Karnego sporządzonej nie wcześniej niż 6 miesięcy przed jej złożeniem w zakresie:</w:t>
      </w:r>
    </w:p>
    <w:p w14:paraId="41B60967" w14:textId="77777777" w:rsidR="00AA2646" w:rsidRPr="00232DAB"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 xml:space="preserve">art. 108 ust. 1 pkt 1 i 2 ustawy </w:t>
      </w:r>
      <w:proofErr w:type="spellStart"/>
      <w:r w:rsidRPr="00232DAB">
        <w:rPr>
          <w:rFonts w:ascii="Arial Narrow" w:hAnsi="Arial Narrow"/>
        </w:rPr>
        <w:t>pzp</w:t>
      </w:r>
      <w:proofErr w:type="spellEnd"/>
      <w:r w:rsidRPr="00232DAB">
        <w:rPr>
          <w:rFonts w:ascii="Arial Narrow" w:hAnsi="Arial Narrow"/>
        </w:rPr>
        <w:t>;</w:t>
      </w:r>
    </w:p>
    <w:p w14:paraId="7F938590" w14:textId="77777777" w:rsidR="00AA2646" w:rsidRPr="00232DAB"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 xml:space="preserve">art. 108 ust. 1 pkt 4 ustawy </w:t>
      </w:r>
      <w:proofErr w:type="spellStart"/>
      <w:r w:rsidRPr="00232DAB">
        <w:rPr>
          <w:rFonts w:ascii="Arial Narrow" w:hAnsi="Arial Narrow"/>
        </w:rPr>
        <w:t>pzp</w:t>
      </w:r>
      <w:proofErr w:type="spellEnd"/>
      <w:r w:rsidRPr="00232DAB">
        <w:rPr>
          <w:rFonts w:ascii="Arial Narrow" w:hAnsi="Arial Narrow"/>
        </w:rPr>
        <w:t>, dotyczącej orzeczenia zakazu ubiegania się o zamówienie publiczne tytułem środka karnego,</w:t>
      </w:r>
    </w:p>
    <w:p w14:paraId="5977DAA6" w14:textId="77777777" w:rsidR="00AA2646" w:rsidRPr="00232DAB" w:rsidRDefault="00AA2646" w:rsidP="00BF58AA">
      <w:pPr>
        <w:pStyle w:val="Akapitzlist"/>
        <w:numPr>
          <w:ilvl w:val="1"/>
          <w:numId w:val="8"/>
        </w:numPr>
        <w:spacing w:after="160" w:line="360" w:lineRule="auto"/>
        <w:rPr>
          <w:rFonts w:ascii="Arial Narrow" w:hAnsi="Arial Narrow"/>
        </w:rPr>
      </w:pPr>
      <w:r w:rsidRPr="00232DAB">
        <w:rPr>
          <w:rFonts w:ascii="Arial Narrow" w:hAnsi="Arial Narrow"/>
        </w:rPr>
        <w:t xml:space="preserve">oświadczenia Wykonawcy o aktualności informacji zawartych w oświadczeniu, o którym mowa w art. 125 ust. 1 ustawy </w:t>
      </w:r>
      <w:proofErr w:type="spellStart"/>
      <w:r w:rsidRPr="00232DAB">
        <w:rPr>
          <w:rFonts w:ascii="Arial Narrow" w:hAnsi="Arial Narrow"/>
        </w:rPr>
        <w:t>pzp</w:t>
      </w:r>
      <w:proofErr w:type="spellEnd"/>
      <w:r w:rsidRPr="00232DAB">
        <w:rPr>
          <w:rFonts w:ascii="Arial Narrow" w:hAnsi="Arial Narrow"/>
        </w:rPr>
        <w:t>, w zakresie podstaw wykluczenia z postępowania wskazanych przez Zamawiającego, o których mowa w:</w:t>
      </w:r>
    </w:p>
    <w:p w14:paraId="660BFD86" w14:textId="77777777" w:rsidR="00AA2646" w:rsidRPr="00232DAB"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 xml:space="preserve">art. 108 ust. 1 pkt 3 ustawy </w:t>
      </w:r>
      <w:proofErr w:type="spellStart"/>
      <w:r w:rsidRPr="00232DAB">
        <w:rPr>
          <w:rFonts w:ascii="Arial Narrow" w:hAnsi="Arial Narrow"/>
        </w:rPr>
        <w:t>pzp</w:t>
      </w:r>
      <w:proofErr w:type="spellEnd"/>
      <w:r w:rsidRPr="00232DAB">
        <w:rPr>
          <w:rFonts w:ascii="Arial Narrow" w:hAnsi="Arial Narrow"/>
        </w:rPr>
        <w:t>,</w:t>
      </w:r>
    </w:p>
    <w:p w14:paraId="7509FB1B" w14:textId="77777777" w:rsidR="00AA2646" w:rsidRPr="00232DAB"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 xml:space="preserve">art. 108 ust. 1 pkt 4 ustawy </w:t>
      </w:r>
      <w:proofErr w:type="spellStart"/>
      <w:r w:rsidRPr="00232DAB">
        <w:rPr>
          <w:rFonts w:ascii="Arial Narrow" w:hAnsi="Arial Narrow"/>
        </w:rPr>
        <w:t>pzp</w:t>
      </w:r>
      <w:proofErr w:type="spellEnd"/>
      <w:r w:rsidRPr="00232DAB">
        <w:rPr>
          <w:rFonts w:ascii="Arial Narrow" w:hAnsi="Arial Narrow"/>
        </w:rPr>
        <w:t>, dotyczących orzeczenia zakazu ubiegania się o zamówienie publiczne tytułem środka zapobiegawczego</w:t>
      </w:r>
    </w:p>
    <w:p w14:paraId="1AF33D90" w14:textId="77777777" w:rsidR="00AA2646" w:rsidRPr="00232DAB"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art. 108 ust. 1 pkt 5 ustawy dotyczących zawarcia z innymi wykonawcami porozumienia mającego na celu zakłócenie konkurencji</w:t>
      </w:r>
    </w:p>
    <w:p w14:paraId="008D6F72" w14:textId="77777777" w:rsidR="00AA2646" w:rsidRDefault="00AA2646" w:rsidP="00BF58AA">
      <w:pPr>
        <w:pStyle w:val="Akapitzlist"/>
        <w:numPr>
          <w:ilvl w:val="2"/>
          <w:numId w:val="8"/>
        </w:numPr>
        <w:spacing w:after="160" w:line="360" w:lineRule="auto"/>
        <w:rPr>
          <w:rFonts w:ascii="Arial Narrow" w:hAnsi="Arial Narrow"/>
        </w:rPr>
      </w:pPr>
      <w:r w:rsidRPr="00232DAB">
        <w:rPr>
          <w:rFonts w:ascii="Arial Narrow" w:hAnsi="Arial Narrow"/>
        </w:rPr>
        <w:t xml:space="preserve">art. 108 ust. 1 pkt 6 ustawy </w:t>
      </w:r>
      <w:proofErr w:type="spellStart"/>
      <w:r w:rsidRPr="00232DAB">
        <w:rPr>
          <w:rFonts w:ascii="Arial Narrow" w:hAnsi="Arial Narrow"/>
        </w:rPr>
        <w:t>pzp</w:t>
      </w:r>
      <w:proofErr w:type="spellEnd"/>
    </w:p>
    <w:p w14:paraId="4CF90962" w14:textId="2F08694A" w:rsidR="00AA2646" w:rsidRPr="001D1925" w:rsidRDefault="001D1925" w:rsidP="00AA2646">
      <w:pPr>
        <w:pStyle w:val="Akapitzlist"/>
        <w:numPr>
          <w:ilvl w:val="2"/>
          <w:numId w:val="8"/>
        </w:numPr>
        <w:spacing w:after="160" w:line="360" w:lineRule="auto"/>
        <w:rPr>
          <w:rFonts w:ascii="Arial Narrow" w:hAnsi="Arial Narrow"/>
        </w:rPr>
      </w:pPr>
      <w:r w:rsidRPr="001D1925">
        <w:rPr>
          <w:rFonts w:ascii="Arial Narrow" w:hAnsi="Arial Narrow" w:cs="Arial"/>
        </w:rPr>
        <w:t>oraz w art. 109 ust. 1 pkt 4, 8-10</w:t>
      </w:r>
      <w:r>
        <w:rPr>
          <w:rFonts w:ascii="Arial Narrow" w:hAnsi="Arial Narrow" w:cs="Arial"/>
          <w:b/>
        </w:rPr>
        <w:t xml:space="preserve"> </w:t>
      </w:r>
      <w:r w:rsidR="00AA2646" w:rsidRPr="001D1925">
        <w:rPr>
          <w:rFonts w:ascii="Arial Narrow" w:hAnsi="Arial Narrow"/>
        </w:rPr>
        <w:t xml:space="preserve">- wzór oświadczenia stanowi załącznik nr </w:t>
      </w:r>
      <w:r w:rsidR="00857EF3" w:rsidRPr="001D1925">
        <w:rPr>
          <w:rFonts w:ascii="Arial Narrow" w:hAnsi="Arial Narrow"/>
        </w:rPr>
        <w:t>2</w:t>
      </w:r>
      <w:r w:rsidR="00AA2646" w:rsidRPr="001D1925">
        <w:rPr>
          <w:rFonts w:ascii="Arial Narrow" w:hAnsi="Arial Narrow"/>
        </w:rPr>
        <w:t xml:space="preserve"> do SWZ.</w:t>
      </w:r>
    </w:p>
    <w:p w14:paraId="08E9CB73" w14:textId="1D53DF90" w:rsidR="00AA2646" w:rsidRPr="00232DAB" w:rsidRDefault="00AA2646" w:rsidP="00BF58AA">
      <w:pPr>
        <w:pStyle w:val="Akapitzlist"/>
        <w:numPr>
          <w:ilvl w:val="1"/>
          <w:numId w:val="8"/>
        </w:numPr>
        <w:spacing w:after="160" w:line="360" w:lineRule="auto"/>
        <w:ind w:left="1077" w:hanging="357"/>
        <w:rPr>
          <w:rFonts w:ascii="Arial Narrow" w:hAnsi="Arial Narrow"/>
        </w:rPr>
      </w:pPr>
      <w:r w:rsidRPr="00232DAB">
        <w:rPr>
          <w:rFonts w:ascii="Arial Narrow" w:hAnsi="Arial Narrow"/>
        </w:rPr>
        <w:t xml:space="preserve">oświadczenia Wykonawcy, w zakresie art. 108 ust. 1 pkt 5 ustawy, o braku przynależności do tej samej grupy kapitałowej w rozumieniu ustawy z dnia 16 lutego 2007 r. o ochronie konkurencji i konsumentów, z innym wykonawcą, który złożył odrębną ofertę bądź ofertę częściową w </w:t>
      </w:r>
      <w:r w:rsidRPr="00232DAB">
        <w:rPr>
          <w:rFonts w:ascii="Arial Narrow" w:hAnsi="Arial Narrow"/>
        </w:rPr>
        <w:lastRenderedPageBreak/>
        <w:t xml:space="preserve">postępowaniu, albo oświadczenia o przynależności do tej samej grupy kapitałowej wraz z dokumentami lub informacjami potwierdzającymi przygotowanie oferty bądź oferty częściowej niezależnie od innego Wykonawcy należącego do tej samej grupy kapitałowej. Wzór oświadczenia stanowi załącznik nr </w:t>
      </w:r>
      <w:r w:rsidR="00C3539A">
        <w:rPr>
          <w:rFonts w:ascii="Arial Narrow" w:hAnsi="Arial Narrow"/>
        </w:rPr>
        <w:t>5</w:t>
      </w:r>
      <w:r w:rsidRPr="00232DAB">
        <w:rPr>
          <w:rFonts w:ascii="Arial Narrow" w:hAnsi="Arial Narrow"/>
        </w:rPr>
        <w:t xml:space="preserve"> do SWZ;</w:t>
      </w:r>
    </w:p>
    <w:p w14:paraId="0C2EA75D" w14:textId="77777777" w:rsidR="00AA2646" w:rsidRPr="00232DAB" w:rsidRDefault="00AA2646" w:rsidP="00BF58AA">
      <w:pPr>
        <w:pStyle w:val="Akapitzlist"/>
        <w:numPr>
          <w:ilvl w:val="1"/>
          <w:numId w:val="8"/>
        </w:numPr>
        <w:spacing w:after="160" w:line="360" w:lineRule="auto"/>
        <w:rPr>
          <w:rFonts w:ascii="Arial Narrow" w:hAnsi="Arial Narrow"/>
        </w:rPr>
      </w:pPr>
      <w:r w:rsidRPr="00232DAB">
        <w:rPr>
          <w:rFonts w:ascii="Arial Narrow" w:hAnsi="Arial Narrow"/>
          <w:shd w:val="clear" w:color="auto" w:fill="FFFFFF"/>
        </w:rPr>
        <w:t xml:space="preserve">odpisu lub informacji z Krajowego Rejestru Sądowego lub z Centralnej Ewidencji i Informacji o Działalności Gospodarczej, w zakresie </w:t>
      </w:r>
      <w:hyperlink r:id="rId12" w:anchor="/document/17337528?unitId=art(109)ust(1)pkt(4)&amp;cm=DOCUMENT" w:history="1">
        <w:r w:rsidRPr="00232DAB">
          <w:rPr>
            <w:rFonts w:ascii="Arial Narrow" w:hAnsi="Arial Narrow"/>
            <w:shd w:val="clear" w:color="auto" w:fill="FFFFFF"/>
          </w:rPr>
          <w:t>art. 109 ust. 1 pkt 4</w:t>
        </w:r>
      </w:hyperlink>
      <w:r w:rsidRPr="00232DAB">
        <w:rPr>
          <w:rFonts w:ascii="Arial Narrow" w:hAnsi="Arial Narrow"/>
          <w:shd w:val="clear" w:color="auto" w:fill="FFFFFF"/>
        </w:rPr>
        <w:t xml:space="preserve"> ustawy, sporządzonych nie wcześniej niż 3 miesiące przed jej złożeniem, jeżeli odrębne przepisy wymagają wpisu do rejestru lub ewidencji.</w:t>
      </w:r>
    </w:p>
    <w:p w14:paraId="74D7512E" w14:textId="77777777" w:rsidR="00AA2646" w:rsidRPr="00232DAB" w:rsidRDefault="00AA2646" w:rsidP="00BF58AA">
      <w:pPr>
        <w:pStyle w:val="Akapitzlist"/>
        <w:numPr>
          <w:ilvl w:val="1"/>
          <w:numId w:val="8"/>
        </w:numPr>
        <w:spacing w:after="160" w:line="360" w:lineRule="auto"/>
        <w:rPr>
          <w:rFonts w:ascii="Arial Narrow" w:hAnsi="Arial Narrow"/>
        </w:rPr>
      </w:pPr>
      <w:r w:rsidRPr="00232DAB">
        <w:rPr>
          <w:rFonts w:ascii="Arial Narrow" w:eastAsia="Times New Roman" w:hAnsi="Arial Narrow" w:cs="Times New Roman"/>
          <w:shd w:val="clear" w:color="auto" w:fill="FFFFFF"/>
          <w:lang w:eastAsia="pl-PL"/>
        </w:rPr>
        <w:t xml:space="preserve">Jeżeli Wykonawca ma siedzibę lub miejsce zamieszkania poza granicami Rzeczypospolitej Polskiej, zamiast </w:t>
      </w:r>
      <w:r w:rsidRPr="00232DAB">
        <w:rPr>
          <w:rFonts w:ascii="Arial Narrow" w:eastAsia="Times New Roman" w:hAnsi="Arial Narrow" w:cs="Times New Roman"/>
          <w:lang w:eastAsia="pl-PL"/>
        </w:rPr>
        <w:t>informacji z Krajowego Rejestru Karnego, o której mowa w pkt 4.1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4.1 sporządzony nie wcześniej niż 6 miesięcy przed jego złożeniem;</w:t>
      </w:r>
    </w:p>
    <w:p w14:paraId="03524CF9" w14:textId="77777777" w:rsidR="00AA2646" w:rsidRPr="00232DAB" w:rsidRDefault="00AA2646" w:rsidP="00BF58AA">
      <w:pPr>
        <w:pStyle w:val="Akapitzlist"/>
        <w:numPr>
          <w:ilvl w:val="1"/>
          <w:numId w:val="8"/>
        </w:numPr>
        <w:spacing w:after="160" w:line="360" w:lineRule="auto"/>
        <w:rPr>
          <w:rFonts w:ascii="Arial Narrow" w:hAnsi="Arial Narrow"/>
        </w:rPr>
      </w:pPr>
      <w:r w:rsidRPr="00232DAB">
        <w:rPr>
          <w:rFonts w:ascii="Arial Narrow" w:hAnsi="Arial Narrow"/>
          <w:shd w:val="clear" w:color="auto" w:fill="FFFFFF"/>
        </w:rPr>
        <w:t xml:space="preserve">Jeżeli w kraju, w którym wykonawca ma siedzibę lub miejsce zamieszkania, nie wydaje się dokumentów, o których mowa w pkt 4.5, lub gdy dokumenty te nie odnoszą się do wszystkich przypadków, o których mowa w </w:t>
      </w:r>
      <w:hyperlink r:id="rId13" w:anchor="/document/18903829?unitId=art(108)ust(1)pkt(1)&amp;cm=DOCUMENT" w:history="1">
        <w:r w:rsidRPr="00232DAB">
          <w:rPr>
            <w:rFonts w:ascii="Arial Narrow" w:hAnsi="Arial Narrow"/>
            <w:shd w:val="clear" w:color="auto" w:fill="FFFFFF"/>
          </w:rPr>
          <w:t>art. 108 ust. 1 pkt 1</w:t>
        </w:r>
      </w:hyperlink>
      <w:r w:rsidRPr="00232DAB">
        <w:rPr>
          <w:rFonts w:ascii="Arial Narrow" w:hAnsi="Arial Narrow"/>
          <w:shd w:val="clear" w:color="auto" w:fill="FFFFFF"/>
        </w:rPr>
        <w:t xml:space="preserve">, </w:t>
      </w:r>
      <w:hyperlink r:id="rId14" w:anchor="/document/18903829?unitId=art(108)ust(1)pkt(2)&amp;cm=DOCUMENT" w:history="1">
        <w:r w:rsidRPr="00232DAB">
          <w:rPr>
            <w:rFonts w:ascii="Arial Narrow" w:hAnsi="Arial Narrow"/>
            <w:shd w:val="clear" w:color="auto" w:fill="FFFFFF"/>
          </w:rPr>
          <w:t>2</w:t>
        </w:r>
      </w:hyperlink>
      <w:r w:rsidRPr="00232DAB">
        <w:rPr>
          <w:rFonts w:ascii="Arial Narrow" w:hAnsi="Arial Narrow"/>
          <w:shd w:val="clear" w:color="auto" w:fill="FFFFFF"/>
        </w:rPr>
        <w:t xml:space="preserve"> i </w:t>
      </w:r>
      <w:hyperlink r:id="rId15" w:anchor="/document/18903829?unitId=art(108)ust(1)pkt(4)&amp;cm=DOCUMENT" w:history="1">
        <w:r w:rsidRPr="00232DAB">
          <w:rPr>
            <w:rFonts w:ascii="Arial Narrow" w:hAnsi="Arial Narrow"/>
            <w:shd w:val="clear" w:color="auto" w:fill="FFFFFF"/>
          </w:rPr>
          <w:t>4</w:t>
        </w:r>
      </w:hyperlink>
      <w:r w:rsidRPr="00232DAB">
        <w:rPr>
          <w:rFonts w:ascii="Arial Narrow" w:hAnsi="Arial Narrow"/>
          <w:shd w:val="clear" w:color="auto" w:fill="FFFFFF"/>
        </w:rPr>
        <w:t xml:space="preserve"> ustawy </w:t>
      </w:r>
      <w:proofErr w:type="spellStart"/>
      <w:r w:rsidRPr="00232DAB">
        <w:rPr>
          <w:rFonts w:ascii="Arial Narrow" w:hAnsi="Arial Narrow"/>
          <w:shd w:val="clear" w:color="auto" w:fill="FFFFFF"/>
        </w:rPr>
        <w:t>pzp</w:t>
      </w:r>
      <w:proofErr w:type="spellEnd"/>
      <w:r w:rsidRPr="00232DAB">
        <w:rPr>
          <w:rFonts w:ascii="Arial Narrow" w:hAnsi="Arial Narrow"/>
          <w:shd w:val="clear" w:color="auto" w:fill="FFFFFF"/>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sporządzone nie wcześniej niż 6 miesięcy przed jego złożeniem.</w:t>
      </w:r>
    </w:p>
    <w:p w14:paraId="075F984B" w14:textId="77777777" w:rsidR="00AA2646" w:rsidRPr="00232DAB" w:rsidRDefault="00AA2646" w:rsidP="00BF58AA">
      <w:pPr>
        <w:pStyle w:val="Akapitzlist"/>
        <w:numPr>
          <w:ilvl w:val="0"/>
          <w:numId w:val="8"/>
        </w:numPr>
        <w:spacing w:after="160" w:line="360" w:lineRule="auto"/>
        <w:rPr>
          <w:rFonts w:ascii="Arial Narrow" w:hAnsi="Arial Narrow"/>
        </w:rPr>
      </w:pPr>
      <w:r w:rsidRPr="00232DAB">
        <w:rPr>
          <w:rFonts w:ascii="Arial Narrow" w:hAnsi="Arial Narrow" w:cs="Arial"/>
          <w:shd w:val="clear" w:color="auto" w:fill="FFFFFF"/>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Pr="00232DAB">
        <w:rPr>
          <w:rFonts w:ascii="Arial Narrow" w:hAnsi="Arial Narrow" w:cs="Arial"/>
          <w:shd w:val="clear" w:color="auto" w:fill="FFFFFF"/>
        </w:rPr>
        <w:t>pzp</w:t>
      </w:r>
      <w:proofErr w:type="spellEnd"/>
      <w:r w:rsidRPr="00232DAB">
        <w:rPr>
          <w:rFonts w:ascii="Arial Narrow" w:hAnsi="Arial Narrow" w:cs="Arial"/>
          <w:shd w:val="clear" w:color="auto" w:fill="FFFFFF"/>
        </w:rPr>
        <w:t>. Wykonawca nie jest zobowiązany do złożenia podmiotowych środków dowodowych, które Zamawiający posiada,  jeżeli Wykonawca wskaże te środki oraz potwierdzi ich prawidłowość i aktualność.</w:t>
      </w:r>
    </w:p>
    <w:p w14:paraId="796232B0" w14:textId="77777777" w:rsidR="00AA2646" w:rsidRPr="00232DAB" w:rsidRDefault="00AA2646" w:rsidP="00BF58AA">
      <w:pPr>
        <w:pStyle w:val="Akapitzlist"/>
        <w:numPr>
          <w:ilvl w:val="0"/>
          <w:numId w:val="8"/>
        </w:numPr>
        <w:spacing w:after="160" w:line="360" w:lineRule="auto"/>
        <w:rPr>
          <w:rFonts w:ascii="Arial Narrow" w:hAnsi="Arial Narrow"/>
        </w:rPr>
      </w:pPr>
      <w:r w:rsidRPr="00232DAB">
        <w:rPr>
          <w:rFonts w:ascii="Arial Narrow" w:hAnsi="Arial Narrow"/>
          <w:shd w:val="clear" w:color="auto" w:fill="FFFFFF"/>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lub dokumentów.</w:t>
      </w:r>
    </w:p>
    <w:p w14:paraId="46EB177D" w14:textId="473F78AC" w:rsidR="00182341" w:rsidRPr="00232DAB" w:rsidRDefault="00AA2646" w:rsidP="00BF58AA">
      <w:pPr>
        <w:pStyle w:val="Akapitzlist"/>
        <w:numPr>
          <w:ilvl w:val="0"/>
          <w:numId w:val="8"/>
        </w:numPr>
        <w:spacing w:after="160" w:line="360" w:lineRule="auto"/>
        <w:rPr>
          <w:rFonts w:ascii="Arial Narrow" w:hAnsi="Arial Narrow" w:cs="Arial"/>
        </w:rPr>
      </w:pPr>
      <w:r w:rsidRPr="00232DAB">
        <w:rPr>
          <w:rFonts w:ascii="Arial Narrow" w:hAnsi="Arial Narrow" w:cs="Arial"/>
          <w:shd w:val="clear" w:color="auto" w:fill="FFFFFF"/>
        </w:rPr>
        <w:t xml:space="preserve">W  zakresie  nieuregulowanym ustawą </w:t>
      </w:r>
      <w:proofErr w:type="spellStart"/>
      <w:r w:rsidRPr="00232DAB">
        <w:rPr>
          <w:rFonts w:ascii="Arial Narrow" w:hAnsi="Arial Narrow" w:cs="Arial"/>
          <w:shd w:val="clear" w:color="auto" w:fill="FFFFFF"/>
        </w:rPr>
        <w:t>pzp</w:t>
      </w:r>
      <w:proofErr w:type="spellEnd"/>
      <w:r w:rsidRPr="00232DAB">
        <w:rPr>
          <w:rFonts w:ascii="Arial Narrow" w:hAnsi="Arial Narrow" w:cs="Arial"/>
          <w:shd w:val="clear" w:color="auto" w:fill="FFFFFF"/>
        </w:rPr>
        <w:t xml:space="preserve"> lub niniejszą SWZ do oświadczeń i dokumentów  składanych przez Wykonawcę w postępowaniu, zastosowanie mają przepisy rozporządzenia Ministra Rozwoju, Pracy i Technologii z dnia 23 grudnia 2020 r. w  sprawie podmiotowych   środków  dowodowych  oraz </w:t>
      </w:r>
      <w:r w:rsidRPr="00232DAB">
        <w:rPr>
          <w:rFonts w:ascii="Arial Narrow" w:hAnsi="Arial Narrow" w:cs="Arial"/>
          <w:shd w:val="clear" w:color="auto" w:fill="FFFFFF"/>
        </w:rPr>
        <w:lastRenderedPageBreak/>
        <w:t>innych dokumentów lub oświadczeń, jakich może żądać zamawiający od wykonawcy (Dz. U. z 2020 r. poz. 2415; zwanym dalej "</w:t>
      </w:r>
      <w:proofErr w:type="spellStart"/>
      <w:r w:rsidRPr="00232DAB">
        <w:rPr>
          <w:rFonts w:ascii="Arial Narrow" w:hAnsi="Arial Narrow" w:cs="Arial"/>
          <w:shd w:val="clear" w:color="auto" w:fill="FFFFFF"/>
        </w:rPr>
        <w:t>r.p.ś.d</w:t>
      </w:r>
      <w:proofErr w:type="spellEnd"/>
      <w:r w:rsidRPr="00232DAB">
        <w:rPr>
          <w:rFonts w:ascii="Arial Narrow" w:hAnsi="Arial Narrow" w:cs="Arial"/>
          <w:shd w:val="clear" w:color="auto" w:fill="FFFFFF"/>
        </w:rPr>
        <w:t>.")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zwanym dalej "</w:t>
      </w:r>
      <w:proofErr w:type="spellStart"/>
      <w:r w:rsidRPr="00232DAB">
        <w:rPr>
          <w:rFonts w:ascii="Arial Narrow" w:hAnsi="Arial Narrow" w:cs="Arial"/>
          <w:shd w:val="clear" w:color="auto" w:fill="FFFFFF"/>
        </w:rPr>
        <w:t>r.d.e</w:t>
      </w:r>
      <w:proofErr w:type="spellEnd"/>
      <w:r w:rsidRPr="00232DAB">
        <w:rPr>
          <w:rFonts w:ascii="Arial Narrow" w:hAnsi="Arial Narrow" w:cs="Arial"/>
          <w:shd w:val="clear" w:color="auto" w:fill="FFFFFF"/>
        </w:rPr>
        <w:t>.").</w:t>
      </w:r>
    </w:p>
    <w:p w14:paraId="43F0FBB7" w14:textId="77777777" w:rsidR="00182341" w:rsidRPr="00AB3F5C" w:rsidRDefault="00182341" w:rsidP="00182341">
      <w:pPr>
        <w:pStyle w:val="Akapitzlist"/>
        <w:spacing w:line="360" w:lineRule="auto"/>
        <w:rPr>
          <w:rFonts w:ascii="Arial Narrow" w:hAnsi="Arial Narrow" w:cs="Arial"/>
        </w:rPr>
      </w:pPr>
    </w:p>
    <w:p w14:paraId="7735B864" w14:textId="60B3AAAA" w:rsidR="00182341" w:rsidRPr="0000265F" w:rsidRDefault="00182341" w:rsidP="0000265F">
      <w:pPr>
        <w:pStyle w:val="Akapitzlist"/>
        <w:numPr>
          <w:ilvl w:val="0"/>
          <w:numId w:val="25"/>
        </w:numPr>
        <w:spacing w:after="160" w:line="360" w:lineRule="auto"/>
        <w:rPr>
          <w:rFonts w:ascii="Arial Narrow" w:hAnsi="Arial Narrow" w:cs="Arial"/>
          <w:b/>
        </w:rPr>
      </w:pPr>
      <w:r w:rsidRPr="00AB3F5C">
        <w:rPr>
          <w:rFonts w:ascii="Arial Narrow" w:hAnsi="Arial Narrow"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6AABDFD" w14:textId="77777777" w:rsidR="00A45093" w:rsidRPr="00AB3F5C" w:rsidRDefault="00A45093" w:rsidP="00BF58AA">
      <w:pPr>
        <w:pStyle w:val="Akapitzlist"/>
        <w:numPr>
          <w:ilvl w:val="0"/>
          <w:numId w:val="9"/>
        </w:numPr>
        <w:spacing w:after="160" w:line="360" w:lineRule="auto"/>
        <w:rPr>
          <w:rFonts w:ascii="Arial Narrow" w:hAnsi="Arial Narrow" w:cs="Arial"/>
          <w:b/>
        </w:rPr>
      </w:pPr>
      <w:r w:rsidRPr="00AB3F5C">
        <w:rPr>
          <w:rFonts w:ascii="Arial Narrow" w:hAnsi="Arial Narrow" w:cs="Arial"/>
        </w:rPr>
        <w:t xml:space="preserve">Komunikacja między Zamawiającym a Wykonawcami w szczególności składanie oświadczeń, wniosków, zawiadomień (w tym przekazywanie dokumentów składanych na żądanie Zamawiającego) oraz przekazywanie informacji odbywa się elektronicznie za pośrednictwem </w:t>
      </w:r>
      <w:r w:rsidRPr="00AB3F5C">
        <w:rPr>
          <w:rFonts w:ascii="Arial Narrow" w:hAnsi="Arial Narrow" w:cs="Arial"/>
          <w:bCs/>
        </w:rPr>
        <w:t xml:space="preserve">dedykowanego formularza dostępnego na </w:t>
      </w:r>
      <w:proofErr w:type="spellStart"/>
      <w:r w:rsidRPr="00AB3F5C">
        <w:rPr>
          <w:rFonts w:ascii="Arial Narrow" w:hAnsi="Arial Narrow" w:cs="Arial"/>
          <w:bCs/>
        </w:rPr>
        <w:t>ePUAP</w:t>
      </w:r>
      <w:proofErr w:type="spellEnd"/>
      <w:r w:rsidRPr="00AB3F5C">
        <w:rPr>
          <w:rFonts w:ascii="Arial Narrow" w:hAnsi="Arial Narrow" w:cs="Arial"/>
          <w:bCs/>
        </w:rPr>
        <w:t xml:space="preserve"> oraz udostępnionego przez </w:t>
      </w:r>
      <w:proofErr w:type="spellStart"/>
      <w:r w:rsidRPr="00AB3F5C">
        <w:rPr>
          <w:rFonts w:ascii="Arial Narrow" w:hAnsi="Arial Narrow" w:cs="Arial"/>
          <w:bCs/>
        </w:rPr>
        <w:t>miniPortal</w:t>
      </w:r>
      <w:proofErr w:type="spellEnd"/>
      <w:r w:rsidRPr="00AB3F5C">
        <w:rPr>
          <w:rFonts w:ascii="Arial Narrow" w:hAnsi="Arial Narrow" w:cs="Arial"/>
          <w:bCs/>
        </w:rPr>
        <w:t xml:space="preserve"> -  </w:t>
      </w:r>
      <w:r w:rsidRPr="00AB3F5C">
        <w:rPr>
          <w:rFonts w:ascii="Arial Narrow" w:hAnsi="Arial Narrow" w:cs="Arial"/>
          <w:bCs/>
          <w:i/>
        </w:rPr>
        <w:t>Formularz do komunikacji:</w:t>
      </w:r>
    </w:p>
    <w:p w14:paraId="5F47409D" w14:textId="77777777" w:rsidR="00A45093" w:rsidRPr="000A2A8F" w:rsidRDefault="001D1925" w:rsidP="00A45093">
      <w:pPr>
        <w:pStyle w:val="Akapitzlist"/>
        <w:spacing w:line="360" w:lineRule="auto"/>
        <w:rPr>
          <w:rFonts w:ascii="Arial Narrow" w:hAnsi="Arial Narrow" w:cs="Arial"/>
          <w:b/>
        </w:rPr>
      </w:pPr>
      <w:hyperlink r:id="rId16" w:history="1">
        <w:r w:rsidR="00A45093" w:rsidRPr="000A2A8F">
          <w:rPr>
            <w:rStyle w:val="Hipercze"/>
            <w:rFonts w:ascii="Arial Narrow" w:hAnsi="Arial Narrow" w:cs="Arial"/>
            <w:b/>
            <w:color w:val="auto"/>
          </w:rPr>
          <w:t>https://miniportal.uzp.gov.pl</w:t>
        </w:r>
      </w:hyperlink>
    </w:p>
    <w:p w14:paraId="4B86BF98" w14:textId="77777777" w:rsidR="00A45093" w:rsidRPr="000A2A8F" w:rsidRDefault="00A45093" w:rsidP="00A45093">
      <w:pPr>
        <w:pStyle w:val="Akapitzlist"/>
        <w:spacing w:line="360" w:lineRule="auto"/>
        <w:rPr>
          <w:rFonts w:ascii="Arial Narrow" w:hAnsi="Arial Narrow" w:cs="Arial"/>
        </w:rPr>
      </w:pPr>
      <w:r w:rsidRPr="000A2A8F">
        <w:rPr>
          <w:rFonts w:ascii="Arial Narrow" w:hAnsi="Arial Narrow"/>
          <w:b/>
        </w:rPr>
        <w:t>https://</w:t>
      </w:r>
      <w:r w:rsidRPr="000A2A8F">
        <w:rPr>
          <w:rFonts w:ascii="Arial Narrow" w:hAnsi="Arial Narrow"/>
          <w:b/>
          <w:sz w:val="24"/>
          <w:szCs w:val="24"/>
        </w:rPr>
        <w:t>epuap.gov.pl.</w:t>
      </w:r>
      <w:r w:rsidRPr="000A2A8F">
        <w:rPr>
          <w:rFonts w:ascii="Arial Narrow" w:hAnsi="Arial Narrow"/>
          <w:b/>
          <w:bCs/>
          <w:sz w:val="24"/>
          <w:szCs w:val="24"/>
          <w:shd w:val="clear" w:color="auto" w:fill="FFFFFF"/>
        </w:rPr>
        <w:t>/PW/SkrytkaESP</w:t>
      </w:r>
    </w:p>
    <w:p w14:paraId="0B710E07" w14:textId="77777777" w:rsidR="00A45093" w:rsidRPr="00AB3F5C" w:rsidRDefault="00A45093" w:rsidP="00A45093">
      <w:pPr>
        <w:pStyle w:val="Akapitzlist"/>
        <w:spacing w:line="360" w:lineRule="auto"/>
        <w:rPr>
          <w:rFonts w:ascii="Arial Narrow" w:hAnsi="Arial Narrow" w:cs="Arial"/>
        </w:rPr>
      </w:pPr>
      <w:r w:rsidRPr="000A2A8F">
        <w:rPr>
          <w:rFonts w:ascii="Arial Narrow" w:hAnsi="Arial Narrow" w:cs="Arial"/>
        </w:rPr>
        <w:t xml:space="preserve">lub poczty elektronicznej na adres: </w:t>
      </w:r>
      <w:r w:rsidRPr="000A2A8F">
        <w:rPr>
          <w:rFonts w:ascii="Arial Narrow" w:hAnsi="Arial Narrow"/>
          <w:b/>
        </w:rPr>
        <w:t>zamowienia@elka.pw.edu.pl</w:t>
      </w:r>
    </w:p>
    <w:p w14:paraId="0B33D3ED" w14:textId="77777777" w:rsidR="00A45093" w:rsidRPr="00AB3F5C" w:rsidRDefault="00A45093" w:rsidP="00A45093">
      <w:pPr>
        <w:pStyle w:val="Akapitzlist"/>
        <w:spacing w:line="360" w:lineRule="auto"/>
        <w:rPr>
          <w:rFonts w:ascii="Arial Narrow" w:hAnsi="Arial Narrow" w:cs="Arial"/>
          <w:b/>
        </w:rPr>
      </w:pPr>
      <w:r w:rsidRPr="00AB3F5C">
        <w:rPr>
          <w:rFonts w:ascii="Arial Narrow" w:hAnsi="Arial Narrow" w:cs="Arial"/>
        </w:rPr>
        <w:t>Korespondencja przesyłana za pomocą Formularza do komunikacji nie może być szyfrowana.</w:t>
      </w:r>
    </w:p>
    <w:p w14:paraId="5E55D31C" w14:textId="77777777" w:rsidR="00A45093" w:rsidRPr="00AB3F5C" w:rsidRDefault="00A45093" w:rsidP="00BF58AA">
      <w:pPr>
        <w:pStyle w:val="Akapitzlist"/>
        <w:numPr>
          <w:ilvl w:val="0"/>
          <w:numId w:val="9"/>
        </w:numPr>
        <w:spacing w:after="160" w:line="360" w:lineRule="auto"/>
        <w:rPr>
          <w:rFonts w:ascii="Arial Narrow" w:hAnsi="Arial Narrow" w:cs="Arial"/>
          <w:b/>
        </w:rPr>
      </w:pPr>
      <w:r w:rsidRPr="00AB3F5C">
        <w:rPr>
          <w:rFonts w:ascii="Arial Narrow" w:hAnsi="Arial Narrow" w:cs="Arial"/>
          <w:u w:val="single"/>
        </w:rPr>
        <w:t xml:space="preserve">Oferta Wykonawcy wraz z załącznikami przekazywana jest </w:t>
      </w:r>
      <w:r>
        <w:rPr>
          <w:rFonts w:ascii="Arial Narrow" w:hAnsi="Arial Narrow" w:cs="Arial"/>
          <w:u w:val="single"/>
        </w:rPr>
        <w:t xml:space="preserve"> </w:t>
      </w:r>
      <w:r w:rsidRPr="00AB3F5C">
        <w:rPr>
          <w:rFonts w:ascii="Arial Narrow" w:hAnsi="Arial Narrow" w:cs="Arial"/>
          <w:b/>
          <w:u w:val="single"/>
        </w:rPr>
        <w:t xml:space="preserve">tylko przy użyciu </w:t>
      </w:r>
      <w:proofErr w:type="spellStart"/>
      <w:r w:rsidRPr="00AB3F5C">
        <w:rPr>
          <w:rFonts w:ascii="Arial Narrow" w:hAnsi="Arial Narrow" w:cs="Arial"/>
          <w:b/>
          <w:u w:val="single"/>
        </w:rPr>
        <w:t>ePUAPu</w:t>
      </w:r>
      <w:proofErr w:type="spellEnd"/>
      <w:r w:rsidRPr="00AB3F5C">
        <w:rPr>
          <w:rFonts w:ascii="Arial Narrow" w:hAnsi="Arial Narrow" w:cs="Arial"/>
          <w:u w:val="single"/>
        </w:rPr>
        <w:t xml:space="preserve"> za pośrednictwem dedykowanego </w:t>
      </w:r>
      <w:r w:rsidRPr="00AB3F5C">
        <w:rPr>
          <w:rFonts w:ascii="Arial Narrow" w:hAnsi="Arial Narrow" w:cs="Arial"/>
          <w:i/>
          <w:u w:val="single"/>
        </w:rPr>
        <w:t>Formularza do złożenia, zmiany, wycofania oferty lub wniosku.</w:t>
      </w:r>
    </w:p>
    <w:p w14:paraId="1D90B2DD" w14:textId="77777777" w:rsidR="00A45093" w:rsidRPr="00AB3F5C" w:rsidRDefault="00A45093" w:rsidP="00BF58AA">
      <w:pPr>
        <w:pStyle w:val="Akapitzlist"/>
        <w:numPr>
          <w:ilvl w:val="0"/>
          <w:numId w:val="9"/>
        </w:numPr>
        <w:spacing w:after="160" w:line="360" w:lineRule="auto"/>
        <w:rPr>
          <w:rFonts w:ascii="Arial Narrow" w:hAnsi="Arial Narrow" w:cs="Arial"/>
        </w:rPr>
      </w:pPr>
      <w:r w:rsidRPr="00AB3F5C">
        <w:rPr>
          <w:rFonts w:ascii="Arial Narrow" w:hAnsi="Arial Narrow" w:cs="Arial"/>
          <w:bCs/>
        </w:rPr>
        <w:t xml:space="preserve">Wykonawca posiadający konto na </w:t>
      </w:r>
      <w:proofErr w:type="spellStart"/>
      <w:r w:rsidRPr="00AB3F5C">
        <w:rPr>
          <w:rFonts w:ascii="Arial Narrow" w:hAnsi="Arial Narrow" w:cs="Arial"/>
          <w:bCs/>
        </w:rPr>
        <w:t>ePUAP</w:t>
      </w:r>
      <w:proofErr w:type="spellEnd"/>
      <w:r w:rsidRPr="00AB3F5C">
        <w:rPr>
          <w:rFonts w:ascii="Arial Narrow" w:hAnsi="Arial Narrow" w:cs="Arial"/>
          <w:bCs/>
        </w:rPr>
        <w:t xml:space="preserve"> ma dostęp do formularzy: złożenia, zmiany, wycofania oferty lub wniosku oraz do formularza do komunikacji.</w:t>
      </w:r>
    </w:p>
    <w:p w14:paraId="532A8C05" w14:textId="77777777" w:rsidR="00A45093" w:rsidRPr="00AB3F5C" w:rsidRDefault="00A45093" w:rsidP="00BF58AA">
      <w:pPr>
        <w:pStyle w:val="Akapitzlist"/>
        <w:numPr>
          <w:ilvl w:val="0"/>
          <w:numId w:val="9"/>
        </w:numPr>
        <w:spacing w:after="0" w:line="360" w:lineRule="auto"/>
        <w:rPr>
          <w:rStyle w:val="Hipercze"/>
          <w:rFonts w:ascii="Arial Narrow" w:hAnsi="Arial Narrow" w:cs="Arial"/>
          <w:b/>
        </w:rPr>
      </w:pPr>
      <w:r w:rsidRPr="00AB3F5C">
        <w:rPr>
          <w:rFonts w:ascii="Arial Narrow" w:hAnsi="Arial Narrow" w:cs="Aria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AB3F5C">
        <w:rPr>
          <w:rFonts w:ascii="Arial Narrow" w:hAnsi="Arial Narrow" w:cs="Arial"/>
        </w:rPr>
        <w:t>miniPortalu</w:t>
      </w:r>
      <w:proofErr w:type="spellEnd"/>
      <w:r w:rsidRPr="00AB3F5C">
        <w:rPr>
          <w:rFonts w:ascii="Arial Narrow" w:hAnsi="Arial Narrow" w:cs="Arial"/>
        </w:rPr>
        <w:t xml:space="preserve"> oraz Regulaminie </w:t>
      </w:r>
      <w:proofErr w:type="spellStart"/>
      <w:r w:rsidRPr="00AB3F5C">
        <w:rPr>
          <w:rFonts w:ascii="Arial Narrow" w:hAnsi="Arial Narrow" w:cs="Arial"/>
        </w:rPr>
        <w:t>ePUAP</w:t>
      </w:r>
      <w:proofErr w:type="spellEnd"/>
      <w:r w:rsidRPr="00AB3F5C">
        <w:rPr>
          <w:rFonts w:ascii="Arial Narrow" w:hAnsi="Arial Narrow" w:cs="Arial"/>
        </w:rPr>
        <w:t xml:space="preserve"> </w:t>
      </w:r>
    </w:p>
    <w:p w14:paraId="224A7D73" w14:textId="77777777" w:rsidR="00A45093" w:rsidRPr="00AB3F5C" w:rsidRDefault="001D1925" w:rsidP="00A45093">
      <w:pPr>
        <w:spacing w:after="0" w:line="360" w:lineRule="auto"/>
        <w:ind w:firstLine="708"/>
        <w:rPr>
          <w:rFonts w:ascii="Arial Narrow" w:hAnsi="Arial Narrow" w:cs="Arial"/>
        </w:rPr>
      </w:pPr>
      <w:hyperlink r:id="rId17" w:history="1">
        <w:r w:rsidR="00A45093" w:rsidRPr="00AB3F5C">
          <w:rPr>
            <w:rStyle w:val="Hipercze"/>
            <w:rFonts w:ascii="Arial Narrow" w:hAnsi="Arial Narrow" w:cs="Arial"/>
          </w:rPr>
          <w:t>https://miniportal.uzp.gov.pl/WarunkiUslugi</w:t>
        </w:r>
      </w:hyperlink>
    </w:p>
    <w:p w14:paraId="1EBB7241" w14:textId="77777777" w:rsidR="00A45093" w:rsidRPr="00AB3F5C" w:rsidRDefault="001D1925" w:rsidP="00A45093">
      <w:pPr>
        <w:spacing w:after="0" w:line="360" w:lineRule="auto"/>
        <w:ind w:firstLine="708"/>
        <w:rPr>
          <w:rFonts w:ascii="Arial Narrow" w:hAnsi="Arial Narrow" w:cs="Arial"/>
        </w:rPr>
      </w:pPr>
      <w:hyperlink r:id="rId18" w:history="1">
        <w:r w:rsidR="00A45093" w:rsidRPr="00AB3F5C">
          <w:rPr>
            <w:rStyle w:val="Hipercze"/>
            <w:rFonts w:ascii="Arial Narrow" w:hAnsi="Arial Narrow" w:cs="Arial"/>
          </w:rPr>
          <w:t>https://miniportal.uzp.gov.pl/Instrukcja_uzytkownika_miniPortal-ePUAP.pdf</w:t>
        </w:r>
      </w:hyperlink>
    </w:p>
    <w:p w14:paraId="181AFA69" w14:textId="77777777" w:rsidR="00A45093" w:rsidRPr="00AB3F5C" w:rsidRDefault="001D1925" w:rsidP="00A45093">
      <w:pPr>
        <w:spacing w:after="0" w:line="360" w:lineRule="auto"/>
        <w:ind w:firstLine="708"/>
        <w:rPr>
          <w:rFonts w:ascii="Arial Narrow" w:hAnsi="Arial Narrow" w:cs="Arial"/>
        </w:rPr>
      </w:pPr>
      <w:hyperlink r:id="rId19" w:history="1">
        <w:r w:rsidR="00A45093" w:rsidRPr="00AB3F5C">
          <w:rPr>
            <w:rStyle w:val="Hipercze"/>
            <w:rFonts w:ascii="Arial Narrow" w:hAnsi="Arial Narrow" w:cs="Arial"/>
          </w:rPr>
          <w:t>https://epuap.gov.pl/wps/portal/strefa-klienta/regulamin</w:t>
        </w:r>
      </w:hyperlink>
      <w:r w:rsidR="00A45093" w:rsidRPr="00AB3F5C">
        <w:rPr>
          <w:rFonts w:ascii="Arial Narrow" w:hAnsi="Arial Narrow" w:cs="Arial"/>
        </w:rPr>
        <w:t xml:space="preserve"> </w:t>
      </w:r>
    </w:p>
    <w:p w14:paraId="5E055CF8" w14:textId="77777777" w:rsidR="00A45093" w:rsidRPr="00AB3F5C" w:rsidRDefault="00A45093" w:rsidP="00A45093">
      <w:pPr>
        <w:spacing w:after="0" w:line="360" w:lineRule="auto"/>
        <w:ind w:left="708"/>
        <w:rPr>
          <w:rFonts w:ascii="Arial Narrow" w:hAnsi="Arial Narrow" w:cs="Arial"/>
        </w:rPr>
      </w:pPr>
      <w:r w:rsidRPr="00AB3F5C">
        <w:rPr>
          <w:rFonts w:ascii="Arial Narrow" w:hAnsi="Arial Narrow" w:cs="Arial"/>
        </w:rPr>
        <w:t>Wykonawca zainteresowany złożeniem oferty w postaci elektronicznej winien zapoznać się z aktualnymi wytycznymi technicznymi zawartymi w ww. regulaminach.</w:t>
      </w:r>
    </w:p>
    <w:p w14:paraId="0ECC733C" w14:textId="4785EF49" w:rsidR="00A45093" w:rsidRPr="0000265F" w:rsidRDefault="00A45093" w:rsidP="0000265F">
      <w:pPr>
        <w:pStyle w:val="Akapitzlist"/>
        <w:numPr>
          <w:ilvl w:val="0"/>
          <w:numId w:val="9"/>
        </w:numPr>
        <w:spacing w:after="160" w:line="360" w:lineRule="auto"/>
        <w:rPr>
          <w:rFonts w:ascii="Arial Narrow" w:hAnsi="Arial Narrow" w:cs="Arial"/>
        </w:rPr>
      </w:pPr>
      <w:r w:rsidRPr="0000265F">
        <w:rPr>
          <w:rFonts w:ascii="Arial Narrow" w:hAnsi="Arial Narrow" w:cs="Arial"/>
        </w:rPr>
        <w:t>Maksymalny rozmiar plików przesyłanych za pośrednictwem dedykowanych formularzy do: złożenia, zmiany, wycofania oferty lub wniosku oraz do komunikacji wynosi 150 MB.</w:t>
      </w:r>
    </w:p>
    <w:p w14:paraId="546D6FCE" w14:textId="77777777" w:rsidR="00A45093" w:rsidRPr="00AB3F5C" w:rsidRDefault="00A45093" w:rsidP="0000265F">
      <w:pPr>
        <w:pStyle w:val="Akapitzlist"/>
        <w:numPr>
          <w:ilvl w:val="0"/>
          <w:numId w:val="9"/>
        </w:numPr>
        <w:spacing w:after="160" w:line="360" w:lineRule="auto"/>
        <w:rPr>
          <w:rFonts w:ascii="Arial Narrow" w:hAnsi="Arial Narrow" w:cs="Arial"/>
        </w:rPr>
      </w:pPr>
      <w:r w:rsidRPr="00AB3F5C">
        <w:rPr>
          <w:rFonts w:ascii="Arial Narrow" w:hAnsi="Arial Narrow" w:cs="Arial"/>
          <w:shd w:val="clear" w:color="auto" w:fill="FFFFFF"/>
        </w:rPr>
        <w:t xml:space="preserve">Oferty, oświadczenia, o których mowa w </w:t>
      </w:r>
      <w:hyperlink r:id="rId20" w:anchor="/document/18903829?unitId=art(125)ust(1)&amp;cm=DOCUMENT" w:history="1">
        <w:r w:rsidRPr="00AB3F5C">
          <w:rPr>
            <w:rFonts w:ascii="Arial Narrow" w:hAnsi="Arial Narrow" w:cs="Arial"/>
            <w:shd w:val="clear" w:color="auto" w:fill="FFFFFF"/>
          </w:rPr>
          <w:t>art. 125 ust. 1</w:t>
        </w:r>
      </w:hyperlink>
      <w:r w:rsidRPr="00AB3F5C">
        <w:rPr>
          <w:rFonts w:ascii="Arial Narrow" w:hAnsi="Arial Narrow" w:cs="Arial"/>
          <w:shd w:val="clear" w:color="auto" w:fill="FFFFFF"/>
        </w:rPr>
        <w:t xml:space="preserve"> ustawy </w:t>
      </w:r>
      <w:proofErr w:type="spellStart"/>
      <w:r>
        <w:rPr>
          <w:rFonts w:ascii="Arial Narrow" w:hAnsi="Arial Narrow" w:cs="Arial"/>
          <w:shd w:val="clear" w:color="auto" w:fill="FFFFFF"/>
        </w:rPr>
        <w:t>p</w:t>
      </w:r>
      <w:r w:rsidRPr="00AB3F5C">
        <w:rPr>
          <w:rFonts w:ascii="Arial Narrow" w:hAnsi="Arial Narrow" w:cs="Arial"/>
          <w:shd w:val="clear" w:color="auto" w:fill="FFFFFF"/>
        </w:rPr>
        <w:t>zp</w:t>
      </w:r>
      <w:proofErr w:type="spellEnd"/>
      <w:r w:rsidRPr="00AB3F5C">
        <w:rPr>
          <w:rFonts w:ascii="Arial Narrow" w:hAnsi="Arial Narrow" w:cs="Arial"/>
          <w:shd w:val="clear" w:color="auto" w:fill="FFFFFF"/>
        </w:rPr>
        <w:t xml:space="preserve">, podmiotowe środki dowodowe, w tym oświadczenie, o którym mowa w </w:t>
      </w:r>
      <w:hyperlink r:id="rId21" w:anchor="/document/18903829?unitId=art(117)ust(4)&amp;cm=DOCUMENT" w:history="1">
        <w:r w:rsidRPr="00AB3F5C">
          <w:rPr>
            <w:rFonts w:ascii="Arial Narrow" w:hAnsi="Arial Narrow" w:cs="Arial"/>
            <w:shd w:val="clear" w:color="auto" w:fill="FFFFFF"/>
          </w:rPr>
          <w:t>art. 117 ust. 4</w:t>
        </w:r>
      </w:hyperlink>
      <w:r w:rsidRPr="00AB3F5C">
        <w:rPr>
          <w:rFonts w:ascii="Arial Narrow" w:hAnsi="Arial Narrow" w:cs="Arial"/>
          <w:shd w:val="clear" w:color="auto" w:fill="FFFFFF"/>
        </w:rPr>
        <w:t xml:space="preserve"> ustawy </w:t>
      </w:r>
      <w:proofErr w:type="spellStart"/>
      <w:r>
        <w:rPr>
          <w:rFonts w:ascii="Arial Narrow" w:hAnsi="Arial Narrow" w:cs="Arial"/>
          <w:shd w:val="clear" w:color="auto" w:fill="FFFFFF"/>
        </w:rPr>
        <w:t>p</w:t>
      </w:r>
      <w:r w:rsidRPr="00AB3F5C">
        <w:rPr>
          <w:rFonts w:ascii="Arial Narrow" w:hAnsi="Arial Narrow" w:cs="Arial"/>
          <w:shd w:val="clear" w:color="auto" w:fill="FFFFFF"/>
        </w:rPr>
        <w:t>zp</w:t>
      </w:r>
      <w:proofErr w:type="spellEnd"/>
      <w:r w:rsidRPr="00AB3F5C">
        <w:rPr>
          <w:rFonts w:ascii="Arial Narrow" w:hAnsi="Arial Narrow" w:cs="Arial"/>
          <w:shd w:val="clear" w:color="auto" w:fill="FFFFFF"/>
        </w:rPr>
        <w:t xml:space="preserve">, oraz zobowiązanie podmiotu udostępniającego zasoby, o którym mowa w </w:t>
      </w:r>
      <w:hyperlink r:id="rId22" w:anchor="/document/18903829?unitId=art(118)ust(3)&amp;cm=DOCUMENT" w:history="1">
        <w:r w:rsidRPr="00AB3F5C">
          <w:rPr>
            <w:rFonts w:ascii="Arial Narrow" w:hAnsi="Arial Narrow" w:cs="Arial"/>
            <w:shd w:val="clear" w:color="auto" w:fill="FFFFFF"/>
          </w:rPr>
          <w:t>art. 118 ust. 3</w:t>
        </w:r>
      </w:hyperlink>
      <w:r w:rsidRPr="00AB3F5C">
        <w:rPr>
          <w:rFonts w:ascii="Arial Narrow" w:hAnsi="Arial Narrow" w:cs="Arial"/>
          <w:shd w:val="clear" w:color="auto" w:fill="FFFFFF"/>
        </w:rPr>
        <w:t xml:space="preserve"> ustawy </w:t>
      </w:r>
      <w:proofErr w:type="spellStart"/>
      <w:r>
        <w:rPr>
          <w:rFonts w:ascii="Arial Narrow" w:hAnsi="Arial Narrow" w:cs="Arial"/>
          <w:shd w:val="clear" w:color="auto" w:fill="FFFFFF"/>
        </w:rPr>
        <w:t>p</w:t>
      </w:r>
      <w:r w:rsidRPr="00AB3F5C">
        <w:rPr>
          <w:rFonts w:ascii="Arial Narrow" w:hAnsi="Arial Narrow" w:cs="Arial"/>
          <w:shd w:val="clear" w:color="auto" w:fill="FFFFFF"/>
        </w:rPr>
        <w:t>zp</w:t>
      </w:r>
      <w:proofErr w:type="spellEnd"/>
      <w:r w:rsidRPr="00AB3F5C">
        <w:rPr>
          <w:rFonts w:ascii="Arial Narrow" w:hAnsi="Arial Narrow" w:cs="Arial"/>
          <w:shd w:val="clear" w:color="auto" w:fill="FFFFFF"/>
        </w:rPr>
        <w:t xml:space="preserve">, przedmiotowe środki dowodowe, pełnomocnictwo, dokumenty, o których mowa w </w:t>
      </w:r>
      <w:hyperlink r:id="rId23" w:anchor="/document/18903829?unitId=art(94)ust(2)&amp;cm=DOCUMENT" w:history="1">
        <w:r w:rsidRPr="00AB3F5C">
          <w:rPr>
            <w:rFonts w:ascii="Arial Narrow" w:hAnsi="Arial Narrow" w:cs="Arial"/>
            <w:shd w:val="clear" w:color="auto" w:fill="FFFFFF"/>
          </w:rPr>
          <w:t>art. 94 ust. 2</w:t>
        </w:r>
      </w:hyperlink>
      <w:r w:rsidRPr="00AB3F5C">
        <w:rPr>
          <w:rFonts w:ascii="Arial Narrow" w:hAnsi="Arial Narrow" w:cs="Arial"/>
          <w:shd w:val="clear" w:color="auto" w:fill="FFFFFF"/>
        </w:rPr>
        <w:t xml:space="preserve"> ustawy </w:t>
      </w:r>
      <w:proofErr w:type="spellStart"/>
      <w:r>
        <w:rPr>
          <w:rFonts w:ascii="Arial Narrow" w:hAnsi="Arial Narrow" w:cs="Arial"/>
          <w:shd w:val="clear" w:color="auto" w:fill="FFFFFF"/>
        </w:rPr>
        <w:t>p</w:t>
      </w:r>
      <w:r w:rsidRPr="00AB3F5C">
        <w:rPr>
          <w:rFonts w:ascii="Arial Narrow" w:hAnsi="Arial Narrow" w:cs="Arial"/>
          <w:shd w:val="clear" w:color="auto" w:fill="FFFFFF"/>
        </w:rPr>
        <w:t>zp</w:t>
      </w:r>
      <w:proofErr w:type="spellEnd"/>
      <w:r w:rsidRPr="00AB3F5C">
        <w:rPr>
          <w:rFonts w:ascii="Arial Narrow" w:hAnsi="Arial Narrow" w:cs="Arial"/>
          <w:shd w:val="clear" w:color="auto" w:fill="FFFFFF"/>
        </w:rPr>
        <w:t xml:space="preserve">, sporządza się w postaci elektronicznej w formatach danych: </w:t>
      </w:r>
      <w:r w:rsidRPr="00AB3F5C">
        <w:rPr>
          <w:rFonts w:ascii="Arial Narrow" w:hAnsi="Arial Narrow" w:cs="Arial"/>
        </w:rPr>
        <w:t>.txt, .rtf, .pdf, .</w:t>
      </w:r>
      <w:proofErr w:type="spellStart"/>
      <w:r w:rsidRPr="00AB3F5C">
        <w:rPr>
          <w:rFonts w:ascii="Arial Narrow" w:hAnsi="Arial Narrow" w:cs="Arial"/>
        </w:rPr>
        <w:t>doc</w:t>
      </w:r>
      <w:proofErr w:type="spellEnd"/>
      <w:r w:rsidRPr="00AB3F5C">
        <w:rPr>
          <w:rFonts w:ascii="Arial Narrow" w:hAnsi="Arial Narrow" w:cs="Arial"/>
        </w:rPr>
        <w:t>, .</w:t>
      </w:r>
      <w:proofErr w:type="spellStart"/>
      <w:r w:rsidRPr="00AB3F5C">
        <w:rPr>
          <w:rFonts w:ascii="Arial Narrow" w:hAnsi="Arial Narrow" w:cs="Arial"/>
        </w:rPr>
        <w:t>docx</w:t>
      </w:r>
      <w:proofErr w:type="spellEnd"/>
      <w:r w:rsidRPr="00AB3F5C">
        <w:rPr>
          <w:rFonts w:ascii="Arial Narrow" w:hAnsi="Arial Narrow" w:cs="Arial"/>
        </w:rPr>
        <w:t>, .</w:t>
      </w:r>
      <w:proofErr w:type="spellStart"/>
      <w:r w:rsidRPr="00AB3F5C">
        <w:rPr>
          <w:rFonts w:ascii="Arial Narrow" w:hAnsi="Arial Narrow" w:cs="Arial"/>
        </w:rPr>
        <w:t>odt</w:t>
      </w:r>
      <w:proofErr w:type="spellEnd"/>
      <w:r w:rsidRPr="00AB3F5C">
        <w:rPr>
          <w:rFonts w:ascii="Arial Narrow" w:hAnsi="Arial Narrow" w:cs="Arial"/>
        </w:rPr>
        <w:t xml:space="preserve"> i przekazuje przy użyciu środków komunikacji elektronicznej określonych dla danych dokumentów odpowiednio w pkt 1 lub 2.</w:t>
      </w:r>
    </w:p>
    <w:p w14:paraId="056715B8" w14:textId="77777777" w:rsidR="00A45093" w:rsidRPr="00AB3F5C" w:rsidRDefault="00A45093" w:rsidP="0000265F">
      <w:pPr>
        <w:pStyle w:val="Akapitzlist"/>
        <w:numPr>
          <w:ilvl w:val="0"/>
          <w:numId w:val="9"/>
        </w:numPr>
        <w:spacing w:after="160" w:line="360" w:lineRule="auto"/>
        <w:rPr>
          <w:rFonts w:ascii="Arial Narrow" w:hAnsi="Arial Narrow" w:cs="Arial"/>
        </w:rPr>
      </w:pPr>
      <w:r w:rsidRPr="00AB3F5C">
        <w:rPr>
          <w:rFonts w:ascii="Arial Narrow" w:hAnsi="Arial Narrow" w:cs="Arial"/>
          <w:shd w:val="clear" w:color="auto" w:fill="FFFFFF"/>
        </w:rPr>
        <w:lastRenderedPageBreak/>
        <w:t>Informacje, oświadczenia lub dokumenty, inne niż określone w pkt 6, przekazywane w postępowaniu, sporządza się w postaci elektronicznej, w formatach danych określonych w punkcie powyżej lub jako tekst wpisany bezpośrednio do wiadomości przekazywanej przy użyciu środków komunikacji elektronicznej określonych w pkt 1.</w:t>
      </w:r>
    </w:p>
    <w:p w14:paraId="5DED451C" w14:textId="032D08A0" w:rsidR="00182341" w:rsidRPr="00AB3F5C" w:rsidRDefault="00A45093" w:rsidP="0000265F">
      <w:pPr>
        <w:pStyle w:val="Akapitzlist"/>
        <w:numPr>
          <w:ilvl w:val="0"/>
          <w:numId w:val="9"/>
        </w:numPr>
        <w:spacing w:after="160" w:line="360" w:lineRule="auto"/>
        <w:rPr>
          <w:rFonts w:ascii="Arial Narrow" w:hAnsi="Arial Narrow" w:cs="Arial"/>
        </w:rPr>
      </w:pPr>
      <w:r w:rsidRPr="00AB3F5C">
        <w:rPr>
          <w:rFonts w:ascii="Arial Narrow" w:hAnsi="Arial Narrow" w:cs="Arial"/>
        </w:rPr>
        <w:t>Do kontaktu z Wykonawcami uprawnione są następując</w:t>
      </w:r>
      <w:r w:rsidR="00232DAB">
        <w:rPr>
          <w:rFonts w:ascii="Arial Narrow" w:hAnsi="Arial Narrow" w:cs="Arial"/>
        </w:rPr>
        <w:t>ą osobę</w:t>
      </w:r>
      <w:r w:rsidRPr="00AB3F5C">
        <w:rPr>
          <w:rFonts w:ascii="Arial Narrow" w:hAnsi="Arial Narrow" w:cs="Arial"/>
        </w:rPr>
        <w:t>:</w:t>
      </w:r>
      <w:r w:rsidR="00182341" w:rsidRPr="00AB3F5C">
        <w:rPr>
          <w:rFonts w:ascii="Arial Narrow" w:hAnsi="Arial Narrow" w:cs="Arial"/>
        </w:rPr>
        <w:t xml:space="preserve">: </w:t>
      </w:r>
    </w:p>
    <w:p w14:paraId="72813E93" w14:textId="7333AD40" w:rsidR="00182341" w:rsidRPr="00232DAB" w:rsidRDefault="00232DAB" w:rsidP="00182341">
      <w:pPr>
        <w:spacing w:line="360" w:lineRule="auto"/>
        <w:ind w:left="372" w:firstLine="708"/>
        <w:rPr>
          <w:rFonts w:ascii="Arial Narrow" w:hAnsi="Arial Narrow" w:cs="Arial"/>
        </w:rPr>
      </w:pPr>
      <w:r w:rsidRPr="00232DAB">
        <w:rPr>
          <w:rFonts w:ascii="Arial Narrow" w:hAnsi="Arial Narrow" w:cs="Arial"/>
        </w:rPr>
        <w:t>Marta Rudnicka</w:t>
      </w:r>
      <w:r w:rsidR="0000265F">
        <w:rPr>
          <w:rFonts w:ascii="Arial Narrow" w:hAnsi="Arial Narrow" w:cs="Arial"/>
        </w:rPr>
        <w:t xml:space="preserve"> tel. (022)234-51-01/234-61-72/234-74-97</w:t>
      </w:r>
    </w:p>
    <w:p w14:paraId="6E4EEC3C" w14:textId="77777777" w:rsidR="00182341" w:rsidRPr="00AB3F5C" w:rsidRDefault="00182341" w:rsidP="00BF58AA">
      <w:pPr>
        <w:numPr>
          <w:ilvl w:val="0"/>
          <w:numId w:val="25"/>
        </w:numPr>
        <w:spacing w:after="160" w:line="360" w:lineRule="auto"/>
        <w:contextualSpacing/>
        <w:rPr>
          <w:rFonts w:ascii="Arial Narrow" w:hAnsi="Arial Narrow" w:cs="Arial"/>
          <w:b/>
        </w:rPr>
      </w:pPr>
      <w:r w:rsidRPr="00AB3F5C">
        <w:rPr>
          <w:rFonts w:ascii="Arial Narrow" w:hAnsi="Arial Narrow" w:cs="Arial"/>
          <w:b/>
        </w:rPr>
        <w:t>Opis sposobu przygotowania ofert oraz wymagania formalne dotyczące składanych oświadczeń i dokumentów</w:t>
      </w:r>
    </w:p>
    <w:p w14:paraId="7CF8FAA9" w14:textId="77777777" w:rsidR="00A45093" w:rsidRPr="00746163" w:rsidRDefault="00A45093" w:rsidP="00BF58AA">
      <w:pPr>
        <w:pStyle w:val="Akapitzlist"/>
        <w:numPr>
          <w:ilvl w:val="0"/>
          <w:numId w:val="5"/>
        </w:numPr>
        <w:spacing w:after="0" w:line="360" w:lineRule="auto"/>
        <w:ind w:left="641" w:hanging="357"/>
        <w:rPr>
          <w:rFonts w:ascii="Arial Narrow" w:hAnsi="Arial Narrow"/>
        </w:rPr>
      </w:pPr>
      <w:r w:rsidRPr="00746163">
        <w:rPr>
          <w:rFonts w:ascii="Arial Narrow" w:hAnsi="Arial Narrow"/>
        </w:rPr>
        <w:t xml:space="preserve">Wykonawca składa ofertę za pośrednictwem </w:t>
      </w:r>
      <w:r w:rsidRPr="00746163">
        <w:rPr>
          <w:rFonts w:ascii="Arial Narrow" w:hAnsi="Arial Narrow"/>
          <w:i/>
          <w:iCs/>
        </w:rPr>
        <w:t>Formularza do złożenia, zmiany, wycofania oferty lub wniosku</w:t>
      </w:r>
      <w:r w:rsidRPr="00746163">
        <w:rPr>
          <w:rFonts w:ascii="Arial Narrow" w:hAnsi="Arial Narrow"/>
        </w:rPr>
        <w:t xml:space="preserve"> dostępnego na </w:t>
      </w:r>
      <w:proofErr w:type="spellStart"/>
      <w:r w:rsidRPr="00746163">
        <w:rPr>
          <w:rFonts w:ascii="Arial Narrow" w:hAnsi="Arial Narrow"/>
        </w:rPr>
        <w:t>ePUAP</w:t>
      </w:r>
      <w:proofErr w:type="spellEnd"/>
      <w:r w:rsidRPr="00746163">
        <w:rPr>
          <w:rFonts w:ascii="Arial Narrow" w:hAnsi="Arial Narrow"/>
        </w:rPr>
        <w:t xml:space="preserve"> i udostępnionego również na </w:t>
      </w:r>
      <w:proofErr w:type="spellStart"/>
      <w:r w:rsidRPr="00746163">
        <w:rPr>
          <w:rFonts w:ascii="Arial Narrow" w:hAnsi="Arial Narrow"/>
        </w:rPr>
        <w:t>miniPortalu</w:t>
      </w:r>
      <w:proofErr w:type="spellEnd"/>
      <w:r w:rsidRPr="00746163">
        <w:rPr>
          <w:rFonts w:ascii="Arial Narrow" w:hAnsi="Arial Narrow"/>
        </w:rPr>
        <w:t xml:space="preserve">. Formularz do zaszyfrowania oferty przez Wykonawcę jest dostępny dla Wykonawców na </w:t>
      </w:r>
      <w:proofErr w:type="spellStart"/>
      <w:r w:rsidRPr="00746163">
        <w:rPr>
          <w:rFonts w:ascii="Arial Narrow" w:hAnsi="Arial Narrow"/>
        </w:rPr>
        <w:t>miniPortalu</w:t>
      </w:r>
      <w:proofErr w:type="spellEnd"/>
      <w:r w:rsidRPr="00746163">
        <w:rPr>
          <w:rFonts w:ascii="Arial Narrow" w:hAnsi="Arial Narrow"/>
        </w:rPr>
        <w:t xml:space="preserve">, w szczegółach danego postępowania. W formularzu oferty Wykonawca zobowiązany jest podać adres poczty elektronicznej oraz skrzynki </w:t>
      </w:r>
      <w:proofErr w:type="spellStart"/>
      <w:r w:rsidRPr="00746163">
        <w:rPr>
          <w:rFonts w:ascii="Arial Narrow" w:hAnsi="Arial Narrow"/>
        </w:rPr>
        <w:t>ePUAP</w:t>
      </w:r>
      <w:proofErr w:type="spellEnd"/>
      <w:r w:rsidRPr="00746163">
        <w:rPr>
          <w:rFonts w:ascii="Arial Narrow" w:hAnsi="Arial Narrow"/>
        </w:rPr>
        <w:t>, przy pomocy których prowadzona będzie korespondencja związana z postępowaniem.</w:t>
      </w:r>
    </w:p>
    <w:p w14:paraId="76B53242" w14:textId="77777777" w:rsidR="00A45093" w:rsidRPr="00746163" w:rsidRDefault="00A45093" w:rsidP="00BF58AA">
      <w:pPr>
        <w:numPr>
          <w:ilvl w:val="0"/>
          <w:numId w:val="5"/>
        </w:numPr>
        <w:spacing w:after="0" w:line="360" w:lineRule="auto"/>
        <w:ind w:left="641" w:hanging="357"/>
        <w:rPr>
          <w:rFonts w:ascii="Arial Narrow" w:hAnsi="Arial Narrow"/>
        </w:rPr>
      </w:pPr>
      <w:r w:rsidRPr="00746163">
        <w:rPr>
          <w:rFonts w:ascii="Arial Narrow" w:hAnsi="Arial Narrow"/>
          <w:bCs/>
        </w:rPr>
        <w:t>Ofertę należy</w:t>
      </w:r>
      <w:r w:rsidRPr="00746163">
        <w:rPr>
          <w:rFonts w:ascii="Arial Narrow" w:hAnsi="Arial Narrow"/>
        </w:rPr>
        <w:t xml:space="preserve"> sporządzić zgodnie z wymogami zawartymi w niniejszej SWZ, w języku polskim, </w:t>
      </w:r>
      <w:r w:rsidRPr="00746163">
        <w:rPr>
          <w:rFonts w:ascii="Arial Narrow" w:hAnsi="Arial Narrow"/>
          <w:bCs/>
        </w:rPr>
        <w:t>w postaci elektronicznej</w:t>
      </w:r>
      <w:r w:rsidRPr="00746163">
        <w:rPr>
          <w:rFonts w:ascii="Arial Narrow" w:hAnsi="Arial Narrow"/>
          <w:b/>
          <w:bCs/>
        </w:rPr>
        <w:t xml:space="preserve"> </w:t>
      </w:r>
      <w:r w:rsidRPr="00746163">
        <w:rPr>
          <w:rFonts w:ascii="Arial Narrow" w:hAnsi="Arial Narrow"/>
        </w:rPr>
        <w:t xml:space="preserve">w następujących formatach danych: </w:t>
      </w:r>
      <w:r w:rsidRPr="00746163">
        <w:rPr>
          <w:rFonts w:ascii="Arial Narrow" w:hAnsi="Arial Narrow" w:cs="Arial"/>
        </w:rPr>
        <w:t>.txt, .rtf, .pdf, .</w:t>
      </w:r>
      <w:proofErr w:type="spellStart"/>
      <w:r w:rsidRPr="00746163">
        <w:rPr>
          <w:rFonts w:ascii="Arial Narrow" w:hAnsi="Arial Narrow" w:cs="Arial"/>
        </w:rPr>
        <w:t>doc</w:t>
      </w:r>
      <w:proofErr w:type="spellEnd"/>
      <w:r w:rsidRPr="00746163">
        <w:rPr>
          <w:rFonts w:ascii="Arial Narrow" w:hAnsi="Arial Narrow" w:cs="Arial"/>
        </w:rPr>
        <w:t>, .</w:t>
      </w:r>
      <w:proofErr w:type="spellStart"/>
      <w:r w:rsidRPr="00746163">
        <w:rPr>
          <w:rFonts w:ascii="Arial Narrow" w:hAnsi="Arial Narrow" w:cs="Arial"/>
        </w:rPr>
        <w:t>docx</w:t>
      </w:r>
      <w:proofErr w:type="spellEnd"/>
      <w:r w:rsidRPr="00746163">
        <w:rPr>
          <w:rFonts w:ascii="Arial Narrow" w:hAnsi="Arial Narrow" w:cs="Arial"/>
        </w:rPr>
        <w:t>, .</w:t>
      </w:r>
      <w:proofErr w:type="spellStart"/>
      <w:r w:rsidRPr="00746163">
        <w:rPr>
          <w:rFonts w:ascii="Arial Narrow" w:hAnsi="Arial Narrow" w:cs="Arial"/>
        </w:rPr>
        <w:t>odt</w:t>
      </w:r>
      <w:proofErr w:type="spellEnd"/>
    </w:p>
    <w:p w14:paraId="205605F0" w14:textId="77777777" w:rsidR="00A45093" w:rsidRPr="00746163" w:rsidRDefault="00A45093" w:rsidP="00746163">
      <w:pPr>
        <w:spacing w:after="0" w:line="360" w:lineRule="auto"/>
        <w:ind w:left="641"/>
        <w:rPr>
          <w:rFonts w:ascii="Arial Narrow" w:hAnsi="Arial Narrow"/>
        </w:rPr>
      </w:pPr>
      <w:r w:rsidRPr="00746163">
        <w:rPr>
          <w:rFonts w:ascii="Arial Narrow" w:hAnsi="Arial Narrow"/>
          <w:b/>
          <w:bCs/>
        </w:rPr>
        <w:t>Oferta musi być podpisana – pod rygorem nieważności - kwalifikowanym podpisem elektronicznym przez osobę/osoby upoważnione do reprezentacji Wykonawcy.</w:t>
      </w:r>
      <w:r w:rsidRPr="00746163">
        <w:rPr>
          <w:rFonts w:ascii="Arial Narrow" w:hAnsi="Arial Narrow"/>
          <w:b/>
        </w:rPr>
        <w:t xml:space="preserve"> </w:t>
      </w:r>
      <w:r w:rsidRPr="00746163">
        <w:rPr>
          <w:rFonts w:ascii="Arial Narrow" w:hAnsi="Arial Narrow"/>
        </w:rPr>
        <w:t xml:space="preserve">Sposób złożenia oferty, w tym zaszyfrowania oferty opisany został w Regulaminie korzystania z </w:t>
      </w:r>
      <w:proofErr w:type="spellStart"/>
      <w:r w:rsidRPr="00746163">
        <w:rPr>
          <w:rFonts w:ascii="Arial Narrow" w:hAnsi="Arial Narrow"/>
        </w:rPr>
        <w:t>miniPortalu</w:t>
      </w:r>
      <w:proofErr w:type="spellEnd"/>
      <w:r w:rsidRPr="00746163">
        <w:rPr>
          <w:rFonts w:ascii="Arial Narrow" w:hAnsi="Arial Narrow"/>
        </w:rPr>
        <w:t xml:space="preserve"> i Instrukcji użytkownika systemu </w:t>
      </w:r>
      <w:proofErr w:type="spellStart"/>
      <w:r w:rsidRPr="00746163">
        <w:rPr>
          <w:rFonts w:ascii="Arial Narrow" w:hAnsi="Arial Narrow"/>
        </w:rPr>
        <w:t>miniPortal-ePUAP</w:t>
      </w:r>
      <w:proofErr w:type="spellEnd"/>
      <w:r w:rsidRPr="00746163">
        <w:rPr>
          <w:rFonts w:ascii="Arial Narrow" w:hAnsi="Arial Narrow"/>
        </w:rPr>
        <w:t>. Ofertę należy złożyć w oryginale.</w:t>
      </w:r>
    </w:p>
    <w:p w14:paraId="1F2E9AB0" w14:textId="77777777" w:rsidR="00A45093" w:rsidRPr="00746163" w:rsidRDefault="00A45093" w:rsidP="00BF58AA">
      <w:pPr>
        <w:numPr>
          <w:ilvl w:val="0"/>
          <w:numId w:val="5"/>
        </w:numPr>
        <w:spacing w:after="0" w:line="360" w:lineRule="auto"/>
        <w:ind w:left="641" w:hanging="357"/>
        <w:rPr>
          <w:rFonts w:ascii="Arial Narrow" w:hAnsi="Arial Narrow"/>
        </w:rPr>
      </w:pPr>
      <w:r w:rsidRPr="00746163">
        <w:rPr>
          <w:rFonts w:ascii="Arial Narrow" w:hAnsi="Arial Narrow"/>
        </w:rPr>
        <w:t xml:space="preserve">Zamawiający zaleca składanie podpisów elektronicznych dla dokumentów .pdf w formacie </w:t>
      </w:r>
      <w:proofErr w:type="spellStart"/>
      <w:r w:rsidRPr="00746163">
        <w:rPr>
          <w:rFonts w:ascii="Arial Narrow" w:hAnsi="Arial Narrow"/>
        </w:rPr>
        <w:t>PAdES</w:t>
      </w:r>
      <w:proofErr w:type="spellEnd"/>
      <w:r w:rsidRPr="00746163">
        <w:rPr>
          <w:rFonts w:ascii="Arial Narrow" w:hAnsi="Arial Narrow"/>
        </w:rPr>
        <w:t xml:space="preserve">, a innych niż .pdf w formacie </w:t>
      </w:r>
      <w:proofErr w:type="spellStart"/>
      <w:r w:rsidRPr="00746163">
        <w:rPr>
          <w:rFonts w:ascii="Arial Narrow" w:hAnsi="Arial Narrow"/>
        </w:rPr>
        <w:t>XAdES</w:t>
      </w:r>
      <w:proofErr w:type="spellEnd"/>
      <w:r w:rsidRPr="00746163">
        <w:rPr>
          <w:rFonts w:ascii="Arial Narrow" w:hAnsi="Arial Narrow"/>
        </w:rPr>
        <w:t>.</w:t>
      </w:r>
      <w:r w:rsidRPr="00746163">
        <w:rPr>
          <w:rFonts w:ascii="Arial Narrow" w:hAnsi="Arial Narrow"/>
          <w:color w:val="1F497D"/>
          <w:lang w:eastAsia="x-none"/>
        </w:rPr>
        <w:t xml:space="preserve"> </w:t>
      </w:r>
      <w:r w:rsidRPr="00746163">
        <w:rPr>
          <w:rFonts w:ascii="Arial Narrow" w:hAnsi="Arial Narrow"/>
          <w:lang w:eastAsia="x-none"/>
        </w:rPr>
        <w:t xml:space="preserve">Zamawiający zaleca </w:t>
      </w:r>
      <w:r w:rsidRPr="00746163">
        <w:rPr>
          <w:rFonts w:ascii="Arial Narrow" w:hAnsi="Arial Narrow"/>
        </w:rPr>
        <w:t>formaty archiwów .zip, .7z, .</w:t>
      </w:r>
      <w:proofErr w:type="spellStart"/>
      <w:r w:rsidRPr="00746163">
        <w:rPr>
          <w:rFonts w:ascii="Arial Narrow" w:hAnsi="Arial Narrow"/>
        </w:rPr>
        <w:t>rar</w:t>
      </w:r>
      <w:proofErr w:type="spellEnd"/>
      <w:r w:rsidRPr="00746163">
        <w:rPr>
          <w:rFonts w:ascii="Arial Narrow" w:hAnsi="Arial Narrow"/>
        </w:rPr>
        <w:t xml:space="preserve"> i inne, pod warunkiem możliwości ich otwarcia programem 7 Zip</w:t>
      </w:r>
    </w:p>
    <w:p w14:paraId="59F104E3" w14:textId="77777777" w:rsidR="00A45093" w:rsidRPr="00746163" w:rsidRDefault="00A45093" w:rsidP="00BF58AA">
      <w:pPr>
        <w:pStyle w:val="Akapitzlist"/>
        <w:numPr>
          <w:ilvl w:val="0"/>
          <w:numId w:val="5"/>
        </w:numPr>
        <w:spacing w:after="160" w:line="360" w:lineRule="auto"/>
        <w:ind w:left="644"/>
        <w:rPr>
          <w:rFonts w:ascii="Arial Narrow" w:hAnsi="Arial Narrow"/>
        </w:rPr>
      </w:pPr>
      <w:r w:rsidRPr="00746163">
        <w:rPr>
          <w:rFonts w:ascii="Arial Narrow" w:hAnsi="Arial Narrow"/>
        </w:rPr>
        <w:t xml:space="preserve">Do oferty należy dołączyć Jednolity Europejski Dokument Zamówienia (JEDZ) w postaci elektronicznej opatrzonej kwalifikowanym podpisem elektronicznym, a następnie zaszyfrować wraz z plikami stanowiącymi ofertę. Sposób zaszyfrowania oferty opisany został w Instrukcji użytkownika dostępnej na </w:t>
      </w:r>
      <w:proofErr w:type="spellStart"/>
      <w:r w:rsidRPr="00746163">
        <w:rPr>
          <w:rFonts w:ascii="Arial Narrow" w:hAnsi="Arial Narrow"/>
        </w:rPr>
        <w:t>miniPortalu</w:t>
      </w:r>
      <w:proofErr w:type="spellEnd"/>
      <w:r w:rsidRPr="00746163">
        <w:rPr>
          <w:rFonts w:ascii="Arial Narrow" w:hAnsi="Arial Narrow"/>
        </w:rPr>
        <w:t>.</w:t>
      </w:r>
    </w:p>
    <w:p w14:paraId="0E556617" w14:textId="77777777" w:rsidR="00A45093" w:rsidRPr="00746163" w:rsidRDefault="00A45093" w:rsidP="00BF58AA">
      <w:pPr>
        <w:pStyle w:val="Akapitzlist"/>
        <w:numPr>
          <w:ilvl w:val="0"/>
          <w:numId w:val="5"/>
        </w:numPr>
        <w:spacing w:after="160" w:line="360" w:lineRule="auto"/>
        <w:ind w:left="644"/>
        <w:rPr>
          <w:rFonts w:ascii="Arial Narrow" w:hAnsi="Arial Narrow"/>
          <w:b/>
        </w:rPr>
      </w:pPr>
      <w:r w:rsidRPr="00746163">
        <w:rPr>
          <w:rFonts w:ascii="Arial Narrow" w:hAnsi="Arial Narrow"/>
          <w:b/>
        </w:rPr>
        <w:t>Oferta musi zawierać:</w:t>
      </w:r>
    </w:p>
    <w:p w14:paraId="7D3A29DD" w14:textId="6E63D94C" w:rsidR="00A45093" w:rsidRPr="00230F55" w:rsidRDefault="00A45093" w:rsidP="00BF58AA">
      <w:pPr>
        <w:pStyle w:val="Akapitzlist"/>
        <w:numPr>
          <w:ilvl w:val="1"/>
          <w:numId w:val="5"/>
        </w:numPr>
        <w:spacing w:after="160" w:line="360" w:lineRule="auto"/>
        <w:ind w:left="993" w:hanging="349"/>
        <w:rPr>
          <w:rFonts w:ascii="Arial Narrow" w:hAnsi="Arial Narrow"/>
        </w:rPr>
      </w:pPr>
      <w:r w:rsidRPr="00230F55">
        <w:rPr>
          <w:rFonts w:ascii="Arial Narrow" w:hAnsi="Arial Narrow"/>
          <w:b/>
          <w:bCs/>
        </w:rPr>
        <w:t>wypełniony</w:t>
      </w:r>
      <w:r w:rsidRPr="00230F55">
        <w:rPr>
          <w:rFonts w:ascii="Arial Narrow" w:hAnsi="Arial Narrow"/>
          <w:bCs/>
        </w:rPr>
        <w:t xml:space="preserve"> </w:t>
      </w:r>
      <w:r w:rsidRPr="00230F55">
        <w:rPr>
          <w:rFonts w:ascii="Arial Narrow" w:hAnsi="Arial Narrow"/>
          <w:b/>
          <w:bCs/>
        </w:rPr>
        <w:t>Formularz oferty</w:t>
      </w:r>
      <w:r w:rsidRPr="00230F55">
        <w:rPr>
          <w:rFonts w:ascii="Arial Narrow" w:hAnsi="Arial Narrow"/>
          <w:bCs/>
        </w:rPr>
        <w:t xml:space="preserve"> podpisany kwalifikowanym podpisem elektronicznym</w:t>
      </w:r>
      <w:r w:rsidRPr="00230F55">
        <w:rPr>
          <w:rFonts w:ascii="Arial Narrow" w:hAnsi="Arial Narrow"/>
        </w:rPr>
        <w:t xml:space="preserve">, zawierający wszelkie informacje zawarte we wzorze stanowiącym załącznik nr </w:t>
      </w:r>
      <w:r w:rsidR="00857EF3" w:rsidRPr="00230F55">
        <w:rPr>
          <w:rFonts w:ascii="Arial Narrow" w:hAnsi="Arial Narrow"/>
        </w:rPr>
        <w:t>1</w:t>
      </w:r>
      <w:r w:rsidRPr="00230F55">
        <w:rPr>
          <w:rFonts w:ascii="Arial Narrow" w:hAnsi="Arial Narrow"/>
        </w:rPr>
        <w:t xml:space="preserve"> do SWZ</w:t>
      </w:r>
    </w:p>
    <w:p w14:paraId="3B64F540" w14:textId="631B7CBB" w:rsidR="00A45093" w:rsidRPr="00746163" w:rsidRDefault="00A45093" w:rsidP="00BF58AA">
      <w:pPr>
        <w:pStyle w:val="Akapitzlist"/>
        <w:numPr>
          <w:ilvl w:val="1"/>
          <w:numId w:val="5"/>
        </w:numPr>
        <w:spacing w:after="160" w:line="360" w:lineRule="auto"/>
        <w:ind w:left="1004" w:hanging="295"/>
        <w:rPr>
          <w:rFonts w:ascii="Arial Narrow" w:hAnsi="Arial Narrow"/>
        </w:rPr>
      </w:pPr>
      <w:r w:rsidRPr="00746163">
        <w:rPr>
          <w:rFonts w:ascii="Arial Narrow" w:eastAsia="Times New Roman" w:hAnsi="Arial Narrow" w:cs="Times New Roman"/>
          <w:b/>
          <w:bCs/>
        </w:rPr>
        <w:t>oświadczenie o spełnianiu warunków udziału w postępowaniu i braku podstaw do wykluczenia</w:t>
      </w:r>
      <w:r w:rsidRPr="00746163">
        <w:rPr>
          <w:rFonts w:ascii="Arial Narrow" w:eastAsia="Times New Roman" w:hAnsi="Arial Narrow" w:cs="Times New Roman"/>
          <w:b/>
        </w:rPr>
        <w:t xml:space="preserve"> w formie jednolitego europejskiego dokumentu zamówienia</w:t>
      </w:r>
      <w:r w:rsidRPr="00746163">
        <w:rPr>
          <w:rFonts w:ascii="Arial Narrow" w:eastAsia="Times New Roman" w:hAnsi="Arial Narrow" w:cs="Times New Roman"/>
        </w:rPr>
        <w:t xml:space="preserve"> (</w:t>
      </w:r>
      <w:r w:rsidRPr="00746163">
        <w:rPr>
          <w:rFonts w:ascii="Arial Narrow" w:eastAsia="Times New Roman" w:hAnsi="Arial Narrow" w:cs="Times New Roman"/>
          <w:b/>
          <w:bCs/>
        </w:rPr>
        <w:t>JEDZ</w:t>
      </w:r>
      <w:r w:rsidRPr="00746163">
        <w:rPr>
          <w:rFonts w:ascii="Arial Narrow" w:eastAsia="Times New Roman" w:hAnsi="Arial Narrow" w:cs="Times New Roman"/>
        </w:rPr>
        <w:t xml:space="preserve">) - sporządzone według wzoru stanowiącego załącznik nr </w:t>
      </w:r>
      <w:r w:rsidR="00C3539A">
        <w:rPr>
          <w:rFonts w:ascii="Arial Narrow" w:eastAsia="Times New Roman" w:hAnsi="Arial Narrow" w:cs="Times New Roman"/>
        </w:rPr>
        <w:t>6</w:t>
      </w:r>
      <w:r w:rsidRPr="00746163">
        <w:rPr>
          <w:rFonts w:ascii="Arial Narrow" w:eastAsia="Times New Roman" w:hAnsi="Arial Narrow" w:cs="Times New Roman"/>
        </w:rPr>
        <w:t xml:space="preserve"> do SWZ i podpisane kwalifikowanym podpisem elektronicznym; W przypadku wykonawców występujących wspólnie oświadczenie JEDZ składa każdy z wykonawców w zakresie w jakim wykazuje spełnienie warunków udziału w postępowaniu i brak podstaw wykluczenia.</w:t>
      </w:r>
    </w:p>
    <w:p w14:paraId="2189D869" w14:textId="77777777" w:rsidR="00A45093" w:rsidRPr="00746163" w:rsidRDefault="00A45093" w:rsidP="00746163">
      <w:pPr>
        <w:spacing w:line="360" w:lineRule="auto"/>
        <w:ind w:left="644"/>
        <w:rPr>
          <w:rFonts w:ascii="Arial Narrow" w:hAnsi="Arial Narrow"/>
          <w:b/>
        </w:rPr>
      </w:pPr>
      <w:r w:rsidRPr="00746163">
        <w:rPr>
          <w:rFonts w:ascii="Arial Narrow" w:hAnsi="Arial Narrow"/>
          <w:b/>
        </w:rPr>
        <w:t>oraz - jeżeli dotyczy:</w:t>
      </w:r>
    </w:p>
    <w:p w14:paraId="403FEAD8" w14:textId="67014BBE" w:rsidR="00A45093" w:rsidRPr="00230F55" w:rsidRDefault="00A45093" w:rsidP="00BF58AA">
      <w:pPr>
        <w:pStyle w:val="Akapitzlist"/>
        <w:numPr>
          <w:ilvl w:val="1"/>
          <w:numId w:val="5"/>
        </w:numPr>
        <w:spacing w:after="160" w:line="360" w:lineRule="auto"/>
        <w:rPr>
          <w:rFonts w:ascii="Arial Narrow" w:hAnsi="Arial Narrow"/>
        </w:rPr>
      </w:pPr>
      <w:r w:rsidRPr="00230F55">
        <w:rPr>
          <w:rFonts w:ascii="Arial Narrow" w:hAnsi="Arial Narrow"/>
          <w:b/>
        </w:rPr>
        <w:lastRenderedPageBreak/>
        <w:t>Pełnomocnictwo</w:t>
      </w:r>
      <w:r w:rsidRPr="00230F55">
        <w:rPr>
          <w:rFonts w:ascii="Arial Narrow" w:hAnsi="Arial Narrow"/>
        </w:rPr>
        <w:t xml:space="preserve"> upoważniające do złożenia oferty, o ile ofertę składa pełnomocnik </w:t>
      </w:r>
      <w:r w:rsidRPr="00230F55">
        <w:rPr>
          <w:rFonts w:ascii="Arial Narrow" w:hAnsi="Arial Narrow"/>
          <w:color w:val="000000"/>
        </w:rPr>
        <w:t xml:space="preserve">(w oryginale tj. w postaci elektronicznej opatrzonej kwalifikowanym podpisem elektronicznym lub </w:t>
      </w:r>
      <w:r w:rsidRPr="00230F55">
        <w:rPr>
          <w:rFonts w:ascii="Arial Narrow" w:hAnsi="Arial Narrow"/>
        </w:rPr>
        <w:t xml:space="preserve">elektronicznej kopii opatrzonej </w:t>
      </w:r>
      <w:r w:rsidRPr="00230F55">
        <w:rPr>
          <w:rFonts w:ascii="Arial Narrow" w:hAnsi="Arial Narrow"/>
          <w:color w:val="000000"/>
        </w:rPr>
        <w:t>kwalifikowanym podpisem elektronicznym przez mocodawcę lub notariusza);</w:t>
      </w:r>
    </w:p>
    <w:p w14:paraId="6F212ADF" w14:textId="77777777" w:rsidR="00A45093" w:rsidRPr="00746163" w:rsidRDefault="00A45093" w:rsidP="00BF58AA">
      <w:pPr>
        <w:pStyle w:val="Akapitzlist"/>
        <w:numPr>
          <w:ilvl w:val="1"/>
          <w:numId w:val="5"/>
        </w:numPr>
        <w:spacing w:after="160" w:line="360" w:lineRule="auto"/>
        <w:rPr>
          <w:rFonts w:ascii="Arial Narrow" w:hAnsi="Arial Narrow"/>
        </w:rPr>
      </w:pPr>
      <w:r w:rsidRPr="00746163">
        <w:rPr>
          <w:rFonts w:ascii="Arial Narrow" w:hAnsi="Arial Narrow"/>
          <w:b/>
        </w:rPr>
        <w:t>Pełnomocnictwo</w:t>
      </w:r>
      <w:r w:rsidRPr="00746163">
        <w:rPr>
          <w:rFonts w:ascii="Arial Narrow" w:hAnsi="Arial Narrow"/>
        </w:rPr>
        <w:t xml:space="preserve"> </w:t>
      </w:r>
      <w:r w:rsidRPr="00746163">
        <w:rPr>
          <w:rFonts w:ascii="Arial Narrow" w:hAnsi="Arial Narrow"/>
          <w:color w:val="000000"/>
        </w:rPr>
        <w:t xml:space="preserve">do reprezentowania wszystkich Wykonawców wspólnie ubiegających się o udzielenie zamówienia (w oryginale tj. w postaci elektronicznej opatrzonej kwalifikowanym podpisem elektronicznym lub </w:t>
      </w:r>
      <w:r w:rsidRPr="00746163">
        <w:rPr>
          <w:rFonts w:ascii="Arial Narrow" w:hAnsi="Arial Narrow"/>
        </w:rPr>
        <w:t xml:space="preserve">elektronicznej kopii opatrzonej </w:t>
      </w:r>
      <w:r w:rsidRPr="00746163">
        <w:rPr>
          <w:rFonts w:ascii="Arial Narrow" w:hAnsi="Arial Narrow"/>
          <w:color w:val="000000"/>
        </w:rPr>
        <w:t>kwalifikowanym podpisem elektronicznym przez mocodawcę lub notariusza);</w:t>
      </w:r>
    </w:p>
    <w:p w14:paraId="66769503" w14:textId="77777777" w:rsidR="00A45093" w:rsidRPr="00746163" w:rsidRDefault="00A45093" w:rsidP="00BF58AA">
      <w:pPr>
        <w:pStyle w:val="Akapitzlist"/>
        <w:numPr>
          <w:ilvl w:val="1"/>
          <w:numId w:val="5"/>
        </w:numPr>
        <w:spacing w:after="160" w:line="360" w:lineRule="auto"/>
        <w:rPr>
          <w:rFonts w:ascii="Arial Narrow" w:hAnsi="Arial Narrow"/>
        </w:rPr>
      </w:pPr>
      <w:r w:rsidRPr="00746163">
        <w:rPr>
          <w:rFonts w:ascii="Arial Narrow" w:hAnsi="Arial Narrow"/>
          <w:b/>
        </w:rPr>
        <w:t>Oświadczenie</w:t>
      </w:r>
      <w:r w:rsidRPr="00746163">
        <w:rPr>
          <w:rFonts w:ascii="Arial Narrow" w:hAnsi="Arial Narrow"/>
        </w:rPr>
        <w:t xml:space="preserve"> podmiotu udostępniającego zasoby dotyczące udostępnienia zasobów</w:t>
      </w:r>
    </w:p>
    <w:p w14:paraId="6E3F726C" w14:textId="77777777" w:rsidR="00A45093" w:rsidRPr="00746163" w:rsidRDefault="00A45093" w:rsidP="00BF58AA">
      <w:pPr>
        <w:pStyle w:val="Akapitzlist"/>
        <w:numPr>
          <w:ilvl w:val="1"/>
          <w:numId w:val="5"/>
        </w:numPr>
        <w:spacing w:after="160" w:line="360" w:lineRule="auto"/>
        <w:rPr>
          <w:rFonts w:ascii="Arial Narrow" w:hAnsi="Arial Narrow"/>
        </w:rPr>
      </w:pPr>
      <w:r w:rsidRPr="00746163">
        <w:rPr>
          <w:rFonts w:ascii="Arial Narrow" w:hAnsi="Arial Narrow"/>
          <w:b/>
        </w:rPr>
        <w:t>Oświadczenie</w:t>
      </w:r>
      <w:r w:rsidRPr="00746163">
        <w:rPr>
          <w:rFonts w:ascii="Arial Narrow" w:hAnsi="Arial Narrow"/>
        </w:rPr>
        <w:t xml:space="preserve"> </w:t>
      </w:r>
      <w:r w:rsidRPr="00746163">
        <w:rPr>
          <w:rFonts w:ascii="Arial Narrow" w:hAnsi="Arial Narrow"/>
          <w:b/>
        </w:rPr>
        <w:t>podmiotu udostępniającego zasoby</w:t>
      </w:r>
      <w:r w:rsidRPr="00746163">
        <w:rPr>
          <w:rFonts w:ascii="Arial Narrow" w:hAnsi="Arial Narrow"/>
        </w:rPr>
        <w:t xml:space="preserve"> w formie jednolitego europejskiego dokumentu zamówienia </w:t>
      </w:r>
      <w:r w:rsidRPr="00746163">
        <w:rPr>
          <w:rFonts w:ascii="Arial Narrow" w:hAnsi="Arial Narrow"/>
          <w:b/>
        </w:rPr>
        <w:t>(JEDZ)</w:t>
      </w:r>
      <w:r w:rsidRPr="00746163">
        <w:rPr>
          <w:rFonts w:ascii="Arial Narrow" w:hAnsi="Arial Narrow"/>
        </w:rPr>
        <w:t xml:space="preserve"> w zakresie w jakim wykazuje spełnienie warunków udziału w postępowaniu i brak podstaw do wykluczenia</w:t>
      </w:r>
    </w:p>
    <w:p w14:paraId="13158D60" w14:textId="77777777" w:rsidR="00A45093" w:rsidRPr="00746163" w:rsidRDefault="00A45093" w:rsidP="00BF58AA">
      <w:pPr>
        <w:pStyle w:val="Akapitzlist"/>
        <w:numPr>
          <w:ilvl w:val="0"/>
          <w:numId w:val="5"/>
        </w:numPr>
        <w:spacing w:after="0" w:line="360" w:lineRule="auto"/>
        <w:rPr>
          <w:rFonts w:ascii="Arial Narrow" w:hAnsi="Arial Narrow"/>
        </w:rPr>
      </w:pPr>
      <w:r w:rsidRPr="00746163">
        <w:rPr>
          <w:rFonts w:ascii="Arial Narrow" w:hAnsi="Arial Narrow"/>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W odniesieniu do </w:t>
      </w:r>
      <w:r w:rsidRPr="00746163">
        <w:rPr>
          <w:rFonts w:ascii="Arial Narrow" w:hAnsi="Arial Narrow"/>
          <w:u w:val="single"/>
        </w:rPr>
        <w:t>każdej z zastrzeżonych informacji</w:t>
      </w:r>
      <w:r w:rsidRPr="00746163">
        <w:rPr>
          <w:rFonts w:ascii="Arial Narrow" w:hAnsi="Arial Narrow"/>
        </w:rPr>
        <w:t xml:space="preserve"> Wykonawca jest zobowiązany wykazać, że:</w:t>
      </w:r>
    </w:p>
    <w:p w14:paraId="3CDD6455" w14:textId="77777777" w:rsidR="00A45093" w:rsidRPr="00746163" w:rsidRDefault="00A45093" w:rsidP="00BF58AA">
      <w:pPr>
        <w:numPr>
          <w:ilvl w:val="0"/>
          <w:numId w:val="22"/>
        </w:numPr>
        <w:spacing w:after="0" w:line="360" w:lineRule="auto"/>
        <w:contextualSpacing/>
        <w:rPr>
          <w:rFonts w:ascii="Arial Narrow" w:hAnsi="Arial Narrow"/>
        </w:rPr>
      </w:pPr>
      <w:r w:rsidRPr="00746163">
        <w:rPr>
          <w:rFonts w:ascii="Arial Narrow" w:hAnsi="Arial Narrow"/>
        </w:rPr>
        <w:t xml:space="preserve">informacja ma charakter techniczny, technologiczny, organizacyjny przedsiębiorstwa lub inny posiadający wartość gospodarczą, </w:t>
      </w:r>
    </w:p>
    <w:p w14:paraId="145EDD29" w14:textId="77777777" w:rsidR="00A45093" w:rsidRPr="00746163" w:rsidRDefault="00A45093" w:rsidP="00BF58AA">
      <w:pPr>
        <w:numPr>
          <w:ilvl w:val="0"/>
          <w:numId w:val="22"/>
        </w:numPr>
        <w:spacing w:after="0" w:line="360" w:lineRule="auto"/>
        <w:contextualSpacing/>
        <w:rPr>
          <w:rFonts w:ascii="Arial Narrow" w:hAnsi="Arial Narrow"/>
        </w:rPr>
      </w:pPr>
      <w:r w:rsidRPr="00746163">
        <w:rPr>
          <w:rFonts w:ascii="Arial Narrow" w:hAnsi="Arial Narrow"/>
        </w:rPr>
        <w:t>informacja jako całość lub w szczególnym zestawieniu i zbiorze ich elementów nie jest powszechnie znana osobom zwykle zajmującym się tym rodzajem informacji albo nie jest łatwo dostępna dla takich osób,</w:t>
      </w:r>
    </w:p>
    <w:p w14:paraId="16571DED" w14:textId="77777777" w:rsidR="00A45093" w:rsidRPr="00746163" w:rsidRDefault="00A45093" w:rsidP="00BF58AA">
      <w:pPr>
        <w:numPr>
          <w:ilvl w:val="0"/>
          <w:numId w:val="22"/>
        </w:numPr>
        <w:spacing w:after="0" w:line="360" w:lineRule="auto"/>
        <w:contextualSpacing/>
        <w:rPr>
          <w:rFonts w:ascii="Arial Narrow" w:hAnsi="Arial Narrow"/>
        </w:rPr>
      </w:pPr>
      <w:r w:rsidRPr="00746163">
        <w:rPr>
          <w:rFonts w:ascii="Arial Narrow" w:hAnsi="Arial Narrow"/>
        </w:rPr>
        <w:t>jest uprawniony do korzystania z informacji lub rozporządzania nimi podjął, przy zachowaniu należytej staranności, działania w celu utrzymania ich w poufności.</w:t>
      </w:r>
    </w:p>
    <w:p w14:paraId="2723D122" w14:textId="77777777" w:rsidR="00A45093" w:rsidRPr="00746163" w:rsidRDefault="00A45093" w:rsidP="00746163">
      <w:pPr>
        <w:spacing w:after="0" w:line="360" w:lineRule="auto"/>
        <w:ind w:left="643"/>
        <w:rPr>
          <w:rFonts w:ascii="Arial Narrow" w:hAnsi="Arial Narrow"/>
        </w:rPr>
      </w:pPr>
      <w:r w:rsidRPr="00746163">
        <w:rPr>
          <w:rFonts w:ascii="Arial Narrow" w:hAnsi="Arial Narrow"/>
        </w:rPr>
        <w:t xml:space="preserve">Zamawiający oceni, czy zastrzeżone przez Wykonawcę informacje stanowią tajemnicę przedsiębiorstwa (w rozumieniu przepisów o zwalczaniu nieuczciwej konkurencji, lub są jawne na podstawie przepisów ustawy </w:t>
      </w:r>
      <w:proofErr w:type="spellStart"/>
      <w:r w:rsidRPr="00746163">
        <w:rPr>
          <w:rFonts w:ascii="Arial Narrow" w:hAnsi="Arial Narrow"/>
        </w:rPr>
        <w:t>pzp</w:t>
      </w:r>
      <w:proofErr w:type="spellEnd"/>
      <w:r w:rsidRPr="00746163">
        <w:rPr>
          <w:rFonts w:ascii="Arial Narrow" w:hAnsi="Arial Narrow"/>
        </w:rPr>
        <w:t xml:space="preserve"> lub odrębnych przepisów) w oparciu o konkretny stan faktyczny.</w:t>
      </w:r>
    </w:p>
    <w:p w14:paraId="241ADC7F" w14:textId="77777777" w:rsidR="00A45093" w:rsidRPr="00746163" w:rsidRDefault="00A45093" w:rsidP="00BF58AA">
      <w:pPr>
        <w:pStyle w:val="Akapitzlist"/>
        <w:numPr>
          <w:ilvl w:val="0"/>
          <w:numId w:val="5"/>
        </w:numPr>
        <w:spacing w:after="0" w:line="360" w:lineRule="auto"/>
        <w:rPr>
          <w:rFonts w:ascii="Arial Narrow" w:hAnsi="Arial Narrow"/>
        </w:rPr>
      </w:pPr>
      <w:r w:rsidRPr="00746163">
        <w:rPr>
          <w:rFonts w:ascii="Arial Narrow" w:hAnsi="Arial Narrow"/>
        </w:rPr>
        <w:t>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w:t>
      </w:r>
    </w:p>
    <w:p w14:paraId="3589B121" w14:textId="77777777" w:rsidR="00A45093" w:rsidRPr="00746163" w:rsidRDefault="00A45093" w:rsidP="00BF58AA">
      <w:pPr>
        <w:numPr>
          <w:ilvl w:val="0"/>
          <w:numId w:val="5"/>
        </w:numPr>
        <w:spacing w:after="0" w:line="360" w:lineRule="auto"/>
        <w:ind w:left="641" w:hanging="357"/>
        <w:rPr>
          <w:rFonts w:ascii="Arial Narrow" w:hAnsi="Arial Narrow"/>
        </w:rPr>
      </w:pPr>
      <w:r w:rsidRPr="00746163">
        <w:rPr>
          <w:rFonts w:ascii="Arial Narrow" w:hAnsi="Arial Narrow"/>
        </w:rPr>
        <w:t xml:space="preserve">Wykonawca może przed upływem terminu do składania ofert zmienić lub wycofać ofertę za pośrednictwem formularza do złożenia, zmiany, wycofania oferty lub wniosku dostępnego na </w:t>
      </w:r>
      <w:proofErr w:type="spellStart"/>
      <w:r w:rsidRPr="00746163">
        <w:rPr>
          <w:rFonts w:ascii="Arial Narrow" w:hAnsi="Arial Narrow"/>
        </w:rPr>
        <w:t>ePUAP</w:t>
      </w:r>
      <w:proofErr w:type="spellEnd"/>
      <w:r w:rsidRPr="00746163">
        <w:rPr>
          <w:rFonts w:ascii="Arial Narrow" w:hAnsi="Arial Narrow"/>
        </w:rPr>
        <w:t xml:space="preserve"> i udostępnionych również na </w:t>
      </w:r>
      <w:proofErr w:type="spellStart"/>
      <w:r w:rsidRPr="00746163">
        <w:rPr>
          <w:rFonts w:ascii="Arial Narrow" w:hAnsi="Arial Narrow"/>
        </w:rPr>
        <w:t>miniPortalu</w:t>
      </w:r>
      <w:proofErr w:type="spellEnd"/>
      <w:r w:rsidRPr="00746163">
        <w:rPr>
          <w:rFonts w:ascii="Arial Narrow" w:hAnsi="Arial Narrow"/>
        </w:rPr>
        <w:t xml:space="preserve">. Sposób zmiany i wycofania oferty został opisany w Instrukcji użytkownika dostępnej na </w:t>
      </w:r>
      <w:proofErr w:type="spellStart"/>
      <w:r w:rsidRPr="00746163">
        <w:rPr>
          <w:rFonts w:ascii="Arial Narrow" w:hAnsi="Arial Narrow"/>
        </w:rPr>
        <w:t>miniPortalu</w:t>
      </w:r>
      <w:proofErr w:type="spellEnd"/>
      <w:r w:rsidRPr="00746163">
        <w:rPr>
          <w:rFonts w:ascii="Arial Narrow" w:hAnsi="Arial Narrow"/>
        </w:rPr>
        <w:t>.</w:t>
      </w:r>
    </w:p>
    <w:p w14:paraId="7E5D1347" w14:textId="77777777" w:rsidR="00A45093" w:rsidRPr="00746163" w:rsidRDefault="00A45093" w:rsidP="00BF58AA">
      <w:pPr>
        <w:numPr>
          <w:ilvl w:val="0"/>
          <w:numId w:val="5"/>
        </w:numPr>
        <w:spacing w:after="0" w:line="360" w:lineRule="auto"/>
        <w:ind w:left="641" w:hanging="357"/>
        <w:rPr>
          <w:rFonts w:ascii="Arial Narrow" w:hAnsi="Arial Narrow"/>
        </w:rPr>
      </w:pPr>
      <w:r w:rsidRPr="00746163">
        <w:rPr>
          <w:rFonts w:ascii="Arial Narrow" w:hAnsi="Arial Narrow"/>
        </w:rPr>
        <w:lastRenderedPageBreak/>
        <w:t>Wykonawca po upływie terminu do składania ofert nie może skutecznie dokonać zmiany ani wycofać złożonej oferty.</w:t>
      </w:r>
    </w:p>
    <w:p w14:paraId="53B99842" w14:textId="77777777" w:rsidR="00A45093" w:rsidRPr="00746163" w:rsidRDefault="00A45093" w:rsidP="00BF58AA">
      <w:pPr>
        <w:numPr>
          <w:ilvl w:val="0"/>
          <w:numId w:val="5"/>
        </w:numPr>
        <w:spacing w:after="0" w:line="360" w:lineRule="auto"/>
        <w:ind w:left="641" w:hanging="357"/>
        <w:rPr>
          <w:rFonts w:ascii="Arial Narrow" w:hAnsi="Arial Narrow"/>
        </w:rPr>
      </w:pPr>
      <w:r w:rsidRPr="00746163">
        <w:rPr>
          <w:rFonts w:ascii="Arial Narrow" w:hAnsi="Arial Narrow"/>
        </w:rPr>
        <w:t>Wykonawca może złożyć tylko jedną ofertę. Treść oferty musi odpowiadać treści SWZ.</w:t>
      </w:r>
    </w:p>
    <w:p w14:paraId="1212F36C"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rPr>
        <w:t>Formularz Oferty oraz oświadczenie JEDZ muszą być złożone w oryginale.</w:t>
      </w:r>
    </w:p>
    <w:p w14:paraId="7C1128BC"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rPr>
        <w:t xml:space="preserve">Zamawiający zaleca ponumerowanie stron oferty.  </w:t>
      </w:r>
    </w:p>
    <w:p w14:paraId="39549E79"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rPr>
        <w:t xml:space="preserve">Jeżeli Wykonawca nie złoży przedmiotowych środków dowodowych lub złożone przedmiotowe środki dowodowe będą niekompletne, Zamawiający wezwie do ich złożenia lub uzupełnienia w wyznaczonym terminie.  </w:t>
      </w:r>
    </w:p>
    <w:p w14:paraId="7E504A44"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rPr>
        <w:t>Postanowień ust. 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693E0963" w14:textId="0A348526"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color w:val="000000"/>
        </w:rPr>
        <w:t xml:space="preserve">Podmiotowe środki dowodowe, przedmiotowe środki dowodowe oraz inne dokumenty lub oświadczenia, sporządzone w języku obcym Wykonawca przekazuje wraz z tłumaczeniem na język polski. </w:t>
      </w:r>
    </w:p>
    <w:p w14:paraId="0BFB1062"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color w:val="000000"/>
        </w:rPr>
        <w:t xml:space="preserve">W przypadku gdy podmiotowe środki dowodowe, przedmiotowe środki dowodowe, inne dokumenty, w tym dokumenty, o których mowa w </w:t>
      </w:r>
      <w:r w:rsidRPr="00746163">
        <w:rPr>
          <w:rFonts w:ascii="Arial Narrow" w:hAnsi="Arial Narrow"/>
          <w:color w:val="1B1B1B"/>
        </w:rPr>
        <w:t>art. 94 ust. 2</w:t>
      </w:r>
      <w:r w:rsidRPr="00746163">
        <w:rPr>
          <w:rFonts w:ascii="Arial Narrow" w:hAnsi="Arial Narrow"/>
          <w:color w:val="000000"/>
        </w:rPr>
        <w:t xml:space="preserve"> ustawy, lub dokumenty potwierdzające umocowanie do reprezentowania odpowiednio wykonawcy, wykonawców wspólnie ubiegających się o udzielenie zamówienia publicznego, podmiotu udostępniającego zasoby na zasadach określonych w </w:t>
      </w:r>
      <w:r w:rsidRPr="00746163">
        <w:rPr>
          <w:rFonts w:ascii="Arial Narrow" w:hAnsi="Arial Narrow"/>
          <w:color w:val="1B1B1B"/>
        </w:rPr>
        <w:t>art. 118</w:t>
      </w:r>
      <w:r w:rsidRPr="00746163">
        <w:rPr>
          <w:rFonts w:ascii="Arial Narrow" w:hAnsi="Arial Narrow"/>
          <w:color w:val="000000"/>
        </w:rPr>
        <w:t xml:space="preserve">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B024EB" w14:textId="77777777" w:rsidR="00A45093" w:rsidRPr="00746163" w:rsidRDefault="00A45093" w:rsidP="00BF58AA">
      <w:pPr>
        <w:pStyle w:val="Akapitzlist"/>
        <w:numPr>
          <w:ilvl w:val="0"/>
          <w:numId w:val="5"/>
        </w:numPr>
        <w:spacing w:after="160" w:line="360" w:lineRule="auto"/>
        <w:rPr>
          <w:rFonts w:ascii="Arial Narrow" w:hAnsi="Arial Narrow"/>
        </w:rPr>
      </w:pPr>
      <w:r w:rsidRPr="00746163">
        <w:rPr>
          <w:rFonts w:ascii="Arial Narrow" w:hAnsi="Arial Narrow"/>
          <w:color w:val="000000"/>
        </w:rPr>
        <w:t>W przypadku gdy dokumenty, o których mowa w pkt. 16 zostały wystawione przez upoważnione podmioty jako dokument w postaci papierowej, przekazuje się cyfrowe odwzorowanie tego dokumentu (elektroniczna kopię dokumentu) opatrzone kwalifikowanym podpisem elektronicznym, poświadczające zgodność cyfrowego odwzorowania z dokumentem w postaci papierowej.</w:t>
      </w:r>
    </w:p>
    <w:p w14:paraId="35851062" w14:textId="77777777" w:rsidR="00A45093" w:rsidRPr="00746163" w:rsidRDefault="00A45093" w:rsidP="00BF58AA">
      <w:pPr>
        <w:pStyle w:val="Akapitzlist"/>
        <w:numPr>
          <w:ilvl w:val="0"/>
          <w:numId w:val="5"/>
        </w:numPr>
        <w:spacing w:after="160" w:line="360" w:lineRule="auto"/>
        <w:rPr>
          <w:rFonts w:ascii="Arial Narrow" w:hAnsi="Arial Narrow"/>
          <w:vanish/>
          <w:color w:val="000000"/>
        </w:rPr>
      </w:pPr>
      <w:r w:rsidRPr="00746163">
        <w:rPr>
          <w:rFonts w:ascii="Arial Narrow" w:hAnsi="Arial Narrow"/>
          <w:color w:val="000000"/>
        </w:rPr>
        <w:t>Poświadczenia zgodności cyfrowego odwzorowania z dokumentem w postaci papierowej, o którym mowa w pkt 17, może dokonać notariusz lub w przypadku:</w:t>
      </w:r>
      <w:r w:rsidRPr="00746163">
        <w:rPr>
          <w:rFonts w:ascii="Arial Narrow" w:hAnsi="Arial Narrow"/>
          <w:vanish/>
          <w:color w:val="000000"/>
        </w:rPr>
        <w:t xml:space="preserve"> </w:t>
      </w:r>
    </w:p>
    <w:p w14:paraId="4CD23E3E"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38AAA4AB"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057C0D4A"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03168935"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129A6802"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4894DF95"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12523338"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7683A7E2" w14:textId="77777777" w:rsidR="00A45093" w:rsidRPr="00746163" w:rsidRDefault="00A45093" w:rsidP="00BF58AA">
      <w:pPr>
        <w:pStyle w:val="Akapitzlist"/>
        <w:numPr>
          <w:ilvl w:val="0"/>
          <w:numId w:val="21"/>
        </w:numPr>
        <w:spacing w:after="160" w:line="360" w:lineRule="auto"/>
        <w:rPr>
          <w:rFonts w:ascii="Arial Narrow" w:hAnsi="Arial Narrow"/>
          <w:vanish/>
          <w:color w:val="000000"/>
        </w:rPr>
      </w:pPr>
    </w:p>
    <w:p w14:paraId="33CC8050" w14:textId="77777777" w:rsidR="00A45093" w:rsidRPr="00746163" w:rsidRDefault="00A45093" w:rsidP="00BF58AA">
      <w:pPr>
        <w:pStyle w:val="Akapitzlist"/>
        <w:numPr>
          <w:ilvl w:val="0"/>
          <w:numId w:val="21"/>
        </w:numPr>
        <w:spacing w:after="160" w:line="360" w:lineRule="auto"/>
        <w:rPr>
          <w:rFonts w:ascii="Arial Narrow" w:hAnsi="Arial Narrow"/>
        </w:rPr>
      </w:pPr>
    </w:p>
    <w:p w14:paraId="4763569A" w14:textId="77777777" w:rsidR="00A45093" w:rsidRPr="00746163" w:rsidRDefault="00A45093" w:rsidP="00BF58AA">
      <w:pPr>
        <w:pStyle w:val="Akapitzlist"/>
        <w:numPr>
          <w:ilvl w:val="1"/>
          <w:numId w:val="21"/>
        </w:numPr>
        <w:spacing w:after="160" w:line="360" w:lineRule="auto"/>
        <w:ind w:left="1019"/>
        <w:rPr>
          <w:rFonts w:ascii="Arial Narrow" w:hAnsi="Arial Narrow"/>
        </w:rPr>
      </w:pPr>
      <w:r w:rsidRPr="00746163">
        <w:rPr>
          <w:rFonts w:ascii="Arial Narrow" w:hAnsi="Arial Narrow"/>
          <w:color w:val="00000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8FE2E1B" w14:textId="77777777" w:rsidR="00A45093" w:rsidRPr="00746163" w:rsidRDefault="00A45093" w:rsidP="00BF58AA">
      <w:pPr>
        <w:pStyle w:val="Akapitzlist"/>
        <w:numPr>
          <w:ilvl w:val="1"/>
          <w:numId w:val="21"/>
        </w:numPr>
        <w:spacing w:after="160" w:line="360" w:lineRule="auto"/>
        <w:ind w:left="1019"/>
        <w:rPr>
          <w:rFonts w:ascii="Arial Narrow" w:hAnsi="Arial Narrow"/>
        </w:rPr>
      </w:pPr>
      <w:r w:rsidRPr="00746163">
        <w:rPr>
          <w:rFonts w:ascii="Arial Narrow" w:hAnsi="Arial Narrow"/>
          <w:color w:val="000000"/>
        </w:rPr>
        <w:t>przedmiotowych środków dowodowych - odpowiednio wykonawca lub wykonawca wspólnie ubiegający się o udzielenie zamówienia;</w:t>
      </w:r>
    </w:p>
    <w:p w14:paraId="5A3BABAE" w14:textId="77777777" w:rsidR="00A45093" w:rsidRPr="00746163" w:rsidRDefault="00A45093" w:rsidP="00BF58AA">
      <w:pPr>
        <w:pStyle w:val="Akapitzlist"/>
        <w:numPr>
          <w:ilvl w:val="1"/>
          <w:numId w:val="21"/>
        </w:numPr>
        <w:spacing w:after="160" w:line="360" w:lineRule="auto"/>
        <w:ind w:left="1019"/>
        <w:rPr>
          <w:rFonts w:ascii="Arial Narrow" w:hAnsi="Arial Narrow"/>
        </w:rPr>
      </w:pPr>
      <w:r w:rsidRPr="00746163">
        <w:rPr>
          <w:rFonts w:ascii="Arial Narrow" w:hAnsi="Arial Narrow"/>
          <w:color w:val="000000"/>
        </w:rPr>
        <w:t xml:space="preserve">innych dokumentów, w tym dokumentów, o których mowa w </w:t>
      </w:r>
      <w:r w:rsidRPr="00746163">
        <w:rPr>
          <w:rFonts w:ascii="Arial Narrow" w:hAnsi="Arial Narrow"/>
          <w:color w:val="1B1B1B"/>
        </w:rPr>
        <w:t>art. 94 ust. 2</w:t>
      </w:r>
      <w:r w:rsidRPr="00746163">
        <w:rPr>
          <w:rFonts w:ascii="Arial Narrow" w:hAnsi="Arial Narrow"/>
          <w:color w:val="000000"/>
        </w:rPr>
        <w:t xml:space="preserve"> ustawy - odpowiednio wykonawca lub wykonawca wspólnie ubiegający się o udzielenie zamówienia, w zakresie dokumentów, które każdego z nich dotyczą.</w:t>
      </w:r>
    </w:p>
    <w:p w14:paraId="3E36254D" w14:textId="77777777" w:rsidR="00A45093" w:rsidRPr="00746163" w:rsidRDefault="00A45093" w:rsidP="00BF58AA">
      <w:pPr>
        <w:pStyle w:val="Akapitzlist"/>
        <w:numPr>
          <w:ilvl w:val="0"/>
          <w:numId w:val="21"/>
        </w:numPr>
        <w:spacing w:after="160" w:line="360" w:lineRule="auto"/>
        <w:rPr>
          <w:rFonts w:ascii="Arial Narrow" w:hAnsi="Arial Narrow"/>
        </w:rPr>
      </w:pPr>
      <w:r w:rsidRPr="00746163">
        <w:rPr>
          <w:rFonts w:ascii="Arial Narrow" w:hAnsi="Arial Narrow"/>
          <w:color w:val="000000"/>
        </w:rPr>
        <w:lastRenderedPageBreak/>
        <w:t xml:space="preserve">Podmiotowe środki dowodowe, w tym oświadczenie, o którym mowa w </w:t>
      </w:r>
      <w:r w:rsidRPr="00746163">
        <w:rPr>
          <w:rFonts w:ascii="Arial Narrow" w:hAnsi="Arial Narrow"/>
          <w:color w:val="1B1B1B"/>
        </w:rPr>
        <w:t>art. 117 ust. 4</w:t>
      </w:r>
      <w:r w:rsidRPr="00746163">
        <w:rPr>
          <w:rFonts w:ascii="Arial Narrow" w:hAnsi="Arial Narrow"/>
          <w:color w:val="000000"/>
        </w:rPr>
        <w:t xml:space="preserve"> ustawy, oraz zobowiązanie podmiotu udostępniającego zasoby, przedmiotowe środki dowodowe, dokumenty, o których mowa w </w:t>
      </w:r>
      <w:r w:rsidRPr="00746163">
        <w:rPr>
          <w:rFonts w:ascii="Arial Narrow" w:hAnsi="Arial Narrow"/>
          <w:color w:val="1B1B1B"/>
        </w:rPr>
        <w:t>art. 94 ust. 2</w:t>
      </w:r>
      <w:r w:rsidRPr="00746163">
        <w:rPr>
          <w:rFonts w:ascii="Arial Narrow" w:hAnsi="Arial Narrow"/>
          <w:color w:val="000000"/>
        </w:rPr>
        <w:t xml:space="preserve"> ustawy, niewystawione przez upoważnione podmioty, oraz pełnomocnictwo przekazuje się w postaci elektronicznej i opatruje się kwalifikowanym podpisem elektronicznym.</w:t>
      </w:r>
    </w:p>
    <w:p w14:paraId="3E41D4D0" w14:textId="77777777" w:rsidR="00A45093" w:rsidRPr="00746163" w:rsidRDefault="00A45093" w:rsidP="00BF58AA">
      <w:pPr>
        <w:pStyle w:val="Akapitzlist"/>
        <w:numPr>
          <w:ilvl w:val="0"/>
          <w:numId w:val="21"/>
        </w:numPr>
        <w:spacing w:after="160" w:line="360" w:lineRule="auto"/>
        <w:rPr>
          <w:rFonts w:ascii="Arial Narrow" w:hAnsi="Arial Narrow"/>
        </w:rPr>
      </w:pPr>
      <w:r w:rsidRPr="00746163">
        <w:rPr>
          <w:rFonts w:ascii="Arial Narrow" w:hAnsi="Arial Narrow"/>
        </w:rPr>
        <w:t xml:space="preserve">W przypadku gdy dokumenty, o których mowa w pkt 19 </w:t>
      </w:r>
      <w:r w:rsidRPr="00746163">
        <w:rPr>
          <w:rFonts w:ascii="Arial Narrow" w:hAnsi="Arial Narrow"/>
          <w:color w:val="000000"/>
        </w:rPr>
        <w:t>zostały sporządzone jako dokument w postaci papierowej i opatrzone własnoręcznym podpisem, przekazuje się cyfrowe odwzorowanie tego dokumentu opatrzone kwalifikowanym podpisem elektronicznym.</w:t>
      </w:r>
    </w:p>
    <w:p w14:paraId="7E8E013B" w14:textId="77777777" w:rsidR="00A45093" w:rsidRPr="00746163" w:rsidRDefault="00A45093" w:rsidP="00BF58AA">
      <w:pPr>
        <w:pStyle w:val="Akapitzlist"/>
        <w:numPr>
          <w:ilvl w:val="0"/>
          <w:numId w:val="21"/>
        </w:numPr>
        <w:spacing w:after="160" w:line="360" w:lineRule="auto"/>
        <w:rPr>
          <w:rFonts w:ascii="Arial Narrow" w:hAnsi="Arial Narrow"/>
        </w:rPr>
      </w:pPr>
      <w:r w:rsidRPr="00746163">
        <w:rPr>
          <w:rFonts w:ascii="Arial Narrow" w:hAnsi="Arial Narrow"/>
          <w:color w:val="000000"/>
        </w:rPr>
        <w:t>Poświadczenia zgodności cyfrowego odwzorowania z dokumentem w postaci papierowej, o którym mowa w pkt 20, może dokonać notariusz lub w przypadku:</w:t>
      </w:r>
    </w:p>
    <w:p w14:paraId="28D23430" w14:textId="77777777" w:rsidR="00A45093" w:rsidRPr="00746163" w:rsidRDefault="00A45093" w:rsidP="00BF58AA">
      <w:pPr>
        <w:pStyle w:val="Akapitzlist"/>
        <w:numPr>
          <w:ilvl w:val="1"/>
          <w:numId w:val="21"/>
        </w:numPr>
        <w:spacing w:after="160" w:line="360" w:lineRule="auto"/>
        <w:ind w:left="1019"/>
        <w:rPr>
          <w:rFonts w:ascii="Arial Narrow" w:hAnsi="Arial Narrow"/>
          <w:color w:val="000000"/>
        </w:rPr>
      </w:pPr>
      <w:r w:rsidRPr="00746163">
        <w:rPr>
          <w:rFonts w:ascii="Arial Narrow" w:hAnsi="Arial Narrow"/>
          <w:color w:val="000000"/>
        </w:rPr>
        <w:t>podmiotowych środków dowodowych - odpowiednio wykonawca, wykonawca wspólnie ubiegający się o udzielenie zamówienia, podmiot udostępniający zasoby lub podwykonawca, w zakresie podmiotowych środków dowodowych, które każdego z nich dotyczą;</w:t>
      </w:r>
    </w:p>
    <w:p w14:paraId="2328E3BD" w14:textId="77777777" w:rsidR="00A45093" w:rsidRPr="00857EF3" w:rsidRDefault="00A45093" w:rsidP="00BF58AA">
      <w:pPr>
        <w:pStyle w:val="Akapitzlist"/>
        <w:numPr>
          <w:ilvl w:val="1"/>
          <w:numId w:val="21"/>
        </w:numPr>
        <w:spacing w:after="160" w:line="360" w:lineRule="auto"/>
        <w:ind w:left="1019"/>
        <w:rPr>
          <w:rFonts w:ascii="Arial Narrow" w:hAnsi="Arial Narrow"/>
        </w:rPr>
      </w:pPr>
      <w:r w:rsidRPr="00746163">
        <w:rPr>
          <w:rFonts w:ascii="Arial Narrow" w:hAnsi="Arial Narrow"/>
          <w:color w:val="000000"/>
        </w:rPr>
        <w:t xml:space="preserve">przedmiotowego środka dowodowego, dokumentu, o którym mowa w </w:t>
      </w:r>
      <w:r w:rsidRPr="00746163">
        <w:rPr>
          <w:rFonts w:ascii="Arial Narrow" w:hAnsi="Arial Narrow"/>
          <w:color w:val="1B1B1B"/>
        </w:rPr>
        <w:t>art. 94 ust. 2</w:t>
      </w:r>
      <w:r w:rsidRPr="00746163">
        <w:rPr>
          <w:rFonts w:ascii="Arial Narrow" w:hAnsi="Arial Narrow"/>
          <w:color w:val="000000"/>
        </w:rPr>
        <w:t xml:space="preserve"> ustawy, oświadczenia, o którym mowa w </w:t>
      </w:r>
      <w:r w:rsidRPr="00746163">
        <w:rPr>
          <w:rFonts w:ascii="Arial Narrow" w:hAnsi="Arial Narrow"/>
          <w:color w:val="1B1B1B"/>
        </w:rPr>
        <w:t>art. 117 ust. 4</w:t>
      </w:r>
      <w:r w:rsidRPr="00746163">
        <w:rPr>
          <w:rFonts w:ascii="Arial Narrow" w:hAnsi="Arial Narrow"/>
          <w:color w:val="000000"/>
        </w:rPr>
        <w:t xml:space="preserve"> ustawy, lub zobowiązania podmiotu udostępniającego zasoby - odpowiednio wykonawca lub wykonawca wspólnie ubiegający się o udzielenie zamówienia;</w:t>
      </w:r>
    </w:p>
    <w:p w14:paraId="28EE7209" w14:textId="12B6A0DF" w:rsidR="00182341" w:rsidRPr="0029756E" w:rsidRDefault="00A45093" w:rsidP="0029756E">
      <w:pPr>
        <w:pStyle w:val="Akapitzlist"/>
        <w:numPr>
          <w:ilvl w:val="1"/>
          <w:numId w:val="21"/>
        </w:numPr>
        <w:spacing w:after="160" w:line="360" w:lineRule="auto"/>
        <w:ind w:hanging="91"/>
        <w:rPr>
          <w:rFonts w:ascii="Arial Narrow" w:hAnsi="Arial Narrow"/>
        </w:rPr>
      </w:pPr>
      <w:r w:rsidRPr="00746163">
        <w:rPr>
          <w:rFonts w:ascii="Arial Narrow" w:hAnsi="Arial Narrow"/>
          <w:color w:val="000000"/>
        </w:rPr>
        <w:t>pełnomocnictwa - mocodawca.</w:t>
      </w:r>
    </w:p>
    <w:p w14:paraId="5E9978FE" w14:textId="77777777" w:rsidR="00182341" w:rsidRPr="00AB3F5C" w:rsidRDefault="00182341" w:rsidP="00BF58AA">
      <w:pPr>
        <w:numPr>
          <w:ilvl w:val="0"/>
          <w:numId w:val="25"/>
        </w:numPr>
        <w:spacing w:after="160" w:line="360" w:lineRule="auto"/>
        <w:contextualSpacing/>
        <w:rPr>
          <w:rFonts w:ascii="Arial Narrow" w:hAnsi="Arial Narrow" w:cs="Arial"/>
          <w:b/>
        </w:rPr>
      </w:pPr>
      <w:r w:rsidRPr="00AB3F5C">
        <w:rPr>
          <w:rFonts w:ascii="Arial Narrow" w:hAnsi="Arial Narrow" w:cs="Arial"/>
          <w:b/>
        </w:rPr>
        <w:t>Sposób obliczenia ceny oferty</w:t>
      </w:r>
    </w:p>
    <w:p w14:paraId="40C38B2E"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eastAsia="Times New Roman" w:hAnsi="Arial Narrow" w:cs="Arial"/>
          <w:bCs/>
          <w:lang w:val="x-none" w:eastAsia="pl-PL"/>
        </w:rPr>
        <w:t xml:space="preserve">Wykonawca w Formularzu </w:t>
      </w:r>
      <w:r w:rsidRPr="00AB3F5C">
        <w:rPr>
          <w:rFonts w:ascii="Arial Narrow" w:eastAsia="Times New Roman" w:hAnsi="Arial Narrow" w:cs="Arial"/>
          <w:bCs/>
          <w:lang w:eastAsia="pl-PL"/>
        </w:rPr>
        <w:t>Ofertowym</w:t>
      </w:r>
      <w:r w:rsidRPr="00AB3F5C">
        <w:rPr>
          <w:rFonts w:ascii="Arial Narrow" w:eastAsia="Times New Roman" w:hAnsi="Arial Narrow" w:cs="Arial"/>
          <w:bCs/>
          <w:lang w:val="x-none" w:eastAsia="pl-PL"/>
        </w:rPr>
        <w:t xml:space="preserve"> </w:t>
      </w:r>
      <w:r w:rsidRPr="00AB3F5C">
        <w:rPr>
          <w:rFonts w:ascii="Arial Narrow" w:eastAsia="Times New Roman" w:hAnsi="Arial Narrow" w:cs="Arial"/>
          <w:bCs/>
          <w:lang w:eastAsia="pl-PL"/>
        </w:rPr>
        <w:t xml:space="preserve">wskaże </w:t>
      </w:r>
      <w:r w:rsidRPr="00AB3F5C">
        <w:rPr>
          <w:rFonts w:ascii="Arial Narrow" w:eastAsia="Times New Roman" w:hAnsi="Arial Narrow" w:cs="Arial"/>
          <w:bCs/>
          <w:lang w:val="x-none" w:eastAsia="pl-PL"/>
        </w:rPr>
        <w:t xml:space="preserve">łączną cenę oferty brutto </w:t>
      </w:r>
      <w:r w:rsidRPr="00AB3F5C">
        <w:rPr>
          <w:rFonts w:ascii="Arial Narrow" w:eastAsia="Times New Roman" w:hAnsi="Arial Narrow" w:cs="Arial"/>
          <w:bCs/>
          <w:lang w:eastAsia="pl-PL"/>
        </w:rPr>
        <w:t xml:space="preserve">(wraz z należnym podatkiem VAT) </w:t>
      </w:r>
      <w:r w:rsidRPr="00AB3F5C">
        <w:rPr>
          <w:rFonts w:ascii="Arial Narrow" w:eastAsia="Times New Roman" w:hAnsi="Arial Narrow" w:cs="Arial"/>
          <w:bCs/>
          <w:lang w:val="x-none" w:eastAsia="pl-PL"/>
        </w:rPr>
        <w:t>za realizację</w:t>
      </w:r>
      <w:r w:rsidRPr="00AB3F5C">
        <w:rPr>
          <w:rFonts w:ascii="Arial Narrow" w:eastAsia="Times New Roman" w:hAnsi="Arial Narrow" w:cs="Arial"/>
          <w:bCs/>
          <w:lang w:eastAsia="pl-PL"/>
        </w:rPr>
        <w:t xml:space="preserve"> </w:t>
      </w:r>
      <w:r w:rsidRPr="00AB3F5C">
        <w:rPr>
          <w:rFonts w:ascii="Arial Narrow" w:eastAsia="Times New Roman" w:hAnsi="Arial Narrow" w:cs="Arial"/>
          <w:bCs/>
          <w:lang w:val="x-none" w:eastAsia="pl-PL"/>
        </w:rPr>
        <w:t>całego przedmiotu zamówienia</w:t>
      </w:r>
      <w:r w:rsidRPr="00AB3F5C">
        <w:rPr>
          <w:rFonts w:ascii="Arial Narrow" w:eastAsia="Times New Roman" w:hAnsi="Arial Narrow" w:cs="Arial"/>
          <w:bCs/>
          <w:lang w:eastAsia="pl-PL"/>
        </w:rPr>
        <w:t xml:space="preserve"> określonego w Opisie przedmiotu zamówienia i Specyfikacji Warunków Zamówienia.</w:t>
      </w:r>
    </w:p>
    <w:p w14:paraId="28BF348F"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eastAsia="Times New Roman" w:hAnsi="Arial Narrow" w:cs="Arial"/>
          <w:bCs/>
          <w:lang w:eastAsia="pl-PL"/>
        </w:rPr>
        <w:t xml:space="preserve"> </w:t>
      </w:r>
      <w:r w:rsidRPr="00AB3F5C">
        <w:rPr>
          <w:rFonts w:ascii="Arial Narrow" w:eastAsia="Times New Roman" w:hAnsi="Arial Narrow" w:cs="Arial"/>
          <w:bCs/>
          <w:lang w:val="x-none" w:eastAsia="pl-PL"/>
        </w:rPr>
        <w:t xml:space="preserve">Łączna cena oferty brutto musi </w:t>
      </w:r>
      <w:r w:rsidRPr="00AB3F5C">
        <w:rPr>
          <w:rFonts w:ascii="Arial Narrow" w:eastAsia="Times New Roman" w:hAnsi="Arial Narrow" w:cs="Arial"/>
          <w:bCs/>
          <w:lang w:eastAsia="pl-PL"/>
        </w:rPr>
        <w:t xml:space="preserve">uwzględniać </w:t>
      </w:r>
      <w:r w:rsidRPr="00AB3F5C">
        <w:rPr>
          <w:rFonts w:ascii="Arial Narrow" w:eastAsia="Times New Roman" w:hAnsi="Arial Narrow" w:cs="Arial"/>
          <w:bCs/>
          <w:lang w:val="x-none" w:eastAsia="pl-PL"/>
        </w:rPr>
        <w:t xml:space="preserve">wszystkie elementy, które składają się na </w:t>
      </w:r>
      <w:r w:rsidRPr="00AB3F5C">
        <w:rPr>
          <w:rFonts w:ascii="Arial Narrow" w:eastAsia="Times New Roman" w:hAnsi="Arial Narrow" w:cs="Arial"/>
          <w:bCs/>
          <w:lang w:eastAsia="pl-PL"/>
        </w:rPr>
        <w:t xml:space="preserve">należytą </w:t>
      </w:r>
      <w:r w:rsidRPr="00AB3F5C">
        <w:rPr>
          <w:rFonts w:ascii="Arial Narrow" w:eastAsia="Times New Roman" w:hAnsi="Arial Narrow" w:cs="Arial"/>
          <w:bCs/>
          <w:lang w:val="x-none" w:eastAsia="pl-PL"/>
        </w:rPr>
        <w:t>realizacją przedmiotu zamówienia</w:t>
      </w:r>
      <w:r w:rsidRPr="00AB3F5C">
        <w:rPr>
          <w:rFonts w:ascii="Arial Narrow" w:eastAsia="Times New Roman" w:hAnsi="Arial Narrow" w:cs="Arial"/>
          <w:bCs/>
          <w:lang w:eastAsia="pl-PL"/>
        </w:rPr>
        <w:t>.</w:t>
      </w:r>
    </w:p>
    <w:p w14:paraId="009E56B5"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eastAsia="Times New Roman" w:hAnsi="Arial Narrow" w:cs="Arial"/>
          <w:bCs/>
          <w:lang w:val="x-none" w:eastAsia="pl-PL"/>
        </w:rPr>
        <w:t>Cenę należy podać w PLN</w:t>
      </w:r>
      <w:r w:rsidRPr="00AB3F5C">
        <w:rPr>
          <w:rFonts w:ascii="Arial Narrow" w:eastAsia="Times New Roman" w:hAnsi="Arial Narrow" w:cs="Arial"/>
          <w:bCs/>
          <w:color w:val="000000"/>
          <w:lang w:val="x-none" w:eastAsia="ar-SA"/>
        </w:rPr>
        <w:t xml:space="preserve"> z dokładnością do dwóch miejsc po przecinku</w:t>
      </w:r>
      <w:r w:rsidRPr="00AB3F5C">
        <w:rPr>
          <w:rFonts w:ascii="Arial Narrow" w:eastAsia="Times New Roman" w:hAnsi="Arial Narrow" w:cs="Arial"/>
          <w:bCs/>
          <w:lang w:val="x-none" w:eastAsia="pl-PL"/>
        </w:rPr>
        <w:t>.</w:t>
      </w:r>
    </w:p>
    <w:p w14:paraId="5570FF05"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eastAsia="Times New Roman" w:hAnsi="Arial Narrow" w:cs="Arial"/>
          <w:bCs/>
          <w:lang w:eastAsia="pl-PL"/>
        </w:rPr>
        <w:t>Rozliczenia pomiędzy Zamawiającym a Wykonawcą dokonywane będą w złotych polskich.</w:t>
      </w:r>
    </w:p>
    <w:p w14:paraId="6AF45588"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eastAsia="Times New Roman" w:hAnsi="Arial Narrow" w:cs="Arial"/>
          <w:bCs/>
          <w:lang w:val="x-none" w:eastAsia="pl-PL"/>
        </w:rPr>
        <w:t xml:space="preserve">Jeżeli zostanie złożona oferta, której wybór prowadziłby do powstania u Zamawiającego obowiązku podatkowego zgodnie z </w:t>
      </w:r>
      <w:hyperlink r:id="rId24" w:anchor="/document/17086198?cm=DOCUMENT" w:history="1">
        <w:r w:rsidRPr="00AB3F5C">
          <w:rPr>
            <w:rFonts w:ascii="Arial Narrow" w:eastAsia="Times New Roman" w:hAnsi="Arial Narrow" w:cs="Arial"/>
            <w:bCs/>
            <w:lang w:val="x-none" w:eastAsia="pl-PL"/>
          </w:rPr>
          <w:t>ustawą</w:t>
        </w:r>
      </w:hyperlink>
      <w:r w:rsidRPr="00AB3F5C">
        <w:rPr>
          <w:rFonts w:ascii="Arial Narrow" w:eastAsia="Times New Roman" w:hAnsi="Arial Narrow" w:cs="Arial"/>
          <w:bCs/>
          <w:lang w:val="x-none" w:eastAsia="pl-PL"/>
        </w:rPr>
        <w:t xml:space="preserve"> z dnia 11 marca 2004 r. o podatku od towarów i usług</w:t>
      </w:r>
      <w:r w:rsidRPr="00AB3F5C">
        <w:rPr>
          <w:rFonts w:ascii="Arial Narrow" w:eastAsia="Times New Roman" w:hAnsi="Arial Narrow" w:cs="Arial"/>
          <w:bCs/>
          <w:lang w:eastAsia="pl-PL"/>
        </w:rPr>
        <w:t xml:space="preserve"> </w:t>
      </w:r>
      <w:r w:rsidRPr="00AB3F5C">
        <w:rPr>
          <w:rStyle w:val="acopre"/>
          <w:rFonts w:ascii="Arial Narrow" w:hAnsi="Arial Narrow" w:cs="Arial"/>
        </w:rPr>
        <w:t>(Dz. U. poz. 1520 oraz z 2020 r.)</w:t>
      </w:r>
      <w:r w:rsidRPr="00AB3F5C">
        <w:rPr>
          <w:rFonts w:ascii="Arial Narrow" w:eastAsia="Times New Roman" w:hAnsi="Arial Narrow" w:cs="Arial"/>
          <w:bCs/>
          <w:lang w:val="x-none" w:eastAsia="pl-PL"/>
        </w:rPr>
        <w:t>, dla celów zastosowania kryterium ceny lub kosztu Zamawiający doliczy do przedstawionej w tej ofercie ceny kwotę podatku od towarów i usług, którą miałby obowiązek rozliczyć.</w:t>
      </w:r>
    </w:p>
    <w:p w14:paraId="3A822B3B" w14:textId="77777777" w:rsidR="00182341" w:rsidRPr="00AB3F5C" w:rsidRDefault="00182341" w:rsidP="00BF58AA">
      <w:pPr>
        <w:pStyle w:val="Tekstpodstawowy2"/>
        <w:numPr>
          <w:ilvl w:val="0"/>
          <w:numId w:val="19"/>
        </w:numPr>
        <w:tabs>
          <w:tab w:val="left" w:pos="709"/>
        </w:tabs>
        <w:spacing w:after="0" w:line="360" w:lineRule="auto"/>
        <w:rPr>
          <w:rFonts w:ascii="Arial Narrow" w:eastAsia="Times New Roman" w:hAnsi="Arial Narrow" w:cs="Arial"/>
          <w:bCs/>
          <w:lang w:val="x-none" w:eastAsia="pl-PL"/>
        </w:rPr>
      </w:pPr>
      <w:r w:rsidRPr="00AB3F5C">
        <w:rPr>
          <w:rFonts w:ascii="Arial Narrow" w:hAnsi="Arial Narrow" w:cs="Arial"/>
        </w:rPr>
        <w:t>W ofercie, o której mowa w pkt 6, Wykonawca ma obowiązek:</w:t>
      </w:r>
    </w:p>
    <w:p w14:paraId="2EC154C5"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49DDD757"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5E9B1346"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7E3F4921"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5CE57BFC"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6AD25C45"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232AA839" w14:textId="77777777" w:rsidR="00182341" w:rsidRPr="00AB3F5C" w:rsidRDefault="00182341" w:rsidP="00BF58AA">
      <w:pPr>
        <w:pStyle w:val="Akapitzlist"/>
        <w:numPr>
          <w:ilvl w:val="0"/>
          <w:numId w:val="11"/>
        </w:numPr>
        <w:shd w:val="clear" w:color="auto" w:fill="FFFFFF"/>
        <w:spacing w:before="72" w:after="160" w:line="360" w:lineRule="auto"/>
        <w:rPr>
          <w:rFonts w:ascii="Arial Narrow" w:hAnsi="Arial Narrow" w:cs="Arial"/>
          <w:vanish/>
        </w:rPr>
      </w:pPr>
    </w:p>
    <w:p w14:paraId="36844E93" w14:textId="2EF9E468" w:rsidR="00182341" w:rsidRPr="0000265F" w:rsidRDefault="00182341" w:rsidP="0000265F">
      <w:pPr>
        <w:pStyle w:val="Akapitzlist"/>
        <w:numPr>
          <w:ilvl w:val="1"/>
          <w:numId w:val="19"/>
        </w:numPr>
        <w:shd w:val="clear" w:color="auto" w:fill="FFFFFF"/>
        <w:spacing w:before="72" w:after="160" w:line="360" w:lineRule="auto"/>
        <w:rPr>
          <w:rFonts w:ascii="Arial Narrow" w:hAnsi="Arial Narrow" w:cs="Arial"/>
        </w:rPr>
      </w:pPr>
      <w:r w:rsidRPr="0000265F">
        <w:rPr>
          <w:rFonts w:ascii="Arial Narrow" w:hAnsi="Arial Narrow" w:cs="Arial"/>
        </w:rPr>
        <w:t>poinformowania Zamawiającego, że wybór jego oferty będzie prowadził do powstania u Zamawiającego obowiązku podatkowego;</w:t>
      </w:r>
    </w:p>
    <w:p w14:paraId="0CC73C44" w14:textId="4D99378D" w:rsidR="00182341" w:rsidRPr="0000265F" w:rsidRDefault="00182341" w:rsidP="0000265F">
      <w:pPr>
        <w:pStyle w:val="Akapitzlist"/>
        <w:numPr>
          <w:ilvl w:val="1"/>
          <w:numId w:val="19"/>
        </w:numPr>
        <w:shd w:val="clear" w:color="auto" w:fill="FFFFFF"/>
        <w:spacing w:before="72" w:after="160" w:line="360" w:lineRule="auto"/>
        <w:rPr>
          <w:rFonts w:ascii="Arial Narrow" w:hAnsi="Arial Narrow" w:cs="Arial"/>
        </w:rPr>
      </w:pPr>
      <w:r w:rsidRPr="0000265F">
        <w:rPr>
          <w:rFonts w:ascii="Arial Narrow" w:hAnsi="Arial Narrow" w:cs="Arial"/>
        </w:rPr>
        <w:t>wskazania nazwy (rodzaju) towaru lub usługi, których dostawa lub świadczenie będą prowadziły do powstania obowiązku podatkowego;</w:t>
      </w:r>
    </w:p>
    <w:p w14:paraId="525FAE88" w14:textId="77777777" w:rsidR="00182341" w:rsidRPr="00AB3F5C" w:rsidRDefault="00182341" w:rsidP="0000265F">
      <w:pPr>
        <w:numPr>
          <w:ilvl w:val="1"/>
          <w:numId w:val="19"/>
        </w:numPr>
        <w:shd w:val="clear" w:color="auto" w:fill="FFFFFF"/>
        <w:spacing w:before="72" w:after="160" w:line="360" w:lineRule="auto"/>
        <w:contextualSpacing/>
        <w:rPr>
          <w:rFonts w:ascii="Arial Narrow" w:hAnsi="Arial Narrow" w:cs="Arial"/>
        </w:rPr>
      </w:pPr>
      <w:r w:rsidRPr="00AB3F5C">
        <w:rPr>
          <w:rFonts w:ascii="Arial Narrow" w:hAnsi="Arial Narrow" w:cs="Arial"/>
        </w:rPr>
        <w:t>wskazania wartości towaru lub usługi objętego obowiązkiem podatkowym Zamawiającego, bez kwoty podatku;</w:t>
      </w:r>
    </w:p>
    <w:p w14:paraId="3BB7693B" w14:textId="77777777" w:rsidR="00182341" w:rsidRPr="00AB3F5C" w:rsidRDefault="00182341" w:rsidP="0000265F">
      <w:pPr>
        <w:numPr>
          <w:ilvl w:val="1"/>
          <w:numId w:val="19"/>
        </w:numPr>
        <w:shd w:val="clear" w:color="auto" w:fill="FFFFFF"/>
        <w:spacing w:before="72" w:after="160" w:line="360" w:lineRule="auto"/>
        <w:contextualSpacing/>
        <w:rPr>
          <w:rFonts w:ascii="Arial Narrow" w:hAnsi="Arial Narrow" w:cs="Arial"/>
        </w:rPr>
      </w:pPr>
      <w:r w:rsidRPr="00AB3F5C">
        <w:rPr>
          <w:rFonts w:ascii="Arial Narrow" w:hAnsi="Arial Narrow" w:cs="Arial"/>
        </w:rPr>
        <w:t>wskazania stawki podatku od towarów i usług, która zgodnie z wiedzą Wykonawcy, będzie miała zastosowanie.</w:t>
      </w:r>
    </w:p>
    <w:p w14:paraId="064CBD66" w14:textId="034639EC" w:rsidR="00182341" w:rsidRDefault="00182341" w:rsidP="00182341">
      <w:pPr>
        <w:tabs>
          <w:tab w:val="left" w:pos="-1701"/>
        </w:tabs>
        <w:suppressAutoHyphens/>
        <w:spacing w:line="360" w:lineRule="auto"/>
        <w:contextualSpacing/>
        <w:jc w:val="both"/>
        <w:rPr>
          <w:rFonts w:ascii="Arial Narrow" w:hAnsi="Arial Narrow" w:cs="Arial"/>
          <w:b/>
          <w:lang w:eastAsia="ar-SA"/>
        </w:rPr>
      </w:pPr>
    </w:p>
    <w:p w14:paraId="3828BAF9" w14:textId="77777777" w:rsidR="0029756E" w:rsidRPr="00AB3F5C" w:rsidRDefault="0029756E" w:rsidP="00182341">
      <w:pPr>
        <w:tabs>
          <w:tab w:val="left" w:pos="-1701"/>
        </w:tabs>
        <w:suppressAutoHyphens/>
        <w:spacing w:line="360" w:lineRule="auto"/>
        <w:contextualSpacing/>
        <w:jc w:val="both"/>
        <w:rPr>
          <w:rFonts w:ascii="Arial Narrow" w:hAnsi="Arial Narrow" w:cs="Arial"/>
          <w:b/>
          <w:lang w:eastAsia="ar-SA"/>
        </w:rPr>
      </w:pPr>
    </w:p>
    <w:p w14:paraId="490AB80A" w14:textId="77777777" w:rsidR="00182341" w:rsidRPr="00AB3F5C" w:rsidRDefault="00182341" w:rsidP="00BF58AA">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Miejsce i termin składania ofert</w:t>
      </w:r>
    </w:p>
    <w:p w14:paraId="3B432423" w14:textId="77777777" w:rsidR="00182341" w:rsidRPr="00AB3F5C" w:rsidRDefault="00182341" w:rsidP="00BF58AA">
      <w:pPr>
        <w:pStyle w:val="Akapitzlist"/>
        <w:numPr>
          <w:ilvl w:val="0"/>
          <w:numId w:val="18"/>
        </w:numPr>
        <w:tabs>
          <w:tab w:val="left" w:pos="-1701"/>
        </w:tabs>
        <w:suppressAutoHyphens/>
        <w:spacing w:after="160" w:line="360" w:lineRule="auto"/>
        <w:jc w:val="both"/>
        <w:rPr>
          <w:rFonts w:ascii="Arial Narrow" w:hAnsi="Arial Narrow" w:cs="Arial"/>
          <w:lang w:eastAsia="ar-SA"/>
        </w:rPr>
      </w:pPr>
      <w:r w:rsidRPr="00AB3F5C">
        <w:rPr>
          <w:rFonts w:ascii="Arial Narrow" w:hAnsi="Arial Narrow" w:cs="Arial"/>
          <w:lang w:eastAsia="ar-SA"/>
        </w:rPr>
        <w:t xml:space="preserve">Wykonawca składa ofertę za pośrednictwem Formularza do złożenia lub wycofania oferty dostępnego na </w:t>
      </w:r>
      <w:proofErr w:type="spellStart"/>
      <w:r w:rsidRPr="00AB3F5C">
        <w:rPr>
          <w:rFonts w:ascii="Arial Narrow" w:hAnsi="Arial Narrow" w:cs="Arial"/>
          <w:lang w:eastAsia="ar-SA"/>
        </w:rPr>
        <w:t>ePUAP</w:t>
      </w:r>
      <w:proofErr w:type="spellEnd"/>
      <w:r w:rsidRPr="00AB3F5C">
        <w:rPr>
          <w:rFonts w:ascii="Arial Narrow" w:hAnsi="Arial Narrow" w:cs="Arial"/>
          <w:lang w:eastAsia="ar-SA"/>
        </w:rPr>
        <w:t xml:space="preserve"> i udostępnionego również na </w:t>
      </w:r>
      <w:proofErr w:type="spellStart"/>
      <w:r w:rsidRPr="00AB3F5C">
        <w:rPr>
          <w:rFonts w:ascii="Arial Narrow" w:hAnsi="Arial Narrow" w:cs="Arial"/>
          <w:lang w:eastAsia="ar-SA"/>
        </w:rPr>
        <w:t>miniPortalu</w:t>
      </w:r>
      <w:proofErr w:type="spellEnd"/>
      <w:r w:rsidRPr="00AB3F5C">
        <w:rPr>
          <w:rFonts w:ascii="Arial Narrow" w:hAnsi="Arial Narrow" w:cs="Arial"/>
          <w:lang w:eastAsia="ar-SA"/>
        </w:rPr>
        <w:t xml:space="preserve">. </w:t>
      </w:r>
      <w:r w:rsidRPr="00AB3F5C">
        <w:rPr>
          <w:rFonts w:ascii="Arial Narrow" w:hAnsi="Arial Narrow" w:cs="Arial"/>
          <w:kern w:val="32"/>
        </w:rPr>
        <w:t xml:space="preserve">Formularz do zaszyfrowania oferty przez Wykonawcę jest dostępny dla Wykonawców na </w:t>
      </w:r>
      <w:proofErr w:type="spellStart"/>
      <w:r w:rsidRPr="00AB3F5C">
        <w:rPr>
          <w:rFonts w:ascii="Arial Narrow" w:hAnsi="Arial Narrow" w:cs="Arial"/>
          <w:kern w:val="32"/>
        </w:rPr>
        <w:t>miniPortalu</w:t>
      </w:r>
      <w:proofErr w:type="spellEnd"/>
      <w:r w:rsidRPr="00AB3F5C">
        <w:rPr>
          <w:rFonts w:ascii="Arial Narrow" w:hAnsi="Arial Narrow" w:cs="Arial"/>
          <w:kern w:val="32"/>
        </w:rPr>
        <w:t>, w szczegółach danego postępowania. (</w:t>
      </w:r>
      <w:r w:rsidRPr="00AB3F5C">
        <w:rPr>
          <w:rFonts w:ascii="Arial Narrow" w:hAnsi="Arial Narrow" w:cs="Arial"/>
          <w:lang w:eastAsia="ar-SA"/>
        </w:rPr>
        <w:t xml:space="preserve">Sposób złożenia oferty opisany został w Instrukcji użytkownika dostępnej na </w:t>
      </w:r>
      <w:proofErr w:type="spellStart"/>
      <w:r w:rsidRPr="00AB3F5C">
        <w:rPr>
          <w:rFonts w:ascii="Arial Narrow" w:hAnsi="Arial Narrow" w:cs="Arial"/>
          <w:lang w:eastAsia="ar-SA"/>
        </w:rPr>
        <w:t>miniPortalu</w:t>
      </w:r>
      <w:proofErr w:type="spellEnd"/>
      <w:r w:rsidRPr="00AB3F5C">
        <w:rPr>
          <w:rFonts w:ascii="Arial Narrow" w:hAnsi="Arial Narrow" w:cs="Arial"/>
          <w:lang w:eastAsia="ar-SA"/>
        </w:rPr>
        <w:t>.)</w:t>
      </w:r>
    </w:p>
    <w:p w14:paraId="126E1958" w14:textId="0F3F1344" w:rsidR="00182341" w:rsidRPr="0000265F" w:rsidRDefault="00182341" w:rsidP="0000265F">
      <w:pPr>
        <w:pStyle w:val="Akapitzlist"/>
        <w:numPr>
          <w:ilvl w:val="0"/>
          <w:numId w:val="18"/>
        </w:numPr>
        <w:tabs>
          <w:tab w:val="left" w:pos="-1701"/>
        </w:tabs>
        <w:suppressAutoHyphens/>
        <w:spacing w:after="160" w:line="360" w:lineRule="auto"/>
        <w:jc w:val="both"/>
        <w:rPr>
          <w:rFonts w:ascii="Arial Narrow" w:hAnsi="Arial Narrow" w:cs="Arial"/>
          <w:lang w:eastAsia="ar-SA"/>
        </w:rPr>
      </w:pPr>
      <w:r w:rsidRPr="00AB3F5C">
        <w:rPr>
          <w:rFonts w:ascii="Arial Narrow" w:hAnsi="Arial Narrow" w:cs="Arial"/>
          <w:lang w:eastAsia="ar-SA"/>
        </w:rPr>
        <w:t xml:space="preserve">Ofertę wraz z wymaganymi załącznikami należy złożyć w terminie do dnia </w:t>
      </w:r>
      <w:r w:rsidR="000D5F0E">
        <w:rPr>
          <w:rFonts w:ascii="Arial Narrow" w:hAnsi="Arial Narrow" w:cs="Arial"/>
          <w:lang w:eastAsia="ar-SA"/>
        </w:rPr>
        <w:t>23.09.2021 r.</w:t>
      </w:r>
      <w:r w:rsidRPr="004D4952">
        <w:rPr>
          <w:rFonts w:ascii="Arial Narrow" w:hAnsi="Arial Narrow" w:cs="Arial"/>
          <w:lang w:eastAsia="ar-SA"/>
        </w:rPr>
        <w:t xml:space="preserve"> do godz. </w:t>
      </w:r>
      <w:r w:rsidR="000D5F0E">
        <w:rPr>
          <w:rFonts w:ascii="Arial Narrow" w:hAnsi="Arial Narrow" w:cs="Arial"/>
          <w:lang w:eastAsia="ar-SA"/>
        </w:rPr>
        <w:t>10:00</w:t>
      </w:r>
    </w:p>
    <w:p w14:paraId="24CEF6DF" w14:textId="77777777" w:rsidR="00182341" w:rsidRPr="00AB3F5C" w:rsidRDefault="00182341" w:rsidP="00BF58AA">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Miejsce i termin otwarcia ofert</w:t>
      </w:r>
    </w:p>
    <w:p w14:paraId="32E1A1CE" w14:textId="344133EB" w:rsidR="00182341" w:rsidRPr="004D4952" w:rsidRDefault="00182341" w:rsidP="00BF58AA">
      <w:pPr>
        <w:pStyle w:val="Akapitzlist"/>
        <w:numPr>
          <w:ilvl w:val="0"/>
          <w:numId w:val="17"/>
        </w:numPr>
        <w:spacing w:after="0" w:line="360" w:lineRule="auto"/>
        <w:rPr>
          <w:rFonts w:ascii="Arial Narrow" w:hAnsi="Arial Narrow" w:cs="Arial"/>
        </w:rPr>
      </w:pPr>
      <w:r w:rsidRPr="00AB3F5C">
        <w:rPr>
          <w:rFonts w:ascii="Arial Narrow" w:hAnsi="Arial Narrow" w:cs="Arial"/>
          <w:lang w:eastAsia="ar-SA"/>
        </w:rPr>
        <w:t xml:space="preserve">Otwarcie ofert nastąpi w dniu </w:t>
      </w:r>
      <w:r w:rsidR="000D5F0E">
        <w:rPr>
          <w:rFonts w:ascii="Arial Narrow" w:hAnsi="Arial Narrow" w:cs="Arial"/>
          <w:lang w:eastAsia="ar-SA"/>
        </w:rPr>
        <w:t>23.09.2021 r.</w:t>
      </w:r>
      <w:r w:rsidRPr="004D4952">
        <w:rPr>
          <w:rFonts w:ascii="Arial Narrow" w:hAnsi="Arial Narrow" w:cs="Arial"/>
          <w:lang w:eastAsia="ar-SA"/>
        </w:rPr>
        <w:t xml:space="preserve">, o godzinie </w:t>
      </w:r>
      <w:r w:rsidR="000D5F0E">
        <w:rPr>
          <w:rFonts w:ascii="Arial Narrow" w:hAnsi="Arial Narrow" w:cs="Arial"/>
          <w:lang w:eastAsia="ar-SA"/>
        </w:rPr>
        <w:t>1</w:t>
      </w:r>
      <w:r w:rsidR="000D5F0E">
        <w:rPr>
          <w:rFonts w:ascii="Arial Narrow" w:hAnsi="Arial Narrow" w:cs="Arial"/>
          <w:lang w:eastAsia="ar-SA"/>
        </w:rPr>
        <w:t>2</w:t>
      </w:r>
      <w:r w:rsidR="000D5F0E">
        <w:rPr>
          <w:rFonts w:ascii="Arial Narrow" w:hAnsi="Arial Narrow" w:cs="Arial"/>
          <w:lang w:eastAsia="ar-SA"/>
        </w:rPr>
        <w:t>:00</w:t>
      </w:r>
    </w:p>
    <w:p w14:paraId="150918AE" w14:textId="77777777" w:rsidR="00182341" w:rsidRPr="004D4952" w:rsidRDefault="00182341" w:rsidP="00BF58AA">
      <w:pPr>
        <w:pStyle w:val="Akapitzlist"/>
        <w:numPr>
          <w:ilvl w:val="0"/>
          <w:numId w:val="17"/>
        </w:numPr>
        <w:spacing w:after="0" w:line="360" w:lineRule="auto"/>
        <w:rPr>
          <w:rFonts w:ascii="Arial Narrow" w:hAnsi="Arial Narrow" w:cs="Arial"/>
        </w:rPr>
      </w:pPr>
      <w:r w:rsidRPr="004D4952">
        <w:rPr>
          <w:rFonts w:ascii="Arial Narrow" w:hAnsi="Arial Narrow" w:cs="Arial"/>
          <w:lang w:eastAsia="ar-SA"/>
        </w:rPr>
        <w:t xml:space="preserve">Otwarcie ofert jest niejawne. </w:t>
      </w:r>
    </w:p>
    <w:p w14:paraId="19049192" w14:textId="77777777" w:rsidR="00182341" w:rsidRPr="00AB3F5C" w:rsidRDefault="00182341" w:rsidP="00BF58AA">
      <w:pPr>
        <w:pStyle w:val="Akapitzlist"/>
        <w:numPr>
          <w:ilvl w:val="0"/>
          <w:numId w:val="17"/>
        </w:numPr>
        <w:spacing w:after="0" w:line="360" w:lineRule="auto"/>
        <w:rPr>
          <w:rFonts w:ascii="Arial Narrow" w:hAnsi="Arial Narrow" w:cs="Arial"/>
        </w:rPr>
      </w:pPr>
      <w:r w:rsidRPr="00AB3F5C">
        <w:rPr>
          <w:rFonts w:ascii="Arial Narrow" w:hAnsi="Arial Narrow" w:cs="Arial"/>
          <w:lang w:eastAsia="ar-SA"/>
        </w:rPr>
        <w:t>Zamawiający, najpóźniej przed otwarciem ofert, udostępni na stronie internetowej prowadzonego postępowania informację o kwocie, jaką zamierza przeznaczyć na sfinansowanie zamówienia.</w:t>
      </w:r>
    </w:p>
    <w:p w14:paraId="5F515705" w14:textId="77777777" w:rsidR="00182341" w:rsidRPr="00AB3F5C" w:rsidRDefault="00182341" w:rsidP="00BF58AA">
      <w:pPr>
        <w:pStyle w:val="Akapitzlist"/>
        <w:numPr>
          <w:ilvl w:val="0"/>
          <w:numId w:val="17"/>
        </w:numPr>
        <w:spacing w:after="0" w:line="360" w:lineRule="auto"/>
        <w:rPr>
          <w:rFonts w:ascii="Arial Narrow" w:hAnsi="Arial Narrow" w:cs="Arial"/>
        </w:rPr>
      </w:pPr>
      <w:r w:rsidRPr="00AB3F5C">
        <w:rPr>
          <w:rFonts w:ascii="Arial Narrow" w:hAnsi="Arial Narrow" w:cs="Arial"/>
          <w:kern w:val="32"/>
        </w:rPr>
        <w:t xml:space="preserve">Otwarcie ofert następuje przez użycie </w:t>
      </w:r>
      <w:r w:rsidRPr="00AB3F5C">
        <w:rPr>
          <w:rFonts w:ascii="Arial Narrow" w:hAnsi="Arial Narrow" w:cs="Arial"/>
        </w:rPr>
        <w:t xml:space="preserve">mechanizmu do odszyfrowania ofert dostępnego po zalogowaniu w zakładce Deszyfrowanie na </w:t>
      </w:r>
      <w:proofErr w:type="spellStart"/>
      <w:r w:rsidRPr="00AB3F5C">
        <w:rPr>
          <w:rFonts w:ascii="Arial Narrow" w:hAnsi="Arial Narrow" w:cs="Arial"/>
        </w:rPr>
        <w:t>miniPortalu</w:t>
      </w:r>
      <w:proofErr w:type="spellEnd"/>
      <w:r w:rsidRPr="00AB3F5C">
        <w:rPr>
          <w:rFonts w:ascii="Arial Narrow" w:hAnsi="Arial Narrow" w:cs="Arial"/>
        </w:rPr>
        <w:t xml:space="preserve"> i następuje przez wskazanie pliku do odszyfrowania.</w:t>
      </w:r>
    </w:p>
    <w:p w14:paraId="4E843182" w14:textId="403D4D3C" w:rsidR="00182341" w:rsidRPr="00AB3F5C" w:rsidRDefault="00182341" w:rsidP="00BF58AA">
      <w:pPr>
        <w:pStyle w:val="Akapitzlist"/>
        <w:numPr>
          <w:ilvl w:val="0"/>
          <w:numId w:val="17"/>
        </w:numPr>
        <w:spacing w:after="0" w:line="360" w:lineRule="auto"/>
        <w:rPr>
          <w:rFonts w:ascii="Arial Narrow" w:hAnsi="Arial Narrow" w:cs="Arial"/>
        </w:rPr>
      </w:pPr>
      <w:r w:rsidRPr="00AB3F5C">
        <w:rPr>
          <w:rFonts w:ascii="Arial Narrow" w:hAnsi="Arial Narrow" w:cs="Arial"/>
          <w:lang w:eastAsia="ar-SA"/>
        </w:rPr>
        <w:t>Zamawiający, niezwłocznie po otwarciu ofert, udostępni na stroni</w:t>
      </w:r>
      <w:r w:rsidR="000D5F0E">
        <w:rPr>
          <w:rFonts w:ascii="Arial Narrow" w:hAnsi="Arial Narrow" w:cs="Arial"/>
          <w:lang w:eastAsia="ar-SA"/>
        </w:rPr>
        <w:t xml:space="preserve">  </w:t>
      </w:r>
      <w:r w:rsidRPr="00AB3F5C">
        <w:rPr>
          <w:rFonts w:ascii="Arial Narrow" w:hAnsi="Arial Narrow" w:cs="Arial"/>
          <w:lang w:eastAsia="ar-SA"/>
        </w:rPr>
        <w:t>e internetowej prowadzonego postępowania informacje o:</w:t>
      </w:r>
    </w:p>
    <w:p w14:paraId="406C2823" w14:textId="77777777" w:rsidR="00182341" w:rsidRPr="00AB3F5C" w:rsidRDefault="00182341" w:rsidP="00BF58AA">
      <w:pPr>
        <w:pStyle w:val="Akapitzlist"/>
        <w:numPr>
          <w:ilvl w:val="1"/>
          <w:numId w:val="17"/>
        </w:numPr>
        <w:spacing w:after="0" w:line="360" w:lineRule="auto"/>
        <w:rPr>
          <w:rFonts w:ascii="Arial Narrow" w:hAnsi="Arial Narrow" w:cs="Arial"/>
          <w:lang w:eastAsia="ar-SA"/>
        </w:rPr>
      </w:pPr>
      <w:r w:rsidRPr="00AB3F5C">
        <w:rPr>
          <w:rFonts w:ascii="Arial Narrow" w:hAnsi="Arial Narrow" w:cs="Arial"/>
          <w:lang w:eastAsia="ar-SA"/>
        </w:rPr>
        <w:t>nazwach albo imionach i nazwiskach oraz siedzibach lub miejscach prowadzonej działalności gospodarczej albo miejscach zamieszkania Wykonawców, których oferty zostały otwarte;</w:t>
      </w:r>
    </w:p>
    <w:p w14:paraId="104C8D60" w14:textId="77777777" w:rsidR="00182341" w:rsidRPr="00AB3F5C" w:rsidRDefault="00182341" w:rsidP="00BF58AA">
      <w:pPr>
        <w:pStyle w:val="Akapitzlist"/>
        <w:numPr>
          <w:ilvl w:val="1"/>
          <w:numId w:val="17"/>
        </w:numPr>
        <w:spacing w:after="0" w:line="360" w:lineRule="auto"/>
        <w:rPr>
          <w:rFonts w:ascii="Arial Narrow" w:hAnsi="Arial Narrow" w:cs="Arial"/>
        </w:rPr>
      </w:pPr>
      <w:r w:rsidRPr="00AB3F5C">
        <w:rPr>
          <w:rFonts w:ascii="Arial Narrow" w:hAnsi="Arial Narrow" w:cs="Arial"/>
          <w:lang w:eastAsia="ar-SA"/>
        </w:rPr>
        <w:t xml:space="preserve">cenach lub kosztach zawartych w ofertach. </w:t>
      </w:r>
    </w:p>
    <w:p w14:paraId="63D85A5D" w14:textId="77777777" w:rsidR="00182341" w:rsidRPr="00AB3F5C" w:rsidRDefault="00182341" w:rsidP="00BF58AA">
      <w:pPr>
        <w:pStyle w:val="Akapitzlist"/>
        <w:numPr>
          <w:ilvl w:val="0"/>
          <w:numId w:val="17"/>
        </w:numPr>
        <w:spacing w:after="0" w:line="360" w:lineRule="auto"/>
        <w:rPr>
          <w:rFonts w:ascii="Arial Narrow" w:hAnsi="Arial Narrow" w:cs="Arial"/>
        </w:rPr>
      </w:pPr>
      <w:r w:rsidRPr="00AB3F5C">
        <w:rPr>
          <w:rFonts w:ascii="Arial Narrow" w:hAnsi="Arial Narrow" w:cs="Arial"/>
          <w:lang w:eastAsia="ar-SA"/>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7E0F8E5A" w14:textId="77777777" w:rsidR="00182341" w:rsidRPr="00AB3F5C" w:rsidRDefault="00182341" w:rsidP="00182341">
      <w:pPr>
        <w:pStyle w:val="Akapitzlist"/>
        <w:spacing w:after="0" w:line="360" w:lineRule="auto"/>
        <w:ind w:left="643"/>
        <w:rPr>
          <w:rFonts w:ascii="Arial Narrow" w:hAnsi="Arial Narrow" w:cs="Arial"/>
        </w:rPr>
      </w:pPr>
    </w:p>
    <w:p w14:paraId="4B65262A" w14:textId="1FA1F2A2" w:rsidR="00182341" w:rsidRPr="0029756E" w:rsidRDefault="00182341" w:rsidP="0029756E">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Termin związania ofertą</w:t>
      </w:r>
    </w:p>
    <w:p w14:paraId="0275F86C" w14:textId="096D3DE4" w:rsidR="00182341" w:rsidRPr="00AB3F5C" w:rsidRDefault="00182341" w:rsidP="00BF58AA">
      <w:pPr>
        <w:numPr>
          <w:ilvl w:val="0"/>
          <w:numId w:val="4"/>
        </w:numPr>
        <w:spacing w:after="160" w:line="360" w:lineRule="auto"/>
        <w:contextualSpacing/>
        <w:rPr>
          <w:rFonts w:ascii="Arial Narrow" w:hAnsi="Arial Narrow" w:cs="Arial"/>
          <w:lang w:eastAsia="ar-SA"/>
        </w:rPr>
      </w:pPr>
      <w:r w:rsidRPr="00AB3F5C">
        <w:rPr>
          <w:rFonts w:ascii="Arial Narrow" w:hAnsi="Arial Narrow" w:cs="Arial"/>
          <w:lang w:eastAsia="ar-SA"/>
        </w:rPr>
        <w:t xml:space="preserve">Wykonawca jest związany ofertą od dnia upływu terminu składania ofert do dnia </w:t>
      </w:r>
      <w:r w:rsidR="000D5F0E" w:rsidRPr="000D5F0E">
        <w:rPr>
          <w:rFonts w:ascii="Arial Narrow" w:hAnsi="Arial Narrow" w:cs="Arial"/>
          <w:lang w:eastAsia="ar-SA"/>
        </w:rPr>
        <w:t>21.12.</w:t>
      </w:r>
      <w:r w:rsidRPr="000D5F0E">
        <w:rPr>
          <w:rFonts w:ascii="Arial Narrow" w:hAnsi="Arial Narrow" w:cs="Arial"/>
          <w:lang w:eastAsia="ar-SA"/>
        </w:rPr>
        <w:t xml:space="preserve"> 2021 r</w:t>
      </w:r>
      <w:r w:rsidRPr="00AB3F5C">
        <w:rPr>
          <w:rFonts w:ascii="Arial Narrow" w:hAnsi="Arial Narrow" w:cs="Arial"/>
          <w:lang w:eastAsia="ar-SA"/>
        </w:rPr>
        <w:t>.</w:t>
      </w:r>
    </w:p>
    <w:p w14:paraId="02C7EE93" w14:textId="5C0384A4" w:rsidR="00182341" w:rsidRPr="00AB3F5C" w:rsidRDefault="00182341" w:rsidP="00BF58AA">
      <w:pPr>
        <w:numPr>
          <w:ilvl w:val="0"/>
          <w:numId w:val="4"/>
        </w:numPr>
        <w:spacing w:after="160" w:line="360" w:lineRule="auto"/>
        <w:contextualSpacing/>
        <w:rPr>
          <w:rFonts w:ascii="Arial Narrow" w:hAnsi="Arial Narrow" w:cs="Arial"/>
          <w:lang w:eastAsia="ar-SA"/>
        </w:rPr>
      </w:pPr>
      <w:r w:rsidRPr="00AB3F5C">
        <w:rPr>
          <w:rFonts w:ascii="Arial Narrow" w:hAnsi="Arial Narrow" w:cs="Arial"/>
          <w:lang w:eastAsia="ar-SA"/>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sidR="00D94BAF">
        <w:rPr>
          <w:rFonts w:ascii="Arial Narrow" w:hAnsi="Arial Narrow" w:cs="Arial"/>
          <w:lang w:eastAsia="ar-SA"/>
        </w:rPr>
        <w:t>6</w:t>
      </w:r>
      <w:r w:rsidR="00D94BAF" w:rsidRPr="00AB3F5C">
        <w:rPr>
          <w:rFonts w:ascii="Arial Narrow" w:hAnsi="Arial Narrow" w:cs="Arial"/>
          <w:lang w:eastAsia="ar-SA"/>
        </w:rPr>
        <w:t xml:space="preserve">0 </w:t>
      </w:r>
      <w:r w:rsidRPr="00AB3F5C">
        <w:rPr>
          <w:rFonts w:ascii="Arial Narrow" w:hAnsi="Arial Narrow" w:cs="Arial"/>
          <w:lang w:eastAsia="ar-SA"/>
        </w:rPr>
        <w:t>dni.</w:t>
      </w:r>
    </w:p>
    <w:p w14:paraId="4B183EBE" w14:textId="77777777" w:rsidR="00182341" w:rsidRPr="00AB3F5C" w:rsidRDefault="00182341" w:rsidP="00BF58AA">
      <w:pPr>
        <w:numPr>
          <w:ilvl w:val="0"/>
          <w:numId w:val="4"/>
        </w:numPr>
        <w:spacing w:after="160" w:line="360" w:lineRule="auto"/>
        <w:contextualSpacing/>
        <w:rPr>
          <w:rFonts w:ascii="Arial Narrow" w:hAnsi="Arial Narrow" w:cs="Arial"/>
          <w:lang w:eastAsia="ar-SA"/>
        </w:rPr>
      </w:pPr>
      <w:r w:rsidRPr="00AB3F5C">
        <w:rPr>
          <w:rFonts w:ascii="Arial Narrow" w:hAnsi="Arial Narrow" w:cs="Arial"/>
          <w:lang w:eastAsia="ar-SA"/>
        </w:rPr>
        <w:t>Przedłużenie terminu związania ofertą, o którym mowa w ust. 2, wymaga złożenia przez Wykonawcę pisemnego oświadczenia o wyrażeniu zgody na przedłużenie terminu związania ofertą.</w:t>
      </w:r>
    </w:p>
    <w:p w14:paraId="7C2BD87B" w14:textId="77777777" w:rsidR="00182341" w:rsidRPr="00AB3F5C" w:rsidRDefault="00182341" w:rsidP="00182341">
      <w:pPr>
        <w:spacing w:line="360" w:lineRule="auto"/>
        <w:ind w:left="1068"/>
        <w:contextualSpacing/>
        <w:rPr>
          <w:rFonts w:ascii="Arial Narrow" w:hAnsi="Arial Narrow" w:cs="Arial"/>
          <w:lang w:eastAsia="ar-SA"/>
        </w:rPr>
      </w:pPr>
    </w:p>
    <w:p w14:paraId="391CDA99" w14:textId="77777777" w:rsidR="00182341" w:rsidRPr="00AB3F5C" w:rsidRDefault="00182341" w:rsidP="00BF58AA">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Kryteria wyboru i sposób oceny ofert oraz udzielenie zamówienia</w:t>
      </w:r>
    </w:p>
    <w:p w14:paraId="22FAF96C" w14:textId="22E603A6" w:rsidR="00182341" w:rsidRPr="0029756E" w:rsidRDefault="00182341" w:rsidP="00BF58AA">
      <w:pPr>
        <w:pStyle w:val="Akapitzlist"/>
        <w:numPr>
          <w:ilvl w:val="0"/>
          <w:numId w:val="12"/>
        </w:numPr>
        <w:shd w:val="clear" w:color="auto" w:fill="FFFFFF"/>
        <w:overflowPunct w:val="0"/>
        <w:autoSpaceDE w:val="0"/>
        <w:spacing w:after="0" w:line="360" w:lineRule="auto"/>
        <w:textAlignment w:val="baseline"/>
        <w:rPr>
          <w:rFonts w:ascii="Arial Narrow" w:eastAsia="Calibri" w:hAnsi="Arial Narrow" w:cs="Arial"/>
          <w:bCs/>
          <w:u w:val="single"/>
        </w:rPr>
      </w:pPr>
      <w:r w:rsidRPr="00AB3F5C">
        <w:rPr>
          <w:rFonts w:ascii="Arial Narrow" w:eastAsia="Calibri" w:hAnsi="Arial Narrow" w:cs="Arial"/>
          <w:color w:val="000000"/>
        </w:rPr>
        <w:t>W celu wyboru najkorzystniejszej oferty Zamawiający będzie się kierował następującymi kryteriami oceny ofert i ich wagą:</w:t>
      </w:r>
      <w:r w:rsidRPr="00AB3F5C">
        <w:rPr>
          <w:rFonts w:ascii="Arial Narrow" w:eastAsia="Calibri" w:hAnsi="Arial Narrow" w:cs="Arial"/>
          <w:bCs/>
        </w:rPr>
        <w:t xml:space="preserve"> </w:t>
      </w:r>
    </w:p>
    <w:p w14:paraId="6D26C620" w14:textId="77777777" w:rsidR="0029756E" w:rsidRPr="00AB3F5C" w:rsidRDefault="0029756E" w:rsidP="0029756E">
      <w:pPr>
        <w:pStyle w:val="Akapitzlist"/>
        <w:shd w:val="clear" w:color="auto" w:fill="FFFFFF"/>
        <w:overflowPunct w:val="0"/>
        <w:autoSpaceDE w:val="0"/>
        <w:spacing w:after="0" w:line="360" w:lineRule="auto"/>
        <w:ind w:left="644"/>
        <w:textAlignment w:val="baseline"/>
        <w:rPr>
          <w:rFonts w:ascii="Arial Narrow" w:eastAsia="Calibri" w:hAnsi="Arial Narrow" w:cs="Arial"/>
          <w:bCs/>
          <w:u w:val="single"/>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875"/>
        <w:gridCol w:w="1348"/>
        <w:gridCol w:w="5128"/>
      </w:tblGrid>
      <w:tr w:rsidR="00182341" w:rsidRPr="00AB3F5C" w14:paraId="02482DFE" w14:textId="77777777" w:rsidTr="00C95FAF">
        <w:trPr>
          <w:jc w:val="center"/>
        </w:trPr>
        <w:tc>
          <w:tcPr>
            <w:tcW w:w="1587" w:type="dxa"/>
            <w:shd w:val="clear" w:color="auto" w:fill="D9D9D9"/>
            <w:vAlign w:val="center"/>
          </w:tcPr>
          <w:p w14:paraId="113F75E9"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lastRenderedPageBreak/>
              <w:t>Kryterium</w:t>
            </w:r>
          </w:p>
        </w:tc>
        <w:tc>
          <w:tcPr>
            <w:tcW w:w="875" w:type="dxa"/>
            <w:shd w:val="clear" w:color="auto" w:fill="D9D9D9"/>
            <w:vAlign w:val="center"/>
          </w:tcPr>
          <w:p w14:paraId="4A9B1EAC"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Waga [%]</w:t>
            </w:r>
          </w:p>
        </w:tc>
        <w:tc>
          <w:tcPr>
            <w:tcW w:w="1348" w:type="dxa"/>
            <w:shd w:val="clear" w:color="auto" w:fill="D9D9D9"/>
            <w:vAlign w:val="center"/>
          </w:tcPr>
          <w:p w14:paraId="3BF47AB6"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Maksymalna Liczba punktów</w:t>
            </w:r>
          </w:p>
        </w:tc>
        <w:tc>
          <w:tcPr>
            <w:tcW w:w="5128" w:type="dxa"/>
            <w:shd w:val="clear" w:color="auto" w:fill="D9D9D9"/>
            <w:vAlign w:val="center"/>
          </w:tcPr>
          <w:p w14:paraId="2D1463DF"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Sposób oceny wg wzoru</w:t>
            </w:r>
          </w:p>
        </w:tc>
      </w:tr>
      <w:tr w:rsidR="00182341" w:rsidRPr="00AB3F5C" w14:paraId="3F8ED468" w14:textId="77777777" w:rsidTr="00C95FAF">
        <w:trPr>
          <w:trHeight w:val="1027"/>
          <w:jc w:val="center"/>
        </w:trPr>
        <w:tc>
          <w:tcPr>
            <w:tcW w:w="1587" w:type="dxa"/>
            <w:vAlign w:val="center"/>
          </w:tcPr>
          <w:p w14:paraId="261923CB"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Łączna cena ofertowa brutto</w:t>
            </w:r>
          </w:p>
          <w:p w14:paraId="2D7EF745"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(C)</w:t>
            </w:r>
          </w:p>
        </w:tc>
        <w:tc>
          <w:tcPr>
            <w:tcW w:w="875" w:type="dxa"/>
            <w:vAlign w:val="center"/>
          </w:tcPr>
          <w:p w14:paraId="7AE0D859"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60%</w:t>
            </w:r>
          </w:p>
        </w:tc>
        <w:tc>
          <w:tcPr>
            <w:tcW w:w="1348" w:type="dxa"/>
            <w:vAlign w:val="center"/>
          </w:tcPr>
          <w:p w14:paraId="1ED8B6B6"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60</w:t>
            </w:r>
          </w:p>
        </w:tc>
        <w:tc>
          <w:tcPr>
            <w:tcW w:w="5128" w:type="dxa"/>
            <w:vAlign w:val="center"/>
          </w:tcPr>
          <w:p w14:paraId="7AE618A3" w14:textId="77777777" w:rsidR="00182341" w:rsidRPr="00AB3F5C" w:rsidRDefault="00182341" w:rsidP="00C95FAF">
            <w:pPr>
              <w:tabs>
                <w:tab w:val="num" w:pos="0"/>
              </w:tabs>
              <w:spacing w:line="360" w:lineRule="auto"/>
              <w:rPr>
                <w:rFonts w:ascii="Arial Narrow" w:eastAsia="MS Mincho" w:hAnsi="Arial Narrow"/>
              </w:rPr>
            </w:pPr>
            <w:r w:rsidRPr="00AB3F5C">
              <w:rPr>
                <w:rFonts w:ascii="Arial Narrow" w:eastAsia="MS Mincho" w:hAnsi="Arial Narrow"/>
              </w:rPr>
              <w:t xml:space="preserve">                             Cena najtańszej oferty</w:t>
            </w:r>
          </w:p>
          <w:p w14:paraId="684C3214" w14:textId="77777777" w:rsidR="00182341" w:rsidRPr="00AB3F5C" w:rsidRDefault="00182341" w:rsidP="00C95FAF">
            <w:pPr>
              <w:tabs>
                <w:tab w:val="num" w:pos="0"/>
              </w:tabs>
              <w:spacing w:line="360" w:lineRule="auto"/>
              <w:jc w:val="center"/>
              <w:rPr>
                <w:rFonts w:ascii="Arial Narrow" w:eastAsia="MS Mincho" w:hAnsi="Arial Narrow"/>
              </w:rPr>
            </w:pPr>
            <w:r w:rsidRPr="00AB3F5C">
              <w:rPr>
                <w:rFonts w:ascii="Arial Narrow" w:eastAsia="MS Mincho" w:hAnsi="Arial Narrow"/>
              </w:rPr>
              <w:t>C = -----------------------------------------  x 60pkt</w:t>
            </w:r>
          </w:p>
          <w:p w14:paraId="4E2A15B0" w14:textId="77777777" w:rsidR="00182341" w:rsidRPr="00AB3F5C" w:rsidRDefault="00182341" w:rsidP="00C95FAF">
            <w:pPr>
              <w:spacing w:line="360" w:lineRule="auto"/>
              <w:jc w:val="both"/>
              <w:rPr>
                <w:rFonts w:ascii="Arial Narrow" w:eastAsia="MS Mincho" w:hAnsi="Arial Narrow"/>
              </w:rPr>
            </w:pPr>
            <w:r w:rsidRPr="00AB3F5C">
              <w:rPr>
                <w:rFonts w:ascii="Arial Narrow" w:eastAsia="MS Mincho" w:hAnsi="Arial Narrow"/>
              </w:rPr>
              <w:t xml:space="preserve">                            Cena badanej oferty</w:t>
            </w:r>
          </w:p>
        </w:tc>
      </w:tr>
      <w:tr w:rsidR="001D5234" w:rsidRPr="00AB3F5C" w14:paraId="4D946C30" w14:textId="77777777" w:rsidTr="00C95FAF">
        <w:trPr>
          <w:cantSplit/>
          <w:trHeight w:val="1604"/>
          <w:jc w:val="center"/>
        </w:trPr>
        <w:tc>
          <w:tcPr>
            <w:tcW w:w="1587" w:type="dxa"/>
            <w:vAlign w:val="center"/>
          </w:tcPr>
          <w:p w14:paraId="262D50D0" w14:textId="77777777" w:rsidR="001D5234" w:rsidRPr="001D5234" w:rsidRDefault="001D5234" w:rsidP="001D5234">
            <w:pPr>
              <w:spacing w:after="40"/>
              <w:ind w:left="120"/>
              <w:jc w:val="center"/>
              <w:rPr>
                <w:rFonts w:ascii="Arial Narrow" w:hAnsi="Arial Narrow" w:cs="Calibri"/>
              </w:rPr>
            </w:pPr>
            <w:r w:rsidRPr="001D5234">
              <w:rPr>
                <w:rFonts w:ascii="Arial Narrow" w:hAnsi="Arial Narrow" w:cs="Calibri"/>
              </w:rPr>
              <w:t>Gwarancja</w:t>
            </w:r>
          </w:p>
          <w:p w14:paraId="657780F5" w14:textId="3381F52F" w:rsidR="001D5234" w:rsidRPr="001D5234" w:rsidRDefault="001D5234" w:rsidP="001D5234">
            <w:pPr>
              <w:spacing w:line="360" w:lineRule="auto"/>
              <w:jc w:val="center"/>
              <w:rPr>
                <w:rFonts w:ascii="Arial Narrow" w:eastAsia="Calibri" w:hAnsi="Arial Narrow"/>
              </w:rPr>
            </w:pPr>
            <w:r w:rsidRPr="001D5234">
              <w:rPr>
                <w:rFonts w:ascii="Arial Narrow" w:hAnsi="Arial Narrow" w:cs="Calibri"/>
              </w:rPr>
              <w:t>(G)</w:t>
            </w:r>
          </w:p>
        </w:tc>
        <w:tc>
          <w:tcPr>
            <w:tcW w:w="875" w:type="dxa"/>
            <w:vAlign w:val="center"/>
          </w:tcPr>
          <w:p w14:paraId="349B156A" w14:textId="1BA7D9B4" w:rsidR="001D5234" w:rsidRPr="001D5234" w:rsidRDefault="001D5234" w:rsidP="001D5234">
            <w:pPr>
              <w:tabs>
                <w:tab w:val="num" w:pos="0"/>
              </w:tabs>
              <w:spacing w:line="360" w:lineRule="auto"/>
              <w:jc w:val="center"/>
              <w:rPr>
                <w:rFonts w:ascii="Arial Narrow" w:eastAsia="Calibri" w:hAnsi="Arial Narrow"/>
              </w:rPr>
            </w:pPr>
            <w:r w:rsidRPr="001D5234">
              <w:rPr>
                <w:rFonts w:ascii="Arial Narrow" w:hAnsi="Arial Narrow" w:cs="Calibri"/>
              </w:rPr>
              <w:t>20%</w:t>
            </w:r>
          </w:p>
        </w:tc>
        <w:tc>
          <w:tcPr>
            <w:tcW w:w="1348" w:type="dxa"/>
            <w:vAlign w:val="center"/>
          </w:tcPr>
          <w:p w14:paraId="3C915841" w14:textId="115788C3" w:rsidR="001D5234" w:rsidRPr="001D5234" w:rsidRDefault="001D5234" w:rsidP="001D5234">
            <w:pPr>
              <w:tabs>
                <w:tab w:val="num" w:pos="0"/>
              </w:tabs>
              <w:spacing w:line="360" w:lineRule="auto"/>
              <w:jc w:val="center"/>
              <w:rPr>
                <w:rFonts w:ascii="Arial Narrow" w:eastAsia="Calibri" w:hAnsi="Arial Narrow"/>
              </w:rPr>
            </w:pPr>
            <w:r w:rsidRPr="001D5234">
              <w:rPr>
                <w:rFonts w:ascii="Arial Narrow" w:hAnsi="Arial Narrow" w:cs="Calibri"/>
              </w:rPr>
              <w:t>20</w:t>
            </w:r>
          </w:p>
        </w:tc>
        <w:tc>
          <w:tcPr>
            <w:tcW w:w="5128" w:type="dxa"/>
            <w:vAlign w:val="center"/>
          </w:tcPr>
          <w:p w14:paraId="6A5A781E" w14:textId="77777777" w:rsidR="001D5234" w:rsidRPr="001D5234" w:rsidRDefault="001D5234" w:rsidP="001D5234">
            <w:pPr>
              <w:tabs>
                <w:tab w:val="num" w:pos="0"/>
              </w:tabs>
              <w:spacing w:after="40"/>
              <w:jc w:val="center"/>
              <w:rPr>
                <w:rFonts w:ascii="Arial Narrow" w:eastAsia="MS Mincho" w:hAnsi="Arial Narrow" w:cs="Calibri"/>
                <w:b/>
              </w:rPr>
            </w:pPr>
          </w:p>
          <w:p w14:paraId="2BBF0798" w14:textId="113BF87C" w:rsidR="001D5234" w:rsidRPr="001D5234" w:rsidRDefault="001D5234" w:rsidP="001D5234">
            <w:pPr>
              <w:tabs>
                <w:tab w:val="num" w:pos="0"/>
              </w:tabs>
              <w:spacing w:after="40"/>
              <w:jc w:val="center"/>
              <w:rPr>
                <w:rFonts w:ascii="Arial Narrow" w:eastAsia="MS Mincho" w:hAnsi="Arial Narrow" w:cs="Calibri"/>
                <w:b/>
              </w:rPr>
            </w:pPr>
            <w:r w:rsidRPr="001D5234">
              <w:rPr>
                <w:rFonts w:ascii="Arial Narrow" w:eastAsia="MS Mincho" w:hAnsi="Arial Narrow" w:cs="Calibri"/>
                <w:b/>
              </w:rPr>
              <w:t xml:space="preserve">24 miesięcy </w:t>
            </w:r>
            <w:r>
              <w:rPr>
                <w:rFonts w:ascii="Arial Narrow" w:eastAsia="MS Mincho" w:hAnsi="Arial Narrow" w:cs="Calibri"/>
                <w:b/>
              </w:rPr>
              <w:t>-</w:t>
            </w:r>
            <w:r w:rsidRPr="001D5234">
              <w:rPr>
                <w:rFonts w:ascii="Arial Narrow" w:eastAsia="MS Mincho" w:hAnsi="Arial Narrow" w:cs="Calibri"/>
                <w:b/>
              </w:rPr>
              <w:t xml:space="preserve"> 0 pkt.</w:t>
            </w:r>
          </w:p>
          <w:p w14:paraId="0E7CBD92" w14:textId="5AE77D47" w:rsidR="001D5234" w:rsidRDefault="001D5234" w:rsidP="001D5234">
            <w:pPr>
              <w:tabs>
                <w:tab w:val="num" w:pos="0"/>
              </w:tabs>
              <w:spacing w:after="40"/>
              <w:jc w:val="center"/>
              <w:rPr>
                <w:rFonts w:ascii="Arial Narrow" w:eastAsia="MS Mincho" w:hAnsi="Arial Narrow" w:cs="Calibri"/>
                <w:b/>
              </w:rPr>
            </w:pPr>
            <w:r w:rsidRPr="001D5234">
              <w:rPr>
                <w:rFonts w:ascii="Arial Narrow" w:eastAsia="MS Mincho" w:hAnsi="Arial Narrow" w:cs="Calibri"/>
                <w:b/>
              </w:rPr>
              <w:t>36 miesięcy</w:t>
            </w:r>
            <w:r>
              <w:rPr>
                <w:rFonts w:ascii="Arial Narrow" w:eastAsia="MS Mincho" w:hAnsi="Arial Narrow" w:cs="Calibri"/>
                <w:b/>
              </w:rPr>
              <w:t xml:space="preserve"> - 10 pkt.</w:t>
            </w:r>
          </w:p>
          <w:p w14:paraId="5A930CE3" w14:textId="109410B9" w:rsidR="001D5234" w:rsidRPr="001D5234" w:rsidRDefault="001D5234" w:rsidP="001D5234">
            <w:pPr>
              <w:tabs>
                <w:tab w:val="num" w:pos="0"/>
              </w:tabs>
              <w:spacing w:after="40"/>
              <w:jc w:val="center"/>
              <w:rPr>
                <w:rFonts w:ascii="Arial Narrow" w:eastAsia="MS Mincho" w:hAnsi="Arial Narrow" w:cs="Calibri"/>
                <w:b/>
              </w:rPr>
            </w:pPr>
            <w:r>
              <w:rPr>
                <w:rFonts w:ascii="Arial Narrow" w:eastAsia="MS Mincho" w:hAnsi="Arial Narrow" w:cs="Calibri"/>
                <w:b/>
              </w:rPr>
              <w:t>48 miesięcy</w:t>
            </w:r>
            <w:r w:rsidRPr="001D5234">
              <w:rPr>
                <w:rFonts w:ascii="Arial Narrow" w:eastAsia="MS Mincho" w:hAnsi="Arial Narrow" w:cs="Calibri"/>
                <w:b/>
              </w:rPr>
              <w:t xml:space="preserve"> i więcej </w:t>
            </w:r>
            <w:r>
              <w:rPr>
                <w:rFonts w:ascii="Arial Narrow" w:eastAsia="MS Mincho" w:hAnsi="Arial Narrow" w:cs="Calibri"/>
                <w:b/>
              </w:rPr>
              <w:t>-</w:t>
            </w:r>
            <w:r w:rsidRPr="001D5234">
              <w:rPr>
                <w:rFonts w:ascii="Arial Narrow" w:eastAsia="MS Mincho" w:hAnsi="Arial Narrow" w:cs="Calibri"/>
                <w:b/>
              </w:rPr>
              <w:t xml:space="preserve"> 20 pkt.</w:t>
            </w:r>
          </w:p>
          <w:p w14:paraId="2EF379CD" w14:textId="6626676C" w:rsidR="001D5234" w:rsidRPr="001D5234" w:rsidRDefault="001D5234" w:rsidP="001D5234">
            <w:pPr>
              <w:tabs>
                <w:tab w:val="num" w:pos="0"/>
              </w:tabs>
              <w:spacing w:line="360" w:lineRule="auto"/>
              <w:jc w:val="center"/>
              <w:rPr>
                <w:rFonts w:ascii="Arial Narrow" w:eastAsia="MS Mincho" w:hAnsi="Arial Narrow"/>
                <w:b/>
              </w:rPr>
            </w:pPr>
          </w:p>
        </w:tc>
      </w:tr>
      <w:tr w:rsidR="001D5234" w:rsidRPr="00AB3F5C" w14:paraId="6D093051" w14:textId="77777777" w:rsidTr="00C95FAF">
        <w:trPr>
          <w:cantSplit/>
          <w:trHeight w:val="1604"/>
          <w:jc w:val="center"/>
        </w:trPr>
        <w:tc>
          <w:tcPr>
            <w:tcW w:w="1587" w:type="dxa"/>
            <w:vAlign w:val="center"/>
          </w:tcPr>
          <w:p w14:paraId="566242EB" w14:textId="77777777" w:rsidR="001D5234" w:rsidRPr="001D5234" w:rsidRDefault="001D5234" w:rsidP="001D5234">
            <w:pPr>
              <w:spacing w:after="40"/>
              <w:ind w:left="120"/>
              <w:jc w:val="center"/>
              <w:rPr>
                <w:rFonts w:ascii="Arial Narrow" w:hAnsi="Arial Narrow" w:cs="Calibri"/>
                <w:lang w:val="en-US"/>
              </w:rPr>
            </w:pPr>
            <w:proofErr w:type="spellStart"/>
            <w:r w:rsidRPr="001D5234">
              <w:rPr>
                <w:rFonts w:ascii="Arial Narrow" w:hAnsi="Arial Narrow" w:cs="Calibri"/>
                <w:lang w:val="en-US"/>
              </w:rPr>
              <w:t>Termin</w:t>
            </w:r>
            <w:proofErr w:type="spellEnd"/>
            <w:r w:rsidRPr="001D5234">
              <w:rPr>
                <w:rFonts w:ascii="Arial Narrow" w:hAnsi="Arial Narrow" w:cs="Calibri"/>
                <w:lang w:val="en-US"/>
              </w:rPr>
              <w:t xml:space="preserve"> </w:t>
            </w:r>
            <w:proofErr w:type="spellStart"/>
            <w:r w:rsidRPr="001D5234">
              <w:rPr>
                <w:rFonts w:ascii="Arial Narrow" w:hAnsi="Arial Narrow" w:cs="Calibri"/>
                <w:lang w:val="en-US"/>
              </w:rPr>
              <w:t>realizacji</w:t>
            </w:r>
            <w:proofErr w:type="spellEnd"/>
          </w:p>
          <w:p w14:paraId="5F2C56EA" w14:textId="12AE2523" w:rsidR="001D5234" w:rsidRPr="001D5234" w:rsidRDefault="001D5234" w:rsidP="001D5234">
            <w:pPr>
              <w:spacing w:line="360" w:lineRule="auto"/>
              <w:jc w:val="center"/>
              <w:rPr>
                <w:rFonts w:ascii="Arial Narrow" w:eastAsia="Calibri" w:hAnsi="Arial Narrow"/>
              </w:rPr>
            </w:pPr>
            <w:r w:rsidRPr="001D5234">
              <w:rPr>
                <w:rFonts w:ascii="Arial Narrow" w:hAnsi="Arial Narrow" w:cs="Calibri"/>
                <w:lang w:val="en-US"/>
              </w:rPr>
              <w:t>(T)</w:t>
            </w:r>
          </w:p>
        </w:tc>
        <w:tc>
          <w:tcPr>
            <w:tcW w:w="875" w:type="dxa"/>
            <w:vAlign w:val="center"/>
          </w:tcPr>
          <w:p w14:paraId="430F40AD" w14:textId="3DD37B8B" w:rsidR="001D5234" w:rsidRPr="001D5234" w:rsidRDefault="001D5234" w:rsidP="001D5234">
            <w:pPr>
              <w:tabs>
                <w:tab w:val="num" w:pos="0"/>
              </w:tabs>
              <w:spacing w:line="360" w:lineRule="auto"/>
              <w:jc w:val="center"/>
              <w:rPr>
                <w:rFonts w:ascii="Arial Narrow" w:eastAsia="Calibri" w:hAnsi="Arial Narrow"/>
              </w:rPr>
            </w:pPr>
            <w:r w:rsidRPr="001D5234">
              <w:rPr>
                <w:rFonts w:ascii="Arial Narrow" w:hAnsi="Arial Narrow" w:cs="Calibri"/>
              </w:rPr>
              <w:t>20%</w:t>
            </w:r>
          </w:p>
        </w:tc>
        <w:tc>
          <w:tcPr>
            <w:tcW w:w="1348" w:type="dxa"/>
            <w:vAlign w:val="center"/>
          </w:tcPr>
          <w:p w14:paraId="3B30F561" w14:textId="75375670" w:rsidR="001D5234" w:rsidRPr="001D5234" w:rsidRDefault="001D5234" w:rsidP="001D5234">
            <w:pPr>
              <w:tabs>
                <w:tab w:val="num" w:pos="0"/>
              </w:tabs>
              <w:spacing w:line="360" w:lineRule="auto"/>
              <w:jc w:val="center"/>
              <w:rPr>
                <w:rFonts w:ascii="Arial Narrow" w:eastAsia="Calibri" w:hAnsi="Arial Narrow"/>
              </w:rPr>
            </w:pPr>
            <w:r w:rsidRPr="001D5234">
              <w:rPr>
                <w:rFonts w:ascii="Arial Narrow" w:hAnsi="Arial Narrow" w:cs="Calibri"/>
              </w:rPr>
              <w:t>20</w:t>
            </w:r>
          </w:p>
        </w:tc>
        <w:tc>
          <w:tcPr>
            <w:tcW w:w="5128" w:type="dxa"/>
            <w:vAlign w:val="center"/>
          </w:tcPr>
          <w:p w14:paraId="66FC09CF" w14:textId="03D31341" w:rsidR="001D5234" w:rsidRPr="001D5234" w:rsidRDefault="001D5234" w:rsidP="001D5234">
            <w:pPr>
              <w:tabs>
                <w:tab w:val="num" w:pos="0"/>
              </w:tabs>
              <w:spacing w:after="40"/>
              <w:jc w:val="center"/>
              <w:rPr>
                <w:rFonts w:ascii="Arial Narrow" w:hAnsi="Arial Narrow" w:cs="Calibri"/>
                <w:b/>
              </w:rPr>
            </w:pPr>
            <w:r>
              <w:rPr>
                <w:rFonts w:ascii="Arial Narrow" w:hAnsi="Arial Narrow" w:cs="Calibri"/>
                <w:b/>
              </w:rPr>
              <w:t>50 dni</w:t>
            </w:r>
            <w:r w:rsidRPr="001D5234">
              <w:rPr>
                <w:rFonts w:ascii="Arial Narrow" w:hAnsi="Arial Narrow" w:cs="Calibri"/>
                <w:b/>
              </w:rPr>
              <w:t xml:space="preserve"> </w:t>
            </w:r>
            <w:r>
              <w:rPr>
                <w:rFonts w:ascii="Arial Narrow" w:hAnsi="Arial Narrow" w:cs="Calibri"/>
                <w:b/>
              </w:rPr>
              <w:t>-</w:t>
            </w:r>
            <w:r w:rsidRPr="001D5234">
              <w:rPr>
                <w:rFonts w:ascii="Arial Narrow" w:hAnsi="Arial Narrow" w:cs="Calibri"/>
                <w:b/>
              </w:rPr>
              <w:t xml:space="preserve"> 0 pkt.</w:t>
            </w:r>
          </w:p>
          <w:p w14:paraId="6E11459B" w14:textId="7A398281" w:rsidR="001D5234" w:rsidRPr="001D5234" w:rsidRDefault="001D5234" w:rsidP="001D5234">
            <w:pPr>
              <w:tabs>
                <w:tab w:val="num" w:pos="0"/>
              </w:tabs>
              <w:spacing w:after="40"/>
              <w:jc w:val="center"/>
              <w:rPr>
                <w:rFonts w:ascii="Arial Narrow" w:hAnsi="Arial Narrow" w:cs="Calibri"/>
                <w:b/>
              </w:rPr>
            </w:pPr>
            <w:r>
              <w:rPr>
                <w:rFonts w:ascii="Arial Narrow" w:hAnsi="Arial Narrow" w:cs="Calibri"/>
                <w:b/>
              </w:rPr>
              <w:t>40 dni -</w:t>
            </w:r>
            <w:r w:rsidRPr="001D5234">
              <w:rPr>
                <w:rFonts w:ascii="Arial Narrow" w:hAnsi="Arial Narrow" w:cs="Calibri"/>
                <w:b/>
              </w:rPr>
              <w:t xml:space="preserve"> 10 pkt.</w:t>
            </w:r>
          </w:p>
          <w:p w14:paraId="60425D7B" w14:textId="5DAB7D3E" w:rsidR="001D5234" w:rsidRPr="001D5234" w:rsidRDefault="001D5234" w:rsidP="001D5234">
            <w:pPr>
              <w:tabs>
                <w:tab w:val="num" w:pos="0"/>
              </w:tabs>
              <w:spacing w:line="360" w:lineRule="auto"/>
              <w:jc w:val="center"/>
              <w:rPr>
                <w:rFonts w:ascii="Arial Narrow" w:eastAsia="MS Mincho" w:hAnsi="Arial Narrow"/>
                <w:b/>
              </w:rPr>
            </w:pPr>
            <w:r>
              <w:rPr>
                <w:rFonts w:ascii="Arial Narrow" w:hAnsi="Arial Narrow" w:cs="Calibri"/>
                <w:b/>
              </w:rPr>
              <w:t>30 dni</w:t>
            </w:r>
            <w:r w:rsidRPr="001D5234">
              <w:rPr>
                <w:rFonts w:ascii="Arial Narrow" w:hAnsi="Arial Narrow" w:cs="Calibri"/>
                <w:b/>
              </w:rPr>
              <w:t xml:space="preserve"> </w:t>
            </w:r>
            <w:r>
              <w:rPr>
                <w:rFonts w:ascii="Arial Narrow" w:hAnsi="Arial Narrow" w:cs="Calibri"/>
                <w:b/>
              </w:rPr>
              <w:t>-</w:t>
            </w:r>
            <w:r w:rsidRPr="001D5234">
              <w:rPr>
                <w:rFonts w:ascii="Arial Narrow" w:hAnsi="Arial Narrow" w:cs="Calibri"/>
                <w:b/>
              </w:rPr>
              <w:t xml:space="preserve"> 20 pkt.</w:t>
            </w:r>
          </w:p>
        </w:tc>
      </w:tr>
      <w:tr w:rsidR="00182341" w:rsidRPr="00AB3F5C" w14:paraId="2B071DAE" w14:textId="77777777" w:rsidTr="00C95FAF">
        <w:trPr>
          <w:trHeight w:val="437"/>
          <w:jc w:val="center"/>
        </w:trPr>
        <w:tc>
          <w:tcPr>
            <w:tcW w:w="1587" w:type="dxa"/>
            <w:vAlign w:val="center"/>
          </w:tcPr>
          <w:p w14:paraId="5207488D"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RAZEM</w:t>
            </w:r>
          </w:p>
        </w:tc>
        <w:tc>
          <w:tcPr>
            <w:tcW w:w="875" w:type="dxa"/>
            <w:vAlign w:val="center"/>
          </w:tcPr>
          <w:p w14:paraId="7C771E43"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100%*</w:t>
            </w:r>
          </w:p>
        </w:tc>
        <w:tc>
          <w:tcPr>
            <w:tcW w:w="1348" w:type="dxa"/>
            <w:vAlign w:val="center"/>
          </w:tcPr>
          <w:p w14:paraId="00D0F6C4" w14:textId="77777777" w:rsidR="00182341" w:rsidRPr="00AB3F5C" w:rsidRDefault="00182341" w:rsidP="00C95FAF">
            <w:pPr>
              <w:tabs>
                <w:tab w:val="num" w:pos="0"/>
              </w:tabs>
              <w:spacing w:line="360" w:lineRule="auto"/>
              <w:jc w:val="center"/>
              <w:rPr>
                <w:rFonts w:ascii="Arial Narrow" w:eastAsia="Calibri" w:hAnsi="Arial Narrow"/>
              </w:rPr>
            </w:pPr>
            <w:r w:rsidRPr="00AB3F5C">
              <w:rPr>
                <w:rFonts w:ascii="Arial Narrow" w:eastAsia="Calibri" w:hAnsi="Arial Narrow"/>
              </w:rPr>
              <w:t>100</w:t>
            </w:r>
          </w:p>
        </w:tc>
        <w:tc>
          <w:tcPr>
            <w:tcW w:w="5128" w:type="dxa"/>
            <w:tcBorders>
              <w:bottom w:val="single" w:sz="4" w:space="0" w:color="auto"/>
              <w:right w:val="single" w:sz="4" w:space="0" w:color="auto"/>
            </w:tcBorders>
            <w:shd w:val="clear" w:color="auto" w:fill="D9D9D9"/>
            <w:vAlign w:val="center"/>
          </w:tcPr>
          <w:p w14:paraId="6B976B95" w14:textId="64FF8BF5" w:rsidR="00182341" w:rsidRPr="0000265F" w:rsidRDefault="00182341" w:rsidP="00C95FAF">
            <w:pPr>
              <w:tabs>
                <w:tab w:val="num" w:pos="0"/>
              </w:tabs>
              <w:spacing w:line="360" w:lineRule="auto"/>
              <w:jc w:val="center"/>
              <w:rPr>
                <w:rFonts w:ascii="Arial Narrow" w:eastAsia="Calibri" w:hAnsi="Arial Narrow"/>
              </w:rPr>
            </w:pPr>
            <w:r w:rsidRPr="0000265F">
              <w:rPr>
                <w:rFonts w:ascii="Arial Narrow" w:eastAsia="Calibri" w:hAnsi="Arial Narrow"/>
              </w:rPr>
              <w:softHyphen/>
            </w:r>
            <w:r w:rsidRPr="0000265F">
              <w:rPr>
                <w:rFonts w:ascii="Arial Narrow" w:eastAsia="Calibri" w:hAnsi="Arial Narrow"/>
              </w:rPr>
              <w:softHyphen/>
            </w:r>
            <w:r w:rsidRPr="0000265F">
              <w:rPr>
                <w:rFonts w:ascii="Arial Narrow" w:eastAsia="Calibri" w:hAnsi="Arial Narrow"/>
              </w:rPr>
              <w:softHyphen/>
            </w:r>
            <w:r w:rsidRPr="0000265F">
              <w:rPr>
                <w:rFonts w:ascii="Arial Narrow" w:eastAsia="Calibri" w:hAnsi="Arial Narrow"/>
              </w:rPr>
              <w:softHyphen/>
            </w:r>
            <w:r w:rsidRPr="0000265F">
              <w:rPr>
                <w:rFonts w:ascii="Arial Narrow" w:eastAsia="Calibri" w:hAnsi="Arial Narrow"/>
              </w:rPr>
              <w:softHyphen/>
            </w:r>
            <w:r w:rsidR="003F3B6C" w:rsidRPr="0000265F">
              <w:rPr>
                <w:rFonts w:ascii="Arial Narrow" w:hAnsi="Arial Narrow"/>
              </w:rPr>
              <w:softHyphen/>
            </w:r>
            <w:r w:rsidR="003F3B6C" w:rsidRPr="0000265F">
              <w:rPr>
                <w:rFonts w:ascii="Arial Narrow" w:hAnsi="Arial Narrow"/>
              </w:rPr>
              <w:softHyphen/>
            </w:r>
            <w:r w:rsidR="003F3B6C" w:rsidRPr="0000265F">
              <w:rPr>
                <w:rFonts w:ascii="Arial Narrow" w:hAnsi="Arial Narrow"/>
              </w:rPr>
              <w:softHyphen/>
            </w:r>
            <w:r w:rsidR="003F3B6C" w:rsidRPr="0000265F">
              <w:rPr>
                <w:rFonts w:ascii="Arial Narrow" w:hAnsi="Arial Narrow"/>
              </w:rPr>
              <w:softHyphen/>
            </w:r>
            <w:r w:rsidR="003F3B6C" w:rsidRPr="0000265F">
              <w:rPr>
                <w:rFonts w:ascii="Arial Narrow" w:hAnsi="Arial Narrow"/>
              </w:rPr>
              <w:softHyphen/>
            </w:r>
            <w:r w:rsidR="003F3B6C" w:rsidRPr="0000265F">
              <w:rPr>
                <w:rFonts w:ascii="Arial Narrow" w:hAnsi="Arial Narrow" w:cs="Segoe UI"/>
              </w:rPr>
              <w:t xml:space="preserve"> L = C+G+T</w:t>
            </w:r>
          </w:p>
        </w:tc>
      </w:tr>
    </w:tbl>
    <w:p w14:paraId="4B0A6677" w14:textId="77777777" w:rsidR="00182341" w:rsidRPr="00AB3F5C" w:rsidRDefault="00182341" w:rsidP="00182341">
      <w:pPr>
        <w:shd w:val="clear" w:color="auto" w:fill="FFFFFF"/>
        <w:overflowPunct w:val="0"/>
        <w:autoSpaceDE w:val="0"/>
        <w:spacing w:after="0" w:line="360" w:lineRule="auto"/>
        <w:textAlignment w:val="baseline"/>
        <w:rPr>
          <w:rFonts w:ascii="Arial Narrow" w:eastAsia="Calibri" w:hAnsi="Arial Narrow" w:cs="Arial"/>
          <w:bCs/>
        </w:rPr>
      </w:pPr>
    </w:p>
    <w:p w14:paraId="6909BD4B" w14:textId="77777777" w:rsidR="00182341" w:rsidRPr="001D5234" w:rsidRDefault="00182341" w:rsidP="00182341">
      <w:pPr>
        <w:shd w:val="clear" w:color="auto" w:fill="FFFFFF"/>
        <w:overflowPunct w:val="0"/>
        <w:autoSpaceDE w:val="0"/>
        <w:spacing w:after="0" w:line="360" w:lineRule="auto"/>
        <w:ind w:left="708"/>
        <w:textAlignment w:val="baseline"/>
        <w:rPr>
          <w:rFonts w:ascii="Arial Narrow" w:hAnsi="Arial Narrow" w:cs="Arial"/>
          <w:bCs/>
          <w:i/>
          <w:sz w:val="20"/>
          <w:szCs w:val="20"/>
        </w:rPr>
      </w:pPr>
      <w:r w:rsidRPr="001D5234">
        <w:rPr>
          <w:rFonts w:ascii="Arial Narrow" w:eastAsia="Calibri" w:hAnsi="Arial Narrow" w:cs="Arial"/>
          <w:bCs/>
          <w:i/>
          <w:sz w:val="20"/>
          <w:szCs w:val="20"/>
        </w:rPr>
        <w:t xml:space="preserve">*Oceniane będą oferty, które nie podlegają odrzuceniu. Przyjmuje się, że 1% wagi kryterium = 1 punkt. </w:t>
      </w:r>
      <w:r w:rsidRPr="001D5234">
        <w:rPr>
          <w:rFonts w:ascii="Arial Narrow" w:hAnsi="Arial Narrow" w:cs="Arial"/>
          <w:i/>
          <w:iCs/>
          <w:sz w:val="20"/>
          <w:szCs w:val="20"/>
        </w:rPr>
        <w:t>Punktacja będzie obliczona z</w:t>
      </w:r>
      <w:r w:rsidRPr="001D5234">
        <w:rPr>
          <w:rFonts w:ascii="Arial Narrow" w:hAnsi="Arial Narrow" w:cs="Arial"/>
          <w:bCs/>
          <w:i/>
          <w:sz w:val="20"/>
          <w:szCs w:val="20"/>
        </w:rPr>
        <w:t xml:space="preserve"> dokładnością do dwóch miejsc po przecinku, a zaokrąglenia dokonane zgodnie z przyjętymi zasadami matematyki.</w:t>
      </w:r>
    </w:p>
    <w:p w14:paraId="35AFCCD3" w14:textId="77777777" w:rsidR="00182341" w:rsidRPr="00AB3F5C" w:rsidRDefault="00182341" w:rsidP="00182341">
      <w:pPr>
        <w:shd w:val="clear" w:color="auto" w:fill="FFFFFF"/>
        <w:overflowPunct w:val="0"/>
        <w:autoSpaceDE w:val="0"/>
        <w:spacing w:after="0" w:line="360" w:lineRule="auto"/>
        <w:ind w:left="1056"/>
        <w:textAlignment w:val="baseline"/>
        <w:rPr>
          <w:rFonts w:ascii="Arial Narrow" w:eastAsia="Calibri" w:hAnsi="Arial Narrow" w:cs="Arial"/>
          <w:bCs/>
        </w:rPr>
      </w:pPr>
    </w:p>
    <w:p w14:paraId="345187AE" w14:textId="77777777" w:rsidR="00182341" w:rsidRPr="00AB3F5C" w:rsidRDefault="00182341" w:rsidP="00BF58AA">
      <w:pPr>
        <w:pStyle w:val="Akapitzlist"/>
        <w:numPr>
          <w:ilvl w:val="1"/>
          <w:numId w:val="12"/>
        </w:numPr>
        <w:shd w:val="clear" w:color="auto" w:fill="FFFFFF"/>
        <w:overflowPunct w:val="0"/>
        <w:autoSpaceDE w:val="0"/>
        <w:spacing w:after="160" w:line="360" w:lineRule="auto"/>
        <w:textAlignment w:val="baseline"/>
        <w:rPr>
          <w:rFonts w:ascii="Arial Narrow" w:eastAsia="Calibri" w:hAnsi="Arial Narrow" w:cs="Arial"/>
          <w:bCs/>
        </w:rPr>
      </w:pPr>
      <w:r w:rsidRPr="00AB3F5C">
        <w:rPr>
          <w:rFonts w:ascii="Arial Narrow" w:eastAsia="Calibri" w:hAnsi="Arial Narrow" w:cs="Arial"/>
          <w:bCs/>
        </w:rPr>
        <w:t>W kryterium „Cena”, ocenie podlega cena brutto oferty za realizację całego zamówienia określona przez Wykonawcę w Formularzu ofertowym</w:t>
      </w:r>
      <w:r w:rsidRPr="00AB3F5C">
        <w:rPr>
          <w:rFonts w:ascii="Arial Narrow" w:eastAsia="Calibri" w:hAnsi="Arial Narrow" w:cs="Arial"/>
          <w:bCs/>
          <w:i/>
        </w:rPr>
        <w:t xml:space="preserve">. </w:t>
      </w:r>
      <w:r w:rsidRPr="00AB3F5C">
        <w:rPr>
          <w:rFonts w:ascii="Arial Narrow" w:eastAsia="Calibri" w:hAnsi="Arial Narrow" w:cs="Arial"/>
          <w:bCs/>
        </w:rPr>
        <w:t xml:space="preserve">Oferta z najniższą ceną otrzyma 60 punktów. Pozostałe oferty otrzymają punkty obliczone wg następującego wzoru: </w:t>
      </w:r>
    </w:p>
    <w:tbl>
      <w:tblPr>
        <w:tblW w:w="0" w:type="auto"/>
        <w:tblInd w:w="683" w:type="dxa"/>
        <w:tblLayout w:type="fixed"/>
        <w:tblLook w:val="04A0" w:firstRow="1" w:lastRow="0" w:firstColumn="1" w:lastColumn="0" w:noHBand="0" w:noVBand="1"/>
      </w:tblPr>
      <w:tblGrid>
        <w:gridCol w:w="236"/>
        <w:gridCol w:w="236"/>
        <w:gridCol w:w="708"/>
        <w:gridCol w:w="284"/>
        <w:gridCol w:w="850"/>
      </w:tblGrid>
      <w:tr w:rsidR="00182341" w:rsidRPr="00AB3F5C" w14:paraId="670A8E23" w14:textId="77777777" w:rsidTr="00C95FAF">
        <w:tc>
          <w:tcPr>
            <w:tcW w:w="236" w:type="dxa"/>
            <w:vMerge w:val="restart"/>
            <w:shd w:val="clear" w:color="auto" w:fill="auto"/>
            <w:vAlign w:val="center"/>
          </w:tcPr>
          <w:p w14:paraId="36CEED90"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r w:rsidRPr="00AB3F5C">
              <w:rPr>
                <w:rFonts w:ascii="Arial Narrow" w:eastAsia="Calibri" w:hAnsi="Arial Narrow" w:cs="Arial"/>
                <w:bCs/>
              </w:rPr>
              <w:t>C</w:t>
            </w:r>
          </w:p>
        </w:tc>
        <w:tc>
          <w:tcPr>
            <w:tcW w:w="236" w:type="dxa"/>
            <w:vMerge w:val="restart"/>
            <w:shd w:val="clear" w:color="auto" w:fill="auto"/>
            <w:vAlign w:val="center"/>
          </w:tcPr>
          <w:p w14:paraId="3B7C6E80"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r w:rsidRPr="00AB3F5C">
              <w:rPr>
                <w:rFonts w:ascii="Arial Narrow" w:eastAsia="Calibri" w:hAnsi="Arial Narrow" w:cs="Arial"/>
                <w:bCs/>
              </w:rPr>
              <w:t>=</w:t>
            </w:r>
          </w:p>
        </w:tc>
        <w:tc>
          <w:tcPr>
            <w:tcW w:w="708" w:type="dxa"/>
            <w:tcBorders>
              <w:bottom w:val="single" w:sz="4" w:space="0" w:color="auto"/>
            </w:tcBorders>
            <w:shd w:val="clear" w:color="auto" w:fill="auto"/>
            <w:vAlign w:val="center"/>
          </w:tcPr>
          <w:p w14:paraId="2FA7FF64"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roofErr w:type="spellStart"/>
            <w:r w:rsidRPr="00AB3F5C">
              <w:rPr>
                <w:rFonts w:ascii="Arial Narrow" w:eastAsia="Calibri" w:hAnsi="Arial Narrow" w:cs="Arial"/>
                <w:bCs/>
              </w:rPr>
              <w:t>C</w:t>
            </w:r>
            <w:r w:rsidRPr="00AB3F5C">
              <w:rPr>
                <w:rFonts w:ascii="Arial Narrow" w:eastAsia="Calibri" w:hAnsi="Arial Narrow" w:cs="Arial"/>
                <w:bCs/>
                <w:vertAlign w:val="subscript"/>
              </w:rPr>
              <w:t>min</w:t>
            </w:r>
            <w:proofErr w:type="spellEnd"/>
          </w:p>
        </w:tc>
        <w:tc>
          <w:tcPr>
            <w:tcW w:w="284" w:type="dxa"/>
            <w:vMerge w:val="restart"/>
            <w:shd w:val="clear" w:color="auto" w:fill="auto"/>
            <w:vAlign w:val="center"/>
          </w:tcPr>
          <w:p w14:paraId="5AFD5F77"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r w:rsidRPr="00AB3F5C">
              <w:rPr>
                <w:rFonts w:ascii="Arial Narrow" w:eastAsia="Calibri" w:hAnsi="Arial Narrow" w:cs="Arial"/>
                <w:bCs/>
              </w:rPr>
              <w:t>x</w:t>
            </w:r>
          </w:p>
        </w:tc>
        <w:tc>
          <w:tcPr>
            <w:tcW w:w="850" w:type="dxa"/>
            <w:vMerge w:val="restart"/>
            <w:shd w:val="clear" w:color="auto" w:fill="auto"/>
            <w:vAlign w:val="center"/>
          </w:tcPr>
          <w:p w14:paraId="454444A7"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r w:rsidRPr="00AB3F5C">
              <w:rPr>
                <w:rFonts w:ascii="Arial Narrow" w:eastAsia="Calibri" w:hAnsi="Arial Narrow" w:cs="Arial"/>
                <w:bCs/>
              </w:rPr>
              <w:t>60 pkt</w:t>
            </w:r>
          </w:p>
        </w:tc>
      </w:tr>
      <w:tr w:rsidR="00182341" w:rsidRPr="00AB3F5C" w14:paraId="362B5BD0" w14:textId="77777777" w:rsidTr="00C95FAF">
        <w:trPr>
          <w:trHeight w:val="70"/>
        </w:trPr>
        <w:tc>
          <w:tcPr>
            <w:tcW w:w="236" w:type="dxa"/>
            <w:vMerge/>
            <w:shd w:val="clear" w:color="auto" w:fill="auto"/>
          </w:tcPr>
          <w:p w14:paraId="1AFBBBE5"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
        </w:tc>
        <w:tc>
          <w:tcPr>
            <w:tcW w:w="236" w:type="dxa"/>
            <w:vMerge/>
            <w:shd w:val="clear" w:color="auto" w:fill="auto"/>
          </w:tcPr>
          <w:p w14:paraId="4663F83D"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
        </w:tc>
        <w:tc>
          <w:tcPr>
            <w:tcW w:w="708" w:type="dxa"/>
            <w:tcBorders>
              <w:top w:val="single" w:sz="4" w:space="0" w:color="auto"/>
            </w:tcBorders>
            <w:shd w:val="clear" w:color="auto" w:fill="auto"/>
            <w:vAlign w:val="center"/>
          </w:tcPr>
          <w:p w14:paraId="043710E8"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roofErr w:type="spellStart"/>
            <w:r w:rsidRPr="00AB3F5C">
              <w:rPr>
                <w:rFonts w:ascii="Arial Narrow" w:eastAsia="Calibri" w:hAnsi="Arial Narrow" w:cs="Arial"/>
                <w:bCs/>
              </w:rPr>
              <w:t>C</w:t>
            </w:r>
            <w:r w:rsidRPr="00AB3F5C">
              <w:rPr>
                <w:rFonts w:ascii="Arial Narrow" w:eastAsia="Calibri" w:hAnsi="Arial Narrow" w:cs="Arial"/>
                <w:bCs/>
                <w:vertAlign w:val="subscript"/>
              </w:rPr>
              <w:t>b</w:t>
            </w:r>
            <w:proofErr w:type="spellEnd"/>
          </w:p>
        </w:tc>
        <w:tc>
          <w:tcPr>
            <w:tcW w:w="284" w:type="dxa"/>
            <w:vMerge/>
            <w:shd w:val="clear" w:color="auto" w:fill="auto"/>
          </w:tcPr>
          <w:p w14:paraId="4F905877"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
        </w:tc>
        <w:tc>
          <w:tcPr>
            <w:tcW w:w="850" w:type="dxa"/>
            <w:vMerge/>
            <w:shd w:val="clear" w:color="auto" w:fill="auto"/>
          </w:tcPr>
          <w:p w14:paraId="6F9EB24E" w14:textId="77777777" w:rsidR="00182341" w:rsidRPr="00AB3F5C" w:rsidRDefault="00182341" w:rsidP="00C95FAF">
            <w:pPr>
              <w:shd w:val="clear" w:color="auto" w:fill="FFFFFF"/>
              <w:overflowPunct w:val="0"/>
              <w:autoSpaceDE w:val="0"/>
              <w:spacing w:line="360" w:lineRule="auto"/>
              <w:textAlignment w:val="baseline"/>
              <w:rPr>
                <w:rFonts w:ascii="Arial Narrow" w:eastAsia="Calibri" w:hAnsi="Arial Narrow" w:cs="Arial"/>
                <w:bCs/>
              </w:rPr>
            </w:pPr>
          </w:p>
        </w:tc>
      </w:tr>
    </w:tbl>
    <w:p w14:paraId="386E0F9B" w14:textId="77777777" w:rsidR="00182341" w:rsidRPr="00AB3F5C" w:rsidRDefault="00182341" w:rsidP="00182341">
      <w:pPr>
        <w:shd w:val="clear" w:color="auto" w:fill="FFFFFF"/>
        <w:overflowPunct w:val="0"/>
        <w:autoSpaceDE w:val="0"/>
        <w:spacing w:after="0" w:line="360" w:lineRule="auto"/>
        <w:ind w:left="709"/>
        <w:textAlignment w:val="baseline"/>
        <w:rPr>
          <w:rFonts w:ascii="Arial Narrow" w:eastAsia="Calibri" w:hAnsi="Arial Narrow" w:cs="Arial"/>
          <w:bCs/>
        </w:rPr>
      </w:pPr>
      <w:r w:rsidRPr="00AB3F5C">
        <w:rPr>
          <w:rFonts w:ascii="Arial Narrow" w:eastAsia="Calibri" w:hAnsi="Arial Narrow" w:cs="Arial"/>
          <w:bCs/>
        </w:rPr>
        <w:t>C – liczba punktów badanej oferty uzyskana w kryterium „Cena”;</w:t>
      </w:r>
    </w:p>
    <w:p w14:paraId="71598D5D" w14:textId="77777777" w:rsidR="00182341" w:rsidRPr="00AB3F5C" w:rsidRDefault="00182341" w:rsidP="00182341">
      <w:pPr>
        <w:shd w:val="clear" w:color="auto" w:fill="FFFFFF"/>
        <w:overflowPunct w:val="0"/>
        <w:autoSpaceDE w:val="0"/>
        <w:spacing w:after="0" w:line="360" w:lineRule="auto"/>
        <w:ind w:left="709"/>
        <w:textAlignment w:val="baseline"/>
        <w:rPr>
          <w:rFonts w:ascii="Arial Narrow" w:eastAsia="Calibri" w:hAnsi="Arial Narrow" w:cs="Arial"/>
          <w:bCs/>
        </w:rPr>
      </w:pPr>
      <w:proofErr w:type="spellStart"/>
      <w:r w:rsidRPr="00AB3F5C">
        <w:rPr>
          <w:rFonts w:ascii="Arial Narrow" w:eastAsia="Calibri" w:hAnsi="Arial Narrow" w:cs="Arial"/>
          <w:bCs/>
        </w:rPr>
        <w:t>C</w:t>
      </w:r>
      <w:r w:rsidRPr="00AB3F5C">
        <w:rPr>
          <w:rFonts w:ascii="Arial Narrow" w:eastAsia="Calibri" w:hAnsi="Arial Narrow" w:cs="Arial"/>
          <w:bCs/>
          <w:vertAlign w:val="subscript"/>
        </w:rPr>
        <w:t>min</w:t>
      </w:r>
      <w:proofErr w:type="spellEnd"/>
      <w:r w:rsidRPr="00AB3F5C">
        <w:rPr>
          <w:rFonts w:ascii="Arial Narrow" w:eastAsia="Calibri" w:hAnsi="Arial Narrow" w:cs="Arial"/>
          <w:bCs/>
        </w:rPr>
        <w:t xml:space="preserve"> - najniższa cena oferty spośród ważnych ofert niepodlegających odrzuceniu;</w:t>
      </w:r>
    </w:p>
    <w:p w14:paraId="139123BF" w14:textId="77777777" w:rsidR="00182341" w:rsidRPr="00AB3F5C" w:rsidRDefault="00182341" w:rsidP="00182341">
      <w:pPr>
        <w:shd w:val="clear" w:color="auto" w:fill="FFFFFF"/>
        <w:overflowPunct w:val="0"/>
        <w:autoSpaceDE w:val="0"/>
        <w:spacing w:after="0" w:line="360" w:lineRule="auto"/>
        <w:ind w:left="709"/>
        <w:textAlignment w:val="baseline"/>
        <w:rPr>
          <w:rFonts w:ascii="Arial Narrow" w:eastAsia="Calibri" w:hAnsi="Arial Narrow" w:cs="Arial"/>
          <w:bCs/>
        </w:rPr>
      </w:pPr>
      <w:proofErr w:type="spellStart"/>
      <w:r w:rsidRPr="00AB3F5C">
        <w:rPr>
          <w:rFonts w:ascii="Arial Narrow" w:eastAsia="Calibri" w:hAnsi="Arial Narrow" w:cs="Arial"/>
          <w:bCs/>
        </w:rPr>
        <w:t>C</w:t>
      </w:r>
      <w:r w:rsidRPr="00AB3F5C">
        <w:rPr>
          <w:rFonts w:ascii="Arial Narrow" w:eastAsia="Calibri" w:hAnsi="Arial Narrow" w:cs="Arial"/>
          <w:bCs/>
          <w:vertAlign w:val="subscript"/>
        </w:rPr>
        <w:t>b</w:t>
      </w:r>
      <w:proofErr w:type="spellEnd"/>
      <w:r w:rsidRPr="00AB3F5C">
        <w:rPr>
          <w:rFonts w:ascii="Arial Narrow" w:eastAsia="Calibri" w:hAnsi="Arial Narrow" w:cs="Arial"/>
          <w:bCs/>
        </w:rPr>
        <w:t xml:space="preserve"> - cena oferty badanej</w:t>
      </w:r>
    </w:p>
    <w:p w14:paraId="42150CB6" w14:textId="77777777" w:rsidR="00182341" w:rsidRPr="00AB3F5C" w:rsidRDefault="00182341" w:rsidP="00182341">
      <w:pPr>
        <w:shd w:val="clear" w:color="auto" w:fill="FFFFFF"/>
        <w:overflowPunct w:val="0"/>
        <w:autoSpaceDE w:val="0"/>
        <w:spacing w:after="0" w:line="360" w:lineRule="auto"/>
        <w:ind w:left="709"/>
        <w:textAlignment w:val="baseline"/>
        <w:rPr>
          <w:rFonts w:ascii="Arial Narrow" w:eastAsia="Calibri" w:hAnsi="Arial Narrow" w:cs="Arial"/>
          <w:bCs/>
        </w:rPr>
      </w:pPr>
    </w:p>
    <w:p w14:paraId="3C95700B" w14:textId="77777777" w:rsidR="00182341" w:rsidRPr="00AB3F5C" w:rsidRDefault="00182341" w:rsidP="00BF58AA">
      <w:pPr>
        <w:pStyle w:val="Akapitzlist"/>
        <w:numPr>
          <w:ilvl w:val="1"/>
          <w:numId w:val="12"/>
        </w:numPr>
        <w:spacing w:after="0" w:line="360" w:lineRule="auto"/>
        <w:jc w:val="both"/>
        <w:rPr>
          <w:rFonts w:ascii="Arial Narrow" w:eastAsia="Calibri" w:hAnsi="Arial Narrow" w:cs="Segoe UI"/>
        </w:rPr>
      </w:pPr>
      <w:r w:rsidRPr="00AB3F5C">
        <w:rPr>
          <w:rFonts w:ascii="Arial Narrow" w:eastAsia="Calibri" w:hAnsi="Arial Narrow" w:cs="Segoe UI"/>
        </w:rPr>
        <w:t>Całkowita liczba punktów, jaką otrzyma dana oferta, zostanie obliczona wg poniższego wzoru:</w:t>
      </w:r>
    </w:p>
    <w:p w14:paraId="0A898BBA" w14:textId="59C2024F" w:rsidR="003F3B6C" w:rsidRPr="0000265F" w:rsidRDefault="003F3B6C" w:rsidP="003F3B6C">
      <w:pPr>
        <w:spacing w:after="40"/>
        <w:ind w:left="425"/>
        <w:jc w:val="center"/>
        <w:rPr>
          <w:rFonts w:ascii="Arial Narrow" w:hAnsi="Arial Narrow" w:cs="Segoe UI"/>
        </w:rPr>
      </w:pPr>
      <w:r w:rsidRPr="00560D8E">
        <w:rPr>
          <w:rFonts w:ascii="Calibri" w:hAnsi="Calibri"/>
        </w:rPr>
        <w:softHyphen/>
      </w:r>
      <w:r w:rsidRPr="00560D8E">
        <w:rPr>
          <w:rFonts w:ascii="Calibri" w:hAnsi="Calibri"/>
        </w:rPr>
        <w:softHyphen/>
      </w:r>
      <w:r w:rsidRPr="00560D8E">
        <w:rPr>
          <w:rFonts w:ascii="Calibri" w:hAnsi="Calibri"/>
        </w:rPr>
        <w:softHyphen/>
      </w:r>
      <w:r w:rsidRPr="00560D8E">
        <w:rPr>
          <w:rFonts w:ascii="Calibri" w:hAnsi="Calibri"/>
        </w:rPr>
        <w:softHyphen/>
      </w:r>
      <w:r w:rsidRPr="00560D8E">
        <w:rPr>
          <w:rFonts w:ascii="Calibri" w:hAnsi="Calibri"/>
        </w:rPr>
        <w:softHyphen/>
      </w:r>
      <w:r w:rsidRPr="00560D8E">
        <w:rPr>
          <w:rFonts w:ascii="Calibri" w:hAnsi="Calibri" w:cs="Segoe UI"/>
        </w:rPr>
        <w:t xml:space="preserve"> </w:t>
      </w:r>
      <w:r w:rsidRPr="0000265F">
        <w:rPr>
          <w:rFonts w:ascii="Arial Narrow" w:hAnsi="Arial Narrow" w:cs="Segoe UI"/>
        </w:rPr>
        <w:t>L = C+G+T</w:t>
      </w:r>
    </w:p>
    <w:p w14:paraId="26BCB978" w14:textId="15FC4902" w:rsidR="003F3B6C" w:rsidRPr="003F3B6C" w:rsidRDefault="003F3B6C" w:rsidP="003F3B6C">
      <w:pPr>
        <w:spacing w:after="40"/>
        <w:ind w:left="425"/>
        <w:rPr>
          <w:rFonts w:ascii="Arial Narrow" w:hAnsi="Arial Narrow" w:cs="Segoe UI"/>
        </w:rPr>
      </w:pPr>
      <w:r w:rsidRPr="003F3B6C">
        <w:rPr>
          <w:rFonts w:ascii="Arial Narrow" w:hAnsi="Arial Narrow" w:cs="Segoe UI"/>
        </w:rPr>
        <w:t>L – całkowita liczba punktów,</w:t>
      </w:r>
    </w:p>
    <w:p w14:paraId="3123E4F8" w14:textId="77777777" w:rsidR="003F3B6C" w:rsidRPr="003F3B6C" w:rsidRDefault="003F3B6C" w:rsidP="003F3B6C">
      <w:pPr>
        <w:spacing w:after="40"/>
        <w:ind w:left="1133" w:firstLine="283"/>
        <w:rPr>
          <w:rFonts w:ascii="Arial Narrow" w:hAnsi="Arial Narrow" w:cs="Segoe UI"/>
        </w:rPr>
      </w:pPr>
      <w:r w:rsidRPr="003F3B6C">
        <w:rPr>
          <w:rFonts w:ascii="Arial Narrow" w:hAnsi="Arial Narrow" w:cs="Segoe UI"/>
        </w:rPr>
        <w:t>C – punkty uzyskane w kryterium „Cena oferty brutto”,</w:t>
      </w:r>
    </w:p>
    <w:p w14:paraId="4913D6A9" w14:textId="77777777" w:rsidR="003F3B6C" w:rsidRPr="003F3B6C" w:rsidRDefault="003F3B6C" w:rsidP="003F3B6C">
      <w:pPr>
        <w:spacing w:after="40"/>
        <w:ind w:left="828" w:firstLine="588"/>
        <w:rPr>
          <w:rFonts w:ascii="Arial Narrow" w:hAnsi="Arial Narrow" w:cs="Calibri"/>
        </w:rPr>
      </w:pPr>
      <w:r w:rsidRPr="003F3B6C">
        <w:rPr>
          <w:rFonts w:ascii="Arial Narrow" w:hAnsi="Arial Narrow" w:cs="Segoe UI"/>
        </w:rPr>
        <w:t>G – punkty uzyskane w kryterium „</w:t>
      </w:r>
      <w:r w:rsidRPr="003F3B6C">
        <w:rPr>
          <w:rFonts w:ascii="Arial Narrow" w:hAnsi="Arial Narrow" w:cs="Calibri"/>
        </w:rPr>
        <w:t>Gwarancja</w:t>
      </w:r>
      <w:r w:rsidRPr="003F3B6C">
        <w:rPr>
          <w:rFonts w:ascii="Arial Narrow" w:hAnsi="Arial Narrow" w:cs="Segoe UI"/>
        </w:rPr>
        <w:t>”</w:t>
      </w:r>
    </w:p>
    <w:p w14:paraId="191EDFB3" w14:textId="77777777" w:rsidR="003F3B6C" w:rsidRPr="003F3B6C" w:rsidRDefault="003F3B6C" w:rsidP="003F3B6C">
      <w:pPr>
        <w:spacing w:after="40"/>
        <w:ind w:left="1133" w:firstLine="283"/>
        <w:rPr>
          <w:rFonts w:ascii="Arial Narrow" w:hAnsi="Arial Narrow" w:cs="Segoe UI"/>
        </w:rPr>
      </w:pPr>
      <w:r w:rsidRPr="003F3B6C">
        <w:rPr>
          <w:rFonts w:ascii="Arial Narrow" w:hAnsi="Arial Narrow" w:cs="Segoe UI"/>
        </w:rPr>
        <w:t>T – punkty uzyskana w kryterium „Termin realizacji”</w:t>
      </w:r>
    </w:p>
    <w:p w14:paraId="3B88DA9D" w14:textId="77777777" w:rsidR="00182341" w:rsidRPr="00AB3F5C" w:rsidRDefault="00182341" w:rsidP="00182341">
      <w:pPr>
        <w:shd w:val="clear" w:color="auto" w:fill="FFFFFF"/>
        <w:overflowPunct w:val="0"/>
        <w:autoSpaceDE w:val="0"/>
        <w:spacing w:after="0" w:line="360" w:lineRule="auto"/>
        <w:ind w:left="709"/>
        <w:textAlignment w:val="baseline"/>
        <w:rPr>
          <w:rFonts w:ascii="Arial Narrow" w:eastAsia="Calibri" w:hAnsi="Arial Narrow" w:cs="Arial"/>
          <w:bCs/>
        </w:rPr>
      </w:pPr>
    </w:p>
    <w:p w14:paraId="4A1EB7A7" w14:textId="77777777" w:rsidR="00182341" w:rsidRPr="00AB3F5C" w:rsidRDefault="00182341" w:rsidP="00BF58AA">
      <w:pPr>
        <w:pStyle w:val="Akapitzlist"/>
        <w:numPr>
          <w:ilvl w:val="0"/>
          <w:numId w:val="12"/>
        </w:numPr>
        <w:pBdr>
          <w:top w:val="nil"/>
          <w:left w:val="nil"/>
          <w:bottom w:val="nil"/>
          <w:right w:val="nil"/>
          <w:between w:val="nil"/>
        </w:pBdr>
        <w:spacing w:after="160" w:line="360" w:lineRule="auto"/>
        <w:rPr>
          <w:rFonts w:ascii="Arial Narrow" w:eastAsia="Calibri" w:hAnsi="Arial Narrow" w:cs="Arial"/>
          <w:color w:val="000000"/>
        </w:rPr>
      </w:pPr>
      <w:r w:rsidRPr="00AB3F5C">
        <w:rPr>
          <w:rFonts w:ascii="Arial Narrow" w:eastAsia="Calibri" w:hAnsi="Arial Narrow" w:cs="Arial"/>
          <w:color w:val="000000"/>
        </w:rPr>
        <w:t>W celu wyboru najkorzystniejszej oferty Zamawiający zsumuje punkty uzyskane przez poszczególne oferty we wszystkich kryteriach oceny ofert. Jako najkorzystniejszą Zamawiający wybierze ofertę, która uzyska łącznie najwyższą liczbę punktów.</w:t>
      </w:r>
    </w:p>
    <w:p w14:paraId="177853B8" w14:textId="77777777" w:rsidR="00182341" w:rsidRPr="00AB3F5C" w:rsidRDefault="00182341" w:rsidP="00BF58AA">
      <w:pPr>
        <w:pStyle w:val="Akapitzlist"/>
        <w:numPr>
          <w:ilvl w:val="0"/>
          <w:numId w:val="12"/>
        </w:numPr>
        <w:pBdr>
          <w:top w:val="nil"/>
          <w:left w:val="nil"/>
          <w:bottom w:val="nil"/>
          <w:right w:val="nil"/>
          <w:between w:val="nil"/>
        </w:pBdr>
        <w:spacing w:after="160" w:line="360" w:lineRule="auto"/>
        <w:rPr>
          <w:rFonts w:ascii="Arial Narrow" w:eastAsia="Calibri" w:hAnsi="Arial Narrow" w:cs="Arial"/>
        </w:rPr>
      </w:pPr>
      <w:r w:rsidRPr="00AB3F5C">
        <w:rPr>
          <w:rFonts w:ascii="Arial Narrow" w:eastAsia="Times New Roman" w:hAnsi="Arial Narrow" w:cs="Arial"/>
          <w:lang w:eastAsia="pl-PL"/>
        </w:rPr>
        <w:t>Jeżeli nie będzie można wybrać najkorzystniejszej oferty z uwagi na to, że dwie lub więcej ofert będzie przedstawiać taki sam bilans ceny lub kosztu i innych kryteriów oceny ofert, Zamawiający wybierze spośród tych ofert ofertę, która otrzymała najwyższą ocenę w kryterium o najwyższej wadze.</w:t>
      </w:r>
    </w:p>
    <w:p w14:paraId="7E306958" w14:textId="77777777" w:rsidR="00182341" w:rsidRPr="00AB3F5C" w:rsidRDefault="00182341" w:rsidP="00BF58AA">
      <w:pPr>
        <w:pStyle w:val="Akapitzlist"/>
        <w:numPr>
          <w:ilvl w:val="0"/>
          <w:numId w:val="12"/>
        </w:numPr>
        <w:pBdr>
          <w:top w:val="nil"/>
          <w:left w:val="nil"/>
          <w:bottom w:val="nil"/>
          <w:right w:val="nil"/>
          <w:between w:val="nil"/>
        </w:pBdr>
        <w:spacing w:after="160" w:line="360" w:lineRule="auto"/>
        <w:rPr>
          <w:rFonts w:ascii="Arial Narrow" w:eastAsia="Calibri" w:hAnsi="Arial Narrow" w:cs="Arial"/>
        </w:rPr>
      </w:pPr>
      <w:r w:rsidRPr="00AB3F5C">
        <w:rPr>
          <w:rFonts w:ascii="Arial Narrow" w:eastAsia="Times New Roman" w:hAnsi="Arial Narrow" w:cs="Arial"/>
          <w:lang w:eastAsia="pl-PL"/>
        </w:rPr>
        <w:t>Jeżeli oferty otrzymały taką samą ocenę w kryterium o najwyższej wadze, Zamawiający wybierze ofertę z najniższą ceną lub najniższym kosztem.</w:t>
      </w:r>
    </w:p>
    <w:p w14:paraId="22465B51" w14:textId="77777777" w:rsidR="00182341" w:rsidRPr="00AB3F5C" w:rsidRDefault="00182341" w:rsidP="00BF58AA">
      <w:pPr>
        <w:pStyle w:val="Akapitzlist"/>
        <w:numPr>
          <w:ilvl w:val="0"/>
          <w:numId w:val="12"/>
        </w:numPr>
        <w:pBdr>
          <w:top w:val="nil"/>
          <w:left w:val="nil"/>
          <w:bottom w:val="nil"/>
          <w:right w:val="nil"/>
          <w:between w:val="nil"/>
        </w:pBdr>
        <w:spacing w:after="160" w:line="360" w:lineRule="auto"/>
        <w:rPr>
          <w:rFonts w:ascii="Arial Narrow" w:eastAsia="Calibri" w:hAnsi="Arial Narrow" w:cs="Arial"/>
        </w:rPr>
      </w:pPr>
      <w:r w:rsidRPr="00AB3F5C">
        <w:rPr>
          <w:rFonts w:ascii="Arial Narrow" w:eastAsia="Times New Roman" w:hAnsi="Arial Narrow" w:cs="Arial"/>
          <w:lang w:eastAsia="pl-PL"/>
        </w:rPr>
        <w:t>Jeżeli nie będzie można dokonać wyboru oferty w sposób, o którym mowa w pkt 4, Zamawiający wezwie Wykonawców, którzy złożyli te oferty, do złożenia w terminie określonym przez Zamawiającego ofert dodatkowych zawierających nową cenę lub koszt.</w:t>
      </w:r>
    </w:p>
    <w:p w14:paraId="6653B353" w14:textId="77777777" w:rsidR="00182341" w:rsidRPr="00AB3F5C" w:rsidRDefault="00182341" w:rsidP="00BF58AA">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Informacje o formalnościach jakich należy dopełnić po wyborze oferty w celu zawarcia umowy</w:t>
      </w:r>
    </w:p>
    <w:p w14:paraId="34135FFB" w14:textId="77777777" w:rsidR="00182341" w:rsidRPr="00AB3F5C" w:rsidRDefault="00182341" w:rsidP="00BF58AA">
      <w:pPr>
        <w:pStyle w:val="Akapitzlist1"/>
        <w:numPr>
          <w:ilvl w:val="0"/>
          <w:numId w:val="13"/>
        </w:numPr>
        <w:spacing w:before="120" w:line="360" w:lineRule="auto"/>
        <w:rPr>
          <w:rFonts w:ascii="Arial Narrow" w:hAnsi="Arial Narrow" w:cs="Arial"/>
        </w:rPr>
      </w:pPr>
      <w:r w:rsidRPr="00AB3F5C">
        <w:rPr>
          <w:rFonts w:ascii="Arial Narrow" w:hAnsi="Arial Narrow" w:cs="Arial"/>
        </w:rPr>
        <w:t>Przed zawarciem umowy Wykonawca będzie zobowiązany:</w:t>
      </w:r>
    </w:p>
    <w:p w14:paraId="6655E677" w14:textId="45585AFC" w:rsidR="00182341" w:rsidRPr="00AB3F5C" w:rsidRDefault="00182341" w:rsidP="00BF58AA">
      <w:pPr>
        <w:pStyle w:val="Akapitzlist1"/>
        <w:numPr>
          <w:ilvl w:val="1"/>
          <w:numId w:val="13"/>
        </w:numPr>
        <w:spacing w:before="120" w:line="360" w:lineRule="auto"/>
        <w:rPr>
          <w:rFonts w:ascii="Arial Narrow" w:hAnsi="Arial Narrow" w:cs="Arial"/>
        </w:rPr>
      </w:pPr>
      <w:r w:rsidRPr="00AB3F5C">
        <w:rPr>
          <w:rFonts w:ascii="Arial Narrow" w:hAnsi="Arial Narrow" w:cs="Arial"/>
        </w:rPr>
        <w:t xml:space="preserve">podać Zamawiającemu dane niezbędne do sporządzenia umowy, w tym kwoty netto oraz kwoty podatku VAT, jeżeli będą wymagane. Kwoty podanego wynagrodzenia muszą odpowiadać kwotom podanym w ofercie lub wynikać z ewentualnych poprawek, o których mowa w art. 223 ust. 2 ustawy </w:t>
      </w:r>
      <w:proofErr w:type="spellStart"/>
      <w:r w:rsidR="00D94BAF">
        <w:rPr>
          <w:rFonts w:ascii="Arial Narrow" w:hAnsi="Arial Narrow" w:cs="Arial"/>
        </w:rPr>
        <w:t>p</w:t>
      </w:r>
      <w:r w:rsidRPr="00AB3F5C">
        <w:rPr>
          <w:rFonts w:ascii="Arial Narrow" w:hAnsi="Arial Narrow" w:cs="Arial"/>
        </w:rPr>
        <w:t>zp</w:t>
      </w:r>
      <w:proofErr w:type="spellEnd"/>
      <w:r w:rsidRPr="00AB3F5C">
        <w:rPr>
          <w:rFonts w:ascii="Arial Narrow" w:hAnsi="Arial Narrow" w:cs="Arial"/>
        </w:rPr>
        <w:t>;</w:t>
      </w:r>
    </w:p>
    <w:p w14:paraId="639C541F" w14:textId="77777777" w:rsidR="00182341" w:rsidRPr="00AB3F5C" w:rsidRDefault="00182341" w:rsidP="00BF58AA">
      <w:pPr>
        <w:pStyle w:val="Akapitzlist1"/>
        <w:numPr>
          <w:ilvl w:val="0"/>
          <w:numId w:val="13"/>
        </w:numPr>
        <w:spacing w:before="120" w:line="360" w:lineRule="auto"/>
        <w:rPr>
          <w:rFonts w:ascii="Arial Narrow" w:hAnsi="Arial Narrow" w:cs="Arial"/>
        </w:rPr>
      </w:pPr>
      <w:r w:rsidRPr="00AB3F5C">
        <w:rPr>
          <w:rFonts w:ascii="Arial Narrow" w:hAnsi="Arial Narrow" w:cs="Arial"/>
        </w:rPr>
        <w:t>W przypadku wyboru oferty złożonej przez Wykonawców wspólnie ubiegających się o udzielenie zamówienia, Zamawiający zastrzega sobie prawo żądania, przed podpisaniem umowy w sprawie udzielenia zamówienia publicznego, umowy regulującej współpracę tych Wykonawców, w tym również umowy spółki cywilnej.</w:t>
      </w:r>
    </w:p>
    <w:p w14:paraId="7F5408CB" w14:textId="77777777" w:rsidR="00182341" w:rsidRPr="00AB3F5C" w:rsidRDefault="00182341" w:rsidP="00182341">
      <w:pPr>
        <w:spacing w:line="360" w:lineRule="auto"/>
        <w:ind w:left="720"/>
        <w:contextualSpacing/>
        <w:rPr>
          <w:rFonts w:ascii="Arial Narrow" w:hAnsi="Arial Narrow" w:cs="Arial"/>
          <w:b/>
          <w:lang w:eastAsia="ar-SA"/>
        </w:rPr>
      </w:pPr>
    </w:p>
    <w:p w14:paraId="55E2444A" w14:textId="77777777" w:rsidR="00182341" w:rsidRPr="00AB3F5C" w:rsidRDefault="00182341" w:rsidP="00BF58AA">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Zabezpieczenie należytego wykonania umowy</w:t>
      </w:r>
    </w:p>
    <w:p w14:paraId="64629E20" w14:textId="77777777" w:rsidR="00182341" w:rsidRPr="00AB3F5C" w:rsidRDefault="00182341" w:rsidP="00182341">
      <w:pPr>
        <w:pStyle w:val="Akapitzlist"/>
        <w:spacing w:after="0" w:line="360" w:lineRule="auto"/>
        <w:ind w:left="644"/>
        <w:rPr>
          <w:rFonts w:ascii="Arial Narrow" w:hAnsi="Arial Narrow" w:cs="Arial"/>
        </w:rPr>
      </w:pPr>
      <w:r w:rsidRPr="00AB3F5C">
        <w:rPr>
          <w:rFonts w:ascii="Arial Narrow" w:hAnsi="Arial Narrow" w:cs="Arial"/>
        </w:rPr>
        <w:t>Zamawiający nie przewiduje złożenia zabezpieczenia należytego wykonania umowy.</w:t>
      </w:r>
    </w:p>
    <w:p w14:paraId="36592A43" w14:textId="77777777" w:rsidR="00182341" w:rsidRPr="00AB3F5C" w:rsidRDefault="00182341" w:rsidP="00182341">
      <w:pPr>
        <w:pStyle w:val="Akapitzlist"/>
        <w:spacing w:after="0" w:line="360" w:lineRule="auto"/>
        <w:ind w:left="644"/>
        <w:rPr>
          <w:rFonts w:ascii="Arial Narrow" w:hAnsi="Arial Narrow" w:cs="Arial"/>
        </w:rPr>
      </w:pPr>
    </w:p>
    <w:p w14:paraId="15B710C1" w14:textId="77777777" w:rsidR="00182341" w:rsidRPr="00AB3F5C" w:rsidRDefault="00182341" w:rsidP="00BF58AA">
      <w:pPr>
        <w:pStyle w:val="Akapitzlist"/>
        <w:numPr>
          <w:ilvl w:val="0"/>
          <w:numId w:val="25"/>
        </w:numPr>
        <w:tabs>
          <w:tab w:val="left" w:pos="709"/>
        </w:tabs>
        <w:spacing w:after="0" w:line="360" w:lineRule="auto"/>
        <w:jc w:val="both"/>
        <w:rPr>
          <w:rFonts w:ascii="Arial Narrow" w:hAnsi="Arial Narrow" w:cs="Arial"/>
          <w:b/>
          <w:lang w:eastAsia="ar-SA"/>
        </w:rPr>
      </w:pPr>
      <w:r w:rsidRPr="00AB3F5C">
        <w:rPr>
          <w:rFonts w:ascii="Arial Narrow" w:hAnsi="Arial Narrow" w:cs="Arial"/>
          <w:b/>
          <w:lang w:eastAsia="ar-SA"/>
        </w:rPr>
        <w:t>Wadium</w:t>
      </w:r>
    </w:p>
    <w:p w14:paraId="2B0A695F" w14:textId="77777777" w:rsidR="00182341" w:rsidRPr="00AB3F5C" w:rsidRDefault="00182341" w:rsidP="00182341">
      <w:pPr>
        <w:tabs>
          <w:tab w:val="left" w:pos="709"/>
        </w:tabs>
        <w:spacing w:after="0" w:line="360" w:lineRule="auto"/>
        <w:ind w:left="708"/>
        <w:jc w:val="both"/>
        <w:rPr>
          <w:rFonts w:ascii="Arial Narrow" w:hAnsi="Arial Narrow" w:cs="Arial"/>
          <w:b/>
          <w:lang w:eastAsia="ar-SA"/>
        </w:rPr>
      </w:pPr>
    </w:p>
    <w:p w14:paraId="49793043" w14:textId="77777777" w:rsidR="00182341" w:rsidRPr="00AB3F5C" w:rsidRDefault="00182341" w:rsidP="00182341">
      <w:pPr>
        <w:spacing w:after="0" w:line="360" w:lineRule="auto"/>
        <w:ind w:left="644"/>
        <w:contextualSpacing/>
        <w:rPr>
          <w:rFonts w:ascii="Arial Narrow" w:hAnsi="Arial Narrow" w:cs="Arial"/>
        </w:rPr>
      </w:pPr>
      <w:r w:rsidRPr="00AB3F5C">
        <w:rPr>
          <w:rFonts w:ascii="Arial Narrow" w:hAnsi="Arial Narrow" w:cs="Arial"/>
        </w:rPr>
        <w:t>Zamawiający nie przewiduje złożenia wadium w niniejszym postepowaniu.</w:t>
      </w:r>
    </w:p>
    <w:p w14:paraId="493D5082" w14:textId="77777777" w:rsidR="00182341" w:rsidRPr="00AB3F5C" w:rsidRDefault="00182341" w:rsidP="00182341">
      <w:pPr>
        <w:spacing w:line="360" w:lineRule="auto"/>
        <w:contextualSpacing/>
        <w:rPr>
          <w:rFonts w:ascii="Arial Narrow" w:hAnsi="Arial Narrow" w:cs="Arial"/>
          <w:b/>
          <w:lang w:eastAsia="ar-SA"/>
        </w:rPr>
      </w:pPr>
    </w:p>
    <w:p w14:paraId="36F95659" w14:textId="7E7C186F" w:rsidR="00182341" w:rsidRPr="0000265F" w:rsidRDefault="00182341" w:rsidP="0000265F">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Pouczenie o środkach ochrony prawnej</w:t>
      </w:r>
    </w:p>
    <w:p w14:paraId="437B0001"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lang w:eastAsia="ar-SA"/>
        </w:rPr>
        <w:t xml:space="preserve">Środki ochrony prawnej przysługują Wykonawcy lub innemu podmiotowi, jeżeli ma lub miał interes w uzyskaniu zamówienia oraz poniósł lub może ponieść szkodę w wyniku naruszenia przez Zamawiającego przepisów ustawy </w:t>
      </w:r>
      <w:proofErr w:type="spellStart"/>
      <w:r w:rsidRPr="00746163">
        <w:rPr>
          <w:rFonts w:ascii="Arial Narrow" w:hAnsi="Arial Narrow" w:cs="Arial"/>
          <w:lang w:eastAsia="ar-SA"/>
        </w:rPr>
        <w:t>pzp</w:t>
      </w:r>
      <w:proofErr w:type="spellEnd"/>
      <w:r w:rsidRPr="00746163">
        <w:rPr>
          <w:rFonts w:ascii="Arial Narrow" w:hAnsi="Arial Narrow" w:cs="Arial"/>
          <w:lang w:eastAsia="ar-SA"/>
        </w:rPr>
        <w:t>.</w:t>
      </w:r>
    </w:p>
    <w:p w14:paraId="60BBFA0E"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lang w:eastAsia="ar-SA"/>
        </w:rPr>
        <w:lastRenderedPageBreak/>
        <w:t xml:space="preserve">Środki ochrony prawnej wobec ogłoszenia wszczynającego postępowanie o udzielenie zamówienia lub ogłoszenia w konkursie przysługują również organizacjom wpisanym na listę, o której mowa w art. 469 pkt 15 ustawy </w:t>
      </w:r>
      <w:proofErr w:type="spellStart"/>
      <w:r w:rsidRPr="00746163">
        <w:rPr>
          <w:rFonts w:ascii="Arial Narrow" w:hAnsi="Arial Narrow" w:cs="Arial"/>
          <w:lang w:eastAsia="ar-SA"/>
        </w:rPr>
        <w:t>pzp</w:t>
      </w:r>
      <w:proofErr w:type="spellEnd"/>
      <w:r w:rsidRPr="00746163">
        <w:rPr>
          <w:rFonts w:ascii="Arial Narrow" w:hAnsi="Arial Narrow" w:cs="Arial"/>
          <w:lang w:eastAsia="ar-SA"/>
        </w:rPr>
        <w:t xml:space="preserve"> oraz Rzecznikowi Małych i Średnich Przedsiębiorców.  </w:t>
      </w:r>
    </w:p>
    <w:p w14:paraId="2674E72B"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lang w:eastAsia="ar-SA"/>
        </w:rPr>
        <w:t xml:space="preserve">Odwołanie przysługuje na: </w:t>
      </w:r>
    </w:p>
    <w:p w14:paraId="6DD52EAA" w14:textId="77777777" w:rsidR="00692514" w:rsidRPr="00746163" w:rsidRDefault="00692514" w:rsidP="00746163">
      <w:pPr>
        <w:pStyle w:val="Akapitzlist"/>
        <w:spacing w:line="360" w:lineRule="auto"/>
        <w:ind w:left="1068"/>
        <w:rPr>
          <w:rFonts w:ascii="Arial Narrow" w:hAnsi="Arial Narrow" w:cs="Arial"/>
          <w:lang w:eastAsia="ar-SA"/>
        </w:rPr>
      </w:pPr>
      <w:r w:rsidRPr="00746163">
        <w:rPr>
          <w:rFonts w:ascii="Arial Narrow" w:hAnsi="Arial Narrow" w:cs="Arial"/>
          <w:lang w:eastAsia="ar-SA"/>
        </w:rPr>
        <w:t>2.1. niezgodna</w:t>
      </w:r>
      <w:r w:rsidRPr="00746163">
        <w:rPr>
          <w:rFonts w:ascii="Arial" w:hAnsi="Arial" w:cs="Arial"/>
          <w:lang w:eastAsia="ar-SA"/>
        </w:rPr>
        <w:t>̨</w:t>
      </w:r>
      <w:r w:rsidRPr="00746163">
        <w:rPr>
          <w:rFonts w:ascii="Arial Narrow" w:hAnsi="Arial Narrow" w:cs="Arial"/>
          <w:lang w:eastAsia="ar-SA"/>
        </w:rPr>
        <w:t xml:space="preserve"> z przepisami ustawy czynność Zamawiającego, podjęta</w:t>
      </w:r>
      <w:r w:rsidRPr="00746163">
        <w:rPr>
          <w:rFonts w:ascii="Arial" w:hAnsi="Arial" w:cs="Arial"/>
          <w:lang w:eastAsia="ar-SA"/>
        </w:rPr>
        <w:t>̨</w:t>
      </w:r>
      <w:r w:rsidRPr="00746163">
        <w:rPr>
          <w:rFonts w:ascii="Arial Narrow" w:hAnsi="Arial Narrow" w:cs="Arial"/>
          <w:lang w:eastAsia="ar-SA"/>
        </w:rPr>
        <w:t xml:space="preserve"> w postępowaniu o udzielenie zamówienia, w tym na projektowane postanowienie umowy; </w:t>
      </w:r>
    </w:p>
    <w:p w14:paraId="266C2BFE" w14:textId="77777777" w:rsidR="00692514" w:rsidRPr="00746163" w:rsidRDefault="00692514" w:rsidP="00746163">
      <w:pPr>
        <w:pStyle w:val="Akapitzlist"/>
        <w:spacing w:line="360" w:lineRule="auto"/>
        <w:ind w:left="1068"/>
        <w:rPr>
          <w:rFonts w:ascii="Arial Narrow" w:hAnsi="Arial Narrow" w:cs="Arial"/>
          <w:lang w:eastAsia="ar-SA"/>
        </w:rPr>
      </w:pPr>
      <w:r w:rsidRPr="00746163">
        <w:rPr>
          <w:rFonts w:ascii="Arial Narrow" w:hAnsi="Arial Narrow" w:cs="Arial"/>
          <w:lang w:eastAsia="ar-SA"/>
        </w:rPr>
        <w:t xml:space="preserve">2.2. zaniechanie czynności w postępowaniu o udzielenie zamówienia, do której Zamawiający był obowiązany na podstawie ustawy. </w:t>
      </w:r>
    </w:p>
    <w:p w14:paraId="1EE0690C"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lang w:eastAsia="ar-SA"/>
        </w:rPr>
        <w:t xml:space="preserve">Odwołanie wnosi się do Prezesa Krajowej Izby Odwoławczej. Odwołujący przekazuje kopię odwołania Zamawiającemu przed upływem terminu do wniesienia odwołania w taki sposób, aby mógł on zapoznać się z jego treścią przed upływem tego terminu. </w:t>
      </w:r>
    </w:p>
    <w:p w14:paraId="222AA690"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shd w:val="clear" w:color="auto" w:fill="FFFFFF"/>
        </w:rPr>
        <w:t>Odwołanie wobec treści ogłoszenia lub treści SWZ wnosi się w terminie 10 dni od dnia publikacji  ogłoszenia  w  Dzienniku Urzędowym  Unii  Europejskiej  lub  zamieszczenia dokumentów zamówienia na stronie internetowej.</w:t>
      </w:r>
    </w:p>
    <w:p w14:paraId="59449470"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shd w:val="clear" w:color="auto" w:fill="FFFFFF"/>
        </w:rPr>
        <w:t>Odwołanie wnosi się w terminie:</w:t>
      </w:r>
    </w:p>
    <w:p w14:paraId="36FF7A62" w14:textId="77777777" w:rsidR="00692514" w:rsidRPr="00746163" w:rsidRDefault="00692514" w:rsidP="00BF58AA">
      <w:pPr>
        <w:pStyle w:val="Akapitzlist"/>
        <w:numPr>
          <w:ilvl w:val="1"/>
          <w:numId w:val="3"/>
        </w:numPr>
        <w:spacing w:after="160" w:line="360" w:lineRule="auto"/>
        <w:ind w:left="1004"/>
        <w:rPr>
          <w:rFonts w:ascii="Arial Narrow" w:hAnsi="Arial Narrow" w:cs="Arial"/>
          <w:shd w:val="clear" w:color="auto" w:fill="FFFFFF"/>
        </w:rPr>
      </w:pPr>
      <w:r w:rsidRPr="00746163">
        <w:rPr>
          <w:rFonts w:ascii="Arial Narrow" w:hAnsi="Arial Narrow" w:cs="Arial"/>
          <w:shd w:val="clear" w:color="auto" w:fill="FFFFFF"/>
        </w:rPr>
        <w:t>10 dni od dnia przekazania informacji o czynności zamawiającego stanowiącej podstawę jego wniesienia, jeżeli informacja została przekazana przy użyciu środków komunikacji elektronicznej;</w:t>
      </w:r>
    </w:p>
    <w:p w14:paraId="0206D873" w14:textId="77777777" w:rsidR="00692514" w:rsidRPr="00746163" w:rsidRDefault="00692514" w:rsidP="00BF58AA">
      <w:pPr>
        <w:pStyle w:val="Akapitzlist"/>
        <w:numPr>
          <w:ilvl w:val="1"/>
          <w:numId w:val="3"/>
        </w:numPr>
        <w:spacing w:after="160" w:line="360" w:lineRule="auto"/>
        <w:ind w:left="1004"/>
        <w:rPr>
          <w:rFonts w:ascii="Arial Narrow" w:hAnsi="Arial Narrow" w:cs="Arial"/>
          <w:lang w:eastAsia="ar-SA"/>
        </w:rPr>
      </w:pPr>
      <w:r w:rsidRPr="00746163">
        <w:rPr>
          <w:rFonts w:ascii="Arial Narrow" w:hAnsi="Arial Narrow" w:cs="Arial"/>
          <w:shd w:val="clear" w:color="auto" w:fill="FFFFFF"/>
        </w:rPr>
        <w:t>15 dni od dnia przekazania informacji o czynności zamawiającego stanowiącej podstawę jego wniesienia, jeżeli informacja została przekazana w sposób inny niż określony w pkt 6.1</w:t>
      </w:r>
    </w:p>
    <w:p w14:paraId="5BAA54E5"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shd w:val="clear" w:color="auto" w:fill="FFFFFF"/>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3087B9F9" w14:textId="77777777" w:rsidR="00692514" w:rsidRPr="00746163" w:rsidRDefault="00692514" w:rsidP="00BF58AA">
      <w:pPr>
        <w:pStyle w:val="Akapitzlist"/>
        <w:numPr>
          <w:ilvl w:val="0"/>
          <w:numId w:val="3"/>
        </w:numPr>
        <w:spacing w:after="160" w:line="360" w:lineRule="auto"/>
        <w:ind w:left="644"/>
        <w:rPr>
          <w:rFonts w:ascii="Arial Narrow" w:hAnsi="Arial Narrow" w:cs="Arial"/>
          <w:lang w:eastAsia="ar-SA"/>
        </w:rPr>
      </w:pPr>
      <w:r w:rsidRPr="00746163">
        <w:rPr>
          <w:rFonts w:ascii="Arial Narrow" w:hAnsi="Arial Narrow" w:cs="Arial"/>
          <w:lang w:eastAsia="ar-SA"/>
        </w:rPr>
        <w:t xml:space="preserve">Na orzeczenie Krajowej Izby Odwoławczej oraz postanowienie Prezesa Krajowej Izby Odwoławczej, o którym mowa w art. 519 ust. 1 ustawy </w:t>
      </w:r>
      <w:proofErr w:type="spellStart"/>
      <w:r w:rsidRPr="00746163">
        <w:rPr>
          <w:rFonts w:ascii="Arial Narrow" w:hAnsi="Arial Narrow" w:cs="Arial"/>
          <w:lang w:eastAsia="ar-SA"/>
        </w:rPr>
        <w:t>pzp</w:t>
      </w:r>
      <w:proofErr w:type="spellEnd"/>
      <w:r w:rsidRPr="00746163">
        <w:rPr>
          <w:rFonts w:ascii="Arial Narrow" w:hAnsi="Arial Narrow" w:cs="Arial"/>
          <w:lang w:eastAsia="ar-SA"/>
        </w:rPr>
        <w:t>, stronom oraz uczestnikom postępowania odwoławczego przysługuje skarga do sądu. Skargę wnosi się do Sądu Okręgowego w Warszawie za pośrednictwem Prezesa Krajowej Izby Odwoławczej.</w:t>
      </w:r>
    </w:p>
    <w:p w14:paraId="7C767BB5" w14:textId="76B1655E" w:rsidR="00182341" w:rsidRPr="00692514" w:rsidRDefault="00692514" w:rsidP="00BF58AA">
      <w:pPr>
        <w:numPr>
          <w:ilvl w:val="0"/>
          <w:numId w:val="3"/>
        </w:numPr>
        <w:spacing w:after="160" w:line="360" w:lineRule="auto"/>
        <w:ind w:left="644"/>
        <w:contextualSpacing/>
        <w:rPr>
          <w:rFonts w:ascii="Arial Narrow" w:hAnsi="Arial Narrow" w:cs="Arial"/>
          <w:lang w:eastAsia="ar-SA"/>
        </w:rPr>
      </w:pPr>
      <w:r w:rsidRPr="00746163">
        <w:rPr>
          <w:rFonts w:ascii="Arial Narrow" w:hAnsi="Arial Narrow" w:cs="Arial"/>
          <w:lang w:eastAsia="ar-SA"/>
        </w:rPr>
        <w:t xml:space="preserve">Szczegółowe informacje dotyczące środków ochrony prawnej określone są w Dziale IX „Środki ochrony prawnej” ustawy </w:t>
      </w:r>
      <w:proofErr w:type="spellStart"/>
      <w:r w:rsidRPr="00746163">
        <w:rPr>
          <w:rFonts w:ascii="Arial Narrow" w:hAnsi="Arial Narrow" w:cs="Arial"/>
          <w:lang w:eastAsia="ar-SA"/>
        </w:rPr>
        <w:t>pzp</w:t>
      </w:r>
      <w:proofErr w:type="spellEnd"/>
      <w:r w:rsidRPr="00746163">
        <w:rPr>
          <w:rFonts w:ascii="Arial Narrow" w:hAnsi="Arial Narrow" w:cs="Arial"/>
          <w:lang w:eastAsia="ar-SA"/>
        </w:rPr>
        <w:t>.</w:t>
      </w:r>
      <w:r w:rsidR="00182341" w:rsidRPr="00692514">
        <w:rPr>
          <w:rFonts w:ascii="Arial Narrow" w:hAnsi="Arial Narrow" w:cs="Arial"/>
          <w:lang w:eastAsia="ar-SA"/>
        </w:rPr>
        <w:t xml:space="preserve">  </w:t>
      </w:r>
    </w:p>
    <w:p w14:paraId="6874DC4B" w14:textId="77777777" w:rsidR="00182341" w:rsidRPr="00AB3F5C" w:rsidRDefault="00182341" w:rsidP="00182341">
      <w:pPr>
        <w:spacing w:line="360" w:lineRule="auto"/>
        <w:contextualSpacing/>
        <w:jc w:val="both"/>
        <w:rPr>
          <w:rFonts w:ascii="Arial Narrow" w:hAnsi="Arial Narrow" w:cs="Arial"/>
          <w:lang w:eastAsia="ar-SA"/>
        </w:rPr>
      </w:pPr>
    </w:p>
    <w:p w14:paraId="75196CA5" w14:textId="62DE400F" w:rsidR="00182341" w:rsidRPr="0000265F" w:rsidRDefault="00182341" w:rsidP="0000265F">
      <w:pPr>
        <w:numPr>
          <w:ilvl w:val="0"/>
          <w:numId w:val="25"/>
        </w:numPr>
        <w:tabs>
          <w:tab w:val="left" w:pos="-1701"/>
        </w:tabs>
        <w:suppressAutoHyphens/>
        <w:spacing w:after="160" w:line="360" w:lineRule="auto"/>
        <w:contextualSpacing/>
        <w:jc w:val="both"/>
        <w:rPr>
          <w:rFonts w:ascii="Arial Narrow" w:hAnsi="Arial Narrow" w:cs="Arial"/>
          <w:b/>
          <w:lang w:eastAsia="ar-SA"/>
        </w:rPr>
      </w:pPr>
      <w:r w:rsidRPr="00AB3F5C">
        <w:rPr>
          <w:rFonts w:ascii="Arial Narrow" w:hAnsi="Arial Narrow" w:cs="Arial"/>
          <w:b/>
          <w:lang w:eastAsia="ar-SA"/>
        </w:rPr>
        <w:t>Klauzula informacyjna</w:t>
      </w:r>
    </w:p>
    <w:p w14:paraId="6B69DC5E" w14:textId="77777777" w:rsidR="00182341" w:rsidRPr="00355A4C" w:rsidRDefault="00182341" w:rsidP="00182341">
      <w:pPr>
        <w:spacing w:after="0" w:line="360" w:lineRule="auto"/>
        <w:contextualSpacing/>
        <w:rPr>
          <w:rFonts w:ascii="Arial Narrow" w:hAnsi="Arial Narrow" w:cs="Arial"/>
        </w:rPr>
      </w:pPr>
      <w:r w:rsidRPr="00355A4C">
        <w:rPr>
          <w:rFonts w:ascii="Arial Narrow" w:hAnsi="Arial Narrow" w:cs="Arial"/>
        </w:rPr>
        <w:t>Klauzula informacyjna Zamawiającego dotycząca ochrony danych osobowych, składana względem osób fizycznych, których dane osobowe Zamawiający pozyska od Wykonawcy, a w szczególności:</w:t>
      </w:r>
    </w:p>
    <w:p w14:paraId="5737E7AD" w14:textId="77777777" w:rsidR="00182341" w:rsidRPr="00355A4C" w:rsidRDefault="00182341" w:rsidP="00182341">
      <w:pPr>
        <w:spacing w:after="0" w:line="360" w:lineRule="auto"/>
        <w:ind w:left="1146"/>
        <w:contextualSpacing/>
        <w:rPr>
          <w:rFonts w:ascii="Arial Narrow" w:hAnsi="Arial Narrow" w:cs="Arial"/>
        </w:rPr>
      </w:pPr>
      <w:r w:rsidRPr="00355A4C">
        <w:rPr>
          <w:rFonts w:ascii="Arial Narrow" w:hAnsi="Arial Narrow" w:cs="Arial"/>
        </w:rPr>
        <w:t>-</w:t>
      </w:r>
      <w:r w:rsidRPr="00355A4C">
        <w:rPr>
          <w:rFonts w:ascii="Arial Narrow" w:hAnsi="Arial Narrow" w:cs="Arial"/>
        </w:rPr>
        <w:tab/>
        <w:t>wykonawcy będącego osobą fizyczną,</w:t>
      </w:r>
    </w:p>
    <w:p w14:paraId="16BFB67C" w14:textId="77777777" w:rsidR="00182341" w:rsidRPr="00355A4C" w:rsidRDefault="00182341" w:rsidP="00182341">
      <w:pPr>
        <w:spacing w:after="0" w:line="360" w:lineRule="auto"/>
        <w:ind w:left="1146"/>
        <w:contextualSpacing/>
        <w:rPr>
          <w:rFonts w:ascii="Arial Narrow" w:hAnsi="Arial Narrow" w:cs="Arial"/>
        </w:rPr>
      </w:pPr>
      <w:r w:rsidRPr="00355A4C">
        <w:rPr>
          <w:rFonts w:ascii="Arial Narrow" w:hAnsi="Arial Narrow" w:cs="Arial"/>
        </w:rPr>
        <w:t>-</w:t>
      </w:r>
      <w:r w:rsidRPr="00355A4C">
        <w:rPr>
          <w:rFonts w:ascii="Arial Narrow" w:hAnsi="Arial Narrow" w:cs="Arial"/>
        </w:rPr>
        <w:tab/>
        <w:t>wykonawcy będącego osobą fizyczną, prowadzącą jednoosobową działalność gospodarczą,</w:t>
      </w:r>
    </w:p>
    <w:p w14:paraId="53C87655" w14:textId="77777777" w:rsidR="00182341" w:rsidRPr="00355A4C" w:rsidRDefault="00182341" w:rsidP="00182341">
      <w:pPr>
        <w:spacing w:after="0" w:line="360" w:lineRule="auto"/>
        <w:ind w:left="1146"/>
        <w:contextualSpacing/>
        <w:rPr>
          <w:rFonts w:ascii="Arial Narrow" w:hAnsi="Arial Narrow" w:cs="Arial"/>
        </w:rPr>
      </w:pPr>
      <w:r w:rsidRPr="00355A4C">
        <w:rPr>
          <w:rFonts w:ascii="Arial Narrow" w:hAnsi="Arial Narrow" w:cs="Arial"/>
        </w:rPr>
        <w:t>-</w:t>
      </w:r>
      <w:r w:rsidRPr="00355A4C">
        <w:rPr>
          <w:rFonts w:ascii="Arial Narrow" w:hAnsi="Arial Narrow" w:cs="Arial"/>
        </w:rPr>
        <w:tab/>
        <w:t>pełnomocnika wykonawcy będącego osobą fizyczną,</w:t>
      </w:r>
    </w:p>
    <w:p w14:paraId="4C707910" w14:textId="77777777" w:rsidR="00182341" w:rsidRPr="00355A4C" w:rsidRDefault="00182341" w:rsidP="00182341">
      <w:pPr>
        <w:spacing w:after="0" w:line="360" w:lineRule="auto"/>
        <w:ind w:left="1146"/>
        <w:contextualSpacing/>
        <w:rPr>
          <w:rFonts w:ascii="Arial Narrow" w:hAnsi="Arial Narrow" w:cs="Arial"/>
        </w:rPr>
      </w:pPr>
      <w:r w:rsidRPr="00355A4C">
        <w:rPr>
          <w:rFonts w:ascii="Arial Narrow" w:hAnsi="Arial Narrow" w:cs="Arial"/>
        </w:rPr>
        <w:t>-</w:t>
      </w:r>
      <w:r w:rsidRPr="00355A4C">
        <w:rPr>
          <w:rFonts w:ascii="Arial Narrow" w:hAnsi="Arial Narrow" w:cs="Arial"/>
        </w:rPr>
        <w:tab/>
        <w:t>członka organu zarządzającego wykonawcy, będącego osobą fizyczną,</w:t>
      </w:r>
    </w:p>
    <w:p w14:paraId="11E14105" w14:textId="77777777" w:rsidR="00182341" w:rsidRPr="00355A4C" w:rsidRDefault="00182341" w:rsidP="00182341">
      <w:pPr>
        <w:spacing w:after="0" w:line="360" w:lineRule="auto"/>
        <w:ind w:left="1146"/>
        <w:contextualSpacing/>
        <w:rPr>
          <w:rFonts w:ascii="Arial Narrow" w:hAnsi="Arial Narrow" w:cs="Arial"/>
        </w:rPr>
      </w:pPr>
      <w:r w:rsidRPr="00355A4C">
        <w:rPr>
          <w:rFonts w:ascii="Arial Narrow" w:hAnsi="Arial Narrow" w:cs="Arial"/>
        </w:rPr>
        <w:t>-</w:t>
      </w:r>
      <w:r w:rsidRPr="00355A4C">
        <w:rPr>
          <w:rFonts w:ascii="Arial Narrow" w:hAnsi="Arial Narrow" w:cs="Arial"/>
        </w:rPr>
        <w:tab/>
        <w:t>osoby fizycznej skierowanej do przygotowania i przeprowadzenia postępowania o udzielenie zamówienia publicznego,</w:t>
      </w:r>
    </w:p>
    <w:p w14:paraId="09880701" w14:textId="77777777" w:rsidR="00182341" w:rsidRPr="00355A4C" w:rsidRDefault="00182341" w:rsidP="00182341">
      <w:pPr>
        <w:spacing w:after="0" w:line="360" w:lineRule="auto"/>
        <w:contextualSpacing/>
        <w:rPr>
          <w:rFonts w:ascii="Arial Narrow" w:hAnsi="Arial Narrow" w:cs="Arial"/>
        </w:rPr>
      </w:pPr>
      <w:r w:rsidRPr="00355A4C">
        <w:rPr>
          <w:rFonts w:ascii="Arial Narrow" w:hAnsi="Arial Narrow" w:cs="Arial"/>
        </w:rPr>
        <w:lastRenderedPageBreak/>
        <w:t>złożona 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4.5.2016), dalej „RODO”:</w:t>
      </w:r>
    </w:p>
    <w:p w14:paraId="42816EF4" w14:textId="24EC870C" w:rsidR="00182341" w:rsidRPr="00355A4C" w:rsidRDefault="00182341" w:rsidP="00182341">
      <w:pPr>
        <w:spacing w:after="0" w:line="360" w:lineRule="auto"/>
        <w:contextualSpacing/>
        <w:rPr>
          <w:rFonts w:ascii="Arial Narrow" w:hAnsi="Arial Narrow" w:cs="Arial"/>
        </w:rPr>
      </w:pPr>
      <w:r w:rsidRPr="00355A4C">
        <w:rPr>
          <w:rFonts w:ascii="Arial Narrow" w:hAnsi="Arial Narrow" w:cs="Arial"/>
        </w:rPr>
        <w:t>1)     Administratorem danych osobowych jest :</w:t>
      </w:r>
      <w:r w:rsidR="00355A4C" w:rsidRPr="00355A4C">
        <w:rPr>
          <w:rFonts w:ascii="Arial Narrow" w:hAnsi="Arial Narrow"/>
          <w:lang w:eastAsia="pl-PL"/>
        </w:rPr>
        <w:t xml:space="preserve"> Politechnika Warszawska z siedzibą przy Pl. Politechniki 1, 00-661 Warszawa;</w:t>
      </w:r>
    </w:p>
    <w:p w14:paraId="7A8A6C51" w14:textId="0AA30BEE" w:rsidR="00182341" w:rsidRPr="00355A4C" w:rsidRDefault="00182341" w:rsidP="00182341">
      <w:pPr>
        <w:spacing w:after="0" w:line="360" w:lineRule="auto"/>
        <w:contextualSpacing/>
        <w:rPr>
          <w:rFonts w:ascii="Arial Narrow" w:hAnsi="Arial Narrow" w:cs="Arial"/>
        </w:rPr>
      </w:pPr>
      <w:r w:rsidRPr="00355A4C">
        <w:rPr>
          <w:rFonts w:ascii="Arial Narrow" w:hAnsi="Arial Narrow" w:cs="Arial"/>
        </w:rPr>
        <w:t>2)</w:t>
      </w:r>
      <w:r w:rsidRPr="00355A4C">
        <w:rPr>
          <w:rFonts w:ascii="Arial Narrow" w:hAnsi="Arial Narrow" w:cs="Arial"/>
        </w:rPr>
        <w:tab/>
        <w:t>Administrator</w:t>
      </w:r>
      <w:r w:rsidR="00355A4C" w:rsidRPr="00355A4C">
        <w:rPr>
          <w:rFonts w:ascii="Arial Narrow" w:hAnsi="Arial Narrow" w:cs="Arial"/>
        </w:rPr>
        <w:t xml:space="preserve"> </w:t>
      </w:r>
      <w:r w:rsidRPr="00355A4C">
        <w:rPr>
          <w:rFonts w:ascii="Arial Narrow" w:hAnsi="Arial Narrow" w:cs="Arial"/>
        </w:rPr>
        <w:t xml:space="preserve"> </w:t>
      </w:r>
      <w:r w:rsidR="00355A4C" w:rsidRPr="00355A4C">
        <w:rPr>
          <w:rFonts w:ascii="Arial Narrow" w:hAnsi="Arial Narrow"/>
          <w:lang w:eastAsia="pl-PL"/>
        </w:rPr>
        <w:t xml:space="preserve">wyznaczył Inspektora Ochrony Danych nadzorującego prawidłowość przetwarzania danych osobowych, z którym można skontaktować pod adresem mailowym: </w:t>
      </w:r>
      <w:hyperlink r:id="rId25" w:history="1">
        <w:r w:rsidR="00355A4C" w:rsidRPr="00355A4C">
          <w:rPr>
            <w:rStyle w:val="Hipercze"/>
            <w:rFonts w:ascii="Arial Narrow" w:hAnsi="Arial Narrow"/>
            <w:color w:val="auto"/>
            <w:lang w:eastAsia="pl-PL"/>
          </w:rPr>
          <w:t>iod@pw.edu.pl</w:t>
        </w:r>
      </w:hyperlink>
      <w:r w:rsidR="00355A4C" w:rsidRPr="00355A4C">
        <w:rPr>
          <w:rFonts w:ascii="Arial Narrow" w:hAnsi="Arial Narrow"/>
          <w:lang w:eastAsia="pl-PL"/>
        </w:rPr>
        <w:t>;</w:t>
      </w:r>
    </w:p>
    <w:p w14:paraId="2B6A4BEC" w14:textId="492FEBA2" w:rsidR="00182341" w:rsidRPr="00355A4C" w:rsidRDefault="00182341" w:rsidP="00182341">
      <w:pPr>
        <w:spacing w:after="0" w:line="360" w:lineRule="auto"/>
        <w:contextualSpacing/>
        <w:rPr>
          <w:rFonts w:ascii="Arial Narrow" w:hAnsi="Arial Narrow" w:cs="Arial"/>
        </w:rPr>
      </w:pPr>
      <w:r w:rsidRPr="00355A4C">
        <w:rPr>
          <w:rFonts w:ascii="Arial Narrow" w:hAnsi="Arial Narrow" w:cs="Arial"/>
        </w:rPr>
        <w:t>3)</w:t>
      </w:r>
      <w:r w:rsidRPr="00355A4C">
        <w:rPr>
          <w:rFonts w:ascii="Arial Narrow" w:hAnsi="Arial Narrow" w:cs="Arial"/>
        </w:rPr>
        <w:tab/>
        <w:t>Pani/Pana dane osobowe przetwarzane będą przez Administratora w celu realizacji umowy zawartej pomiędzy Zamawiającym a Wykonawcą  na</w:t>
      </w:r>
      <w:r w:rsidR="00355A4C">
        <w:rPr>
          <w:rFonts w:ascii="Arial Narrow" w:hAnsi="Arial Narrow" w:cs="Arial"/>
        </w:rPr>
        <w:t xml:space="preserve">: </w:t>
      </w:r>
      <w:r w:rsidR="00355A4C" w:rsidRPr="00355A4C">
        <w:rPr>
          <w:rFonts w:ascii="Arial Narrow" w:eastAsia="Calibri" w:hAnsi="Arial Narrow" w:cs="Arial"/>
        </w:rPr>
        <w:t xml:space="preserve"> </w:t>
      </w:r>
      <w:r w:rsidR="00355A4C" w:rsidRPr="00355A4C">
        <w:rPr>
          <w:rFonts w:ascii="Arial Narrow" w:eastAsia="Calibri" w:hAnsi="Arial Narrow" w:cs="Arial"/>
          <w:b/>
        </w:rPr>
        <w:t xml:space="preserve">Dostawę mebli do </w:t>
      </w:r>
      <w:proofErr w:type="spellStart"/>
      <w:r w:rsidR="00355A4C" w:rsidRPr="00355A4C">
        <w:rPr>
          <w:rFonts w:ascii="Arial Narrow" w:eastAsia="Calibri" w:hAnsi="Arial Narrow" w:cs="Arial"/>
          <w:b/>
        </w:rPr>
        <w:t>sal</w:t>
      </w:r>
      <w:proofErr w:type="spellEnd"/>
      <w:r w:rsidR="00355A4C" w:rsidRPr="00355A4C">
        <w:rPr>
          <w:rFonts w:ascii="Arial Narrow" w:eastAsia="Calibri" w:hAnsi="Arial Narrow" w:cs="Arial"/>
          <w:b/>
        </w:rPr>
        <w:t xml:space="preserve"> dydaktycznych.</w:t>
      </w:r>
      <w:r w:rsidRPr="00355A4C">
        <w:rPr>
          <w:rFonts w:ascii="Arial Narrow" w:hAnsi="Arial Narrow" w:cs="Arial"/>
        </w:rPr>
        <w:t xml:space="preserve"> Umowa zostaje zawarta wz. z przeprowadzonym postepowaniem przetargowym przeprowadzonym w trybie podstawowym zgodnie z art. 275 ust. 1 Ustawy Prawo Zamówień Publicznych (Dz.U. 20</w:t>
      </w:r>
      <w:r w:rsidR="00EA0C8C" w:rsidRPr="00355A4C">
        <w:rPr>
          <w:rFonts w:ascii="Arial Narrow" w:hAnsi="Arial Narrow" w:cs="Arial"/>
        </w:rPr>
        <w:t>21</w:t>
      </w:r>
      <w:r w:rsidRPr="00355A4C">
        <w:rPr>
          <w:rFonts w:ascii="Arial Narrow" w:hAnsi="Arial Narrow" w:cs="Arial"/>
        </w:rPr>
        <w:t xml:space="preserve"> poz. </w:t>
      </w:r>
      <w:r w:rsidR="00EA0C8C" w:rsidRPr="00355A4C">
        <w:rPr>
          <w:rFonts w:ascii="Arial Narrow" w:hAnsi="Arial Narrow" w:cs="Arial"/>
        </w:rPr>
        <w:t>1129</w:t>
      </w:r>
      <w:r w:rsidRPr="00355A4C">
        <w:rPr>
          <w:rFonts w:ascii="Arial Narrow" w:hAnsi="Arial Narrow" w:cs="Arial"/>
        </w:rPr>
        <w:t xml:space="preserve"> z późniejszymi zmianami)  – podstawą do przetwarzania Pani/Pana danych osobowych jest art. 6 ust. 1 lit. f RODO.;</w:t>
      </w:r>
    </w:p>
    <w:p w14:paraId="27EF772D" w14:textId="6FFB4D19" w:rsidR="00182341" w:rsidRPr="00232DAB" w:rsidRDefault="00182341" w:rsidP="00182341">
      <w:pPr>
        <w:spacing w:after="0" w:line="360" w:lineRule="auto"/>
        <w:contextualSpacing/>
        <w:rPr>
          <w:rFonts w:ascii="Arial Narrow" w:hAnsi="Arial Narrow" w:cs="Arial"/>
        </w:rPr>
      </w:pPr>
      <w:r w:rsidRPr="00355A4C">
        <w:rPr>
          <w:rFonts w:ascii="Arial Narrow" w:hAnsi="Arial Narrow" w:cs="Arial"/>
        </w:rPr>
        <w:t>4)</w:t>
      </w:r>
      <w:r w:rsidRPr="00355A4C">
        <w:rPr>
          <w:rFonts w:ascii="Arial Narrow" w:hAnsi="Arial Narrow" w:cs="Arial"/>
        </w:rPr>
        <w:tab/>
        <w:t xml:space="preserve">Odbiorcami Pani/Pana danych osobowych będą osoby lub podmioty, którym udostępniona zostanie dokumentacja postępowania w oparciu o art. 18 oraz art. 74 ust. </w:t>
      </w:r>
      <w:r w:rsidRPr="00232DAB">
        <w:rPr>
          <w:rFonts w:ascii="Arial Narrow" w:hAnsi="Arial Narrow" w:cs="Arial"/>
        </w:rPr>
        <w:t>1 ustawy z dnia 11 września 2019 r. – Prawo zamówień publicznych (Dz. U. z 20</w:t>
      </w:r>
      <w:r w:rsidR="00EA0C8C">
        <w:rPr>
          <w:rFonts w:ascii="Arial Narrow" w:hAnsi="Arial Narrow" w:cs="Arial"/>
        </w:rPr>
        <w:t>21</w:t>
      </w:r>
      <w:r w:rsidRPr="00232DAB">
        <w:rPr>
          <w:rFonts w:ascii="Arial Narrow" w:hAnsi="Arial Narrow" w:cs="Arial"/>
        </w:rPr>
        <w:t xml:space="preserve"> r. poz. </w:t>
      </w:r>
      <w:r w:rsidR="00EA0C8C">
        <w:rPr>
          <w:rFonts w:ascii="Arial Narrow" w:hAnsi="Arial Narrow" w:cs="Arial"/>
        </w:rPr>
        <w:t>1129</w:t>
      </w:r>
      <w:r w:rsidRPr="00232DAB">
        <w:rPr>
          <w:rFonts w:ascii="Arial Narrow" w:hAnsi="Arial Narrow" w:cs="Arial"/>
        </w:rPr>
        <w:t>), dalej „</w:t>
      </w:r>
      <w:proofErr w:type="spellStart"/>
      <w:r w:rsidRPr="00232DAB">
        <w:rPr>
          <w:rFonts w:ascii="Arial Narrow" w:hAnsi="Arial Narrow" w:cs="Arial"/>
        </w:rPr>
        <w:t>Pzp</w:t>
      </w:r>
      <w:proofErr w:type="spellEnd"/>
      <w:r w:rsidRPr="00232DAB">
        <w:rPr>
          <w:rFonts w:ascii="Arial Narrow" w:hAnsi="Arial Narrow" w:cs="Arial"/>
        </w:rPr>
        <w:t xml:space="preserve">”;  </w:t>
      </w:r>
    </w:p>
    <w:p w14:paraId="28BBB60B"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5)</w:t>
      </w:r>
      <w:r w:rsidRPr="00232DAB">
        <w:rPr>
          <w:rFonts w:ascii="Arial Narrow" w:hAnsi="Arial Narrow" w:cs="Arial"/>
        </w:rPr>
        <w:tab/>
        <w:t xml:space="preserve">Pani/Pana dane osobowe będą przechowywane, zgodnie z art. 78 ust. 1 </w:t>
      </w:r>
      <w:proofErr w:type="spellStart"/>
      <w:r w:rsidRPr="00232DAB">
        <w:rPr>
          <w:rFonts w:ascii="Arial Narrow" w:hAnsi="Arial Narrow" w:cs="Arial"/>
        </w:rPr>
        <w:t>Pzp</w:t>
      </w:r>
      <w:proofErr w:type="spellEnd"/>
      <w:r w:rsidRPr="00232DAB">
        <w:rPr>
          <w:rFonts w:ascii="Arial Narrow" w:hAnsi="Arial Narrow" w:cs="Arial"/>
        </w:rPr>
        <w:t>, przez okres 4 lat od dnia zakończenia postępowania o udzielenie zamówienia, a jeżeli czas trwania umowy przekracza 4 lata, okres przechowywania obejmuje cały czas trwania umowy;</w:t>
      </w:r>
    </w:p>
    <w:p w14:paraId="44437C6B"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6)</w:t>
      </w:r>
      <w:r w:rsidRPr="00232DAB">
        <w:rPr>
          <w:rFonts w:ascii="Arial Narrow" w:hAnsi="Arial Narrow" w:cs="Arial"/>
        </w:rPr>
        <w:tab/>
        <w:t xml:space="preserve">Obowiązek podania przez Panią/Pana danych osobowych, bezpośrednio Pani/Pana dotyczących, jest wymogiem ustawowym określonym w przepisach ustawy </w:t>
      </w:r>
      <w:proofErr w:type="spellStart"/>
      <w:r w:rsidRPr="00232DAB">
        <w:rPr>
          <w:rFonts w:ascii="Arial Narrow" w:hAnsi="Arial Narrow" w:cs="Arial"/>
        </w:rPr>
        <w:t>Pzp</w:t>
      </w:r>
      <w:proofErr w:type="spellEnd"/>
      <w:r w:rsidRPr="00232DAB">
        <w:rPr>
          <w:rFonts w:ascii="Arial Narrow" w:hAnsi="Arial Narrow" w:cs="Arial"/>
        </w:rPr>
        <w:t xml:space="preserve">, związanym z udziałem w postępowaniu o udzielenie zamówienia publicznego; konsekwencje niepodania określonych danych wynikają z ustawy </w:t>
      </w:r>
      <w:proofErr w:type="spellStart"/>
      <w:r w:rsidRPr="00232DAB">
        <w:rPr>
          <w:rFonts w:ascii="Arial Narrow" w:hAnsi="Arial Narrow" w:cs="Arial"/>
        </w:rPr>
        <w:t>Pzp</w:t>
      </w:r>
      <w:proofErr w:type="spellEnd"/>
      <w:r w:rsidRPr="00232DAB">
        <w:rPr>
          <w:rFonts w:ascii="Arial Narrow" w:hAnsi="Arial Narrow" w:cs="Arial"/>
        </w:rPr>
        <w:t xml:space="preserve">;  </w:t>
      </w:r>
    </w:p>
    <w:p w14:paraId="6C08E617"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7)</w:t>
      </w:r>
      <w:r w:rsidRPr="00232DAB">
        <w:rPr>
          <w:rFonts w:ascii="Arial Narrow" w:hAnsi="Arial Narrow" w:cs="Arial"/>
        </w:rPr>
        <w:tab/>
        <w:t>W odniesieniu do Pani/Pana danych osobowych decyzje nie będą podejmowane w sposób zautomatyzowany, stosownie do art. 22 RODO;</w:t>
      </w:r>
    </w:p>
    <w:p w14:paraId="2C6FFCAA"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8)</w:t>
      </w:r>
      <w:r w:rsidRPr="00232DAB">
        <w:rPr>
          <w:rFonts w:ascii="Arial Narrow" w:hAnsi="Arial Narrow" w:cs="Arial"/>
        </w:rPr>
        <w:tab/>
        <w:t>Nie przysługuje Pani/Panu:</w:t>
      </w:r>
    </w:p>
    <w:p w14:paraId="5F3CC66B" w14:textId="77777777" w:rsidR="00182341" w:rsidRPr="00232DAB" w:rsidRDefault="00182341" w:rsidP="00182341">
      <w:pPr>
        <w:spacing w:after="0" w:line="360" w:lineRule="auto"/>
        <w:ind w:left="1146"/>
        <w:contextualSpacing/>
        <w:rPr>
          <w:rFonts w:ascii="Arial Narrow" w:hAnsi="Arial Narrow" w:cs="Arial"/>
        </w:rPr>
      </w:pPr>
      <w:r w:rsidRPr="00232DAB">
        <w:rPr>
          <w:rFonts w:ascii="Arial Narrow" w:hAnsi="Arial Narrow" w:cs="Arial"/>
        </w:rPr>
        <w:t>-</w:t>
      </w:r>
      <w:r w:rsidRPr="00232DAB">
        <w:rPr>
          <w:rFonts w:ascii="Arial Narrow" w:hAnsi="Arial Narrow" w:cs="Arial"/>
        </w:rPr>
        <w:tab/>
        <w:t xml:space="preserve">w związku z art. 17 ust. 3 lit. </w:t>
      </w:r>
      <w:proofErr w:type="spellStart"/>
      <w:r w:rsidRPr="00232DAB">
        <w:rPr>
          <w:rFonts w:ascii="Arial Narrow" w:hAnsi="Arial Narrow" w:cs="Arial"/>
        </w:rPr>
        <w:t>b,d,e</w:t>
      </w:r>
      <w:proofErr w:type="spellEnd"/>
      <w:r w:rsidRPr="00232DAB">
        <w:rPr>
          <w:rFonts w:ascii="Arial Narrow" w:hAnsi="Arial Narrow" w:cs="Arial"/>
        </w:rPr>
        <w:t xml:space="preserve"> RODO prawo do usunięcia danych osobowych,</w:t>
      </w:r>
    </w:p>
    <w:p w14:paraId="3994EDB5" w14:textId="77777777" w:rsidR="00182341" w:rsidRPr="00232DAB" w:rsidRDefault="00182341" w:rsidP="00182341">
      <w:pPr>
        <w:spacing w:after="0" w:line="360" w:lineRule="auto"/>
        <w:ind w:left="1146"/>
        <w:contextualSpacing/>
        <w:rPr>
          <w:rFonts w:ascii="Arial Narrow" w:hAnsi="Arial Narrow" w:cs="Arial"/>
        </w:rPr>
      </w:pPr>
      <w:r w:rsidRPr="00232DAB">
        <w:rPr>
          <w:rFonts w:ascii="Arial Narrow" w:hAnsi="Arial Narrow" w:cs="Arial"/>
        </w:rPr>
        <w:t>-</w:t>
      </w:r>
      <w:r w:rsidRPr="00232DAB">
        <w:rPr>
          <w:rFonts w:ascii="Arial Narrow" w:hAnsi="Arial Narrow" w:cs="Arial"/>
        </w:rPr>
        <w:tab/>
        <w:t>prawo do przenoszenia danych osobowych, o którym mowa w art. 20 RODO,</w:t>
      </w:r>
    </w:p>
    <w:p w14:paraId="217015BE" w14:textId="77777777" w:rsidR="00182341" w:rsidRPr="00232DAB" w:rsidRDefault="00182341" w:rsidP="00182341">
      <w:pPr>
        <w:spacing w:after="0" w:line="360" w:lineRule="auto"/>
        <w:ind w:left="1146"/>
        <w:contextualSpacing/>
        <w:rPr>
          <w:rFonts w:ascii="Arial Narrow" w:hAnsi="Arial Narrow" w:cs="Arial"/>
        </w:rPr>
      </w:pPr>
      <w:r w:rsidRPr="00232DAB">
        <w:rPr>
          <w:rFonts w:ascii="Arial Narrow" w:hAnsi="Arial Narrow" w:cs="Arial"/>
        </w:rPr>
        <w:t>-</w:t>
      </w:r>
      <w:r w:rsidRPr="00232DAB">
        <w:rPr>
          <w:rFonts w:ascii="Arial Narrow" w:hAnsi="Arial Narrow" w:cs="Arial"/>
        </w:rPr>
        <w:tab/>
        <w:t>na podstawie art. 21 RODO prawo sprzeciwu wobec przetwarzania danych osobowych, gdyż podstawą prawną przetwarzania Pani/Pana danych osobowych jest art. 6 ust. 1 lit. c RODO;</w:t>
      </w:r>
    </w:p>
    <w:p w14:paraId="63FEDD75"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9)</w:t>
      </w:r>
      <w:r w:rsidRPr="00232DAB">
        <w:rPr>
          <w:rFonts w:ascii="Arial Narrow" w:hAnsi="Arial Narrow" w:cs="Arial"/>
        </w:rPr>
        <w:tab/>
        <w:t>Posiada Pani/Pan na podstawie art. 15 RODO prawo dostępu do danych osobowych Pani/Pana dotyczących, z zastrzeżeniem, że Zamawiającemu ma prawo do żądania od osoby, której dane dotyczą, wskazania dodatkowych informacji - mających na celu sprecyzowanie żądania z tytułu przysługujących mu praw określonych w art. 15 ust. 1-3 RODO;</w:t>
      </w:r>
    </w:p>
    <w:p w14:paraId="4382BDA0"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10)</w:t>
      </w:r>
      <w:r w:rsidRPr="00232DAB">
        <w:rPr>
          <w:rFonts w:ascii="Arial Narrow" w:hAnsi="Arial Narrow" w:cs="Arial"/>
        </w:rPr>
        <w:tab/>
        <w:t>Skorzystanie przez osobę, której dane osobowe dotyczą, z uprawnienia do sprostowania lub uzupełnienia, o którym mowa w art. 16 RODO, nie może skutkować zmianą wyniku postępowania o udzielenie zamówienia publicznego w zakresie niezgodnym z ustawą;</w:t>
      </w:r>
    </w:p>
    <w:p w14:paraId="09B18117"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11)</w:t>
      </w:r>
      <w:r w:rsidRPr="00232DAB">
        <w:rPr>
          <w:rFonts w:ascii="Arial Narrow" w:hAnsi="Arial Narrow" w:cs="Arial"/>
        </w:rPr>
        <w:tab/>
        <w:t>Skorzystanie przez osobę, której dane dotyczą, z uprawnienia do sprostowania lub uzupełnienia, o którym mowa w art. 16  RODO, nie może naruszać integralności protokołu oraz jego załączników;</w:t>
      </w:r>
    </w:p>
    <w:p w14:paraId="79B1FA49"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lastRenderedPageBreak/>
        <w:t>12)</w:t>
      </w:r>
      <w:r w:rsidRPr="00232DAB">
        <w:rPr>
          <w:rFonts w:ascii="Arial Narrow" w:hAnsi="Arial Narrow" w:cs="Arial"/>
        </w:rPr>
        <w:tab/>
        <w:t>Wystąpienie przez Panią/Pana z żądaniem, o którym mowa w art. 18 ust. 1 RODO, nie ogranicza przetwarzania danych osobowych do czasu zakończenia postępowania o udzielenie zamówienia publicznego;</w:t>
      </w:r>
    </w:p>
    <w:p w14:paraId="3BDBC5CB"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13)</w:t>
      </w:r>
      <w:r w:rsidRPr="00232DAB">
        <w:rPr>
          <w:rFonts w:ascii="Arial Narrow" w:hAnsi="Arial Narrow" w:cs="Arial"/>
        </w:rPr>
        <w:tab/>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RODO;</w:t>
      </w:r>
    </w:p>
    <w:p w14:paraId="793FDF93"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14)</w:t>
      </w:r>
      <w:r w:rsidRPr="00232DAB">
        <w:rPr>
          <w:rFonts w:ascii="Arial Narrow" w:hAnsi="Arial Narrow" w:cs="Arial"/>
        </w:rPr>
        <w:tab/>
        <w:t>Zamawiający przetwarza dane osobowe zebrane w postępowaniu o udzielenie zamówienia publicznego w sposób gwarantujący zabezpieczenie przed ich bezprawnym rozpowszechnianiem;</w:t>
      </w:r>
    </w:p>
    <w:p w14:paraId="2270FAA6"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15)</w:t>
      </w:r>
      <w:r w:rsidRPr="00232DAB">
        <w:rPr>
          <w:rFonts w:ascii="Arial Narrow" w:hAnsi="Arial Narrow" w:cs="Arial"/>
        </w:rPr>
        <w:tab/>
        <w:t>Do przetwarzania danych osobowych, o których mowa w art. 10 RODO, Zamawiający  dopuści  wyłącznie osoby posiadające pisemne upoważnienie. Osoby dopuszczone do przetwarzania takich danych są obowiązane do zachowania ich w poufności;</w:t>
      </w:r>
    </w:p>
    <w:p w14:paraId="634C69AD"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16)</w:t>
      </w:r>
      <w:r w:rsidRPr="00232DAB">
        <w:rPr>
          <w:rFonts w:ascii="Arial Narrow" w:hAnsi="Arial Narrow" w:cs="Arial"/>
        </w:rPr>
        <w:tab/>
        <w:t>Zamawiający ma  prawo i obowiązek ujawnienia wszystkich danych osobowych, które znajdują się w dokumentacji postępowania, w tym przekazanej przez wykonawcę, z wyjątkiem załączonych przez wykonawcę informacji zawierających tzw. dane wrażliwe;</w:t>
      </w:r>
    </w:p>
    <w:p w14:paraId="108AA64D" w14:textId="43B65885" w:rsidR="00182341" w:rsidRPr="00232DAB" w:rsidRDefault="00182341" w:rsidP="00232DAB">
      <w:pPr>
        <w:spacing w:after="0" w:line="360" w:lineRule="auto"/>
        <w:contextualSpacing/>
        <w:rPr>
          <w:rFonts w:ascii="Arial Narrow" w:hAnsi="Arial Narrow" w:cs="Arial"/>
        </w:rPr>
      </w:pPr>
      <w:r w:rsidRPr="00232DAB">
        <w:rPr>
          <w:rFonts w:ascii="Arial Narrow" w:hAnsi="Arial Narrow" w:cs="Arial"/>
        </w:rPr>
        <w:t>17)</w:t>
      </w:r>
      <w:r w:rsidRPr="00232DAB">
        <w:rPr>
          <w:rFonts w:ascii="Arial Narrow" w:hAnsi="Arial Narrow" w:cs="Arial"/>
        </w:rPr>
        <w:tab/>
        <w:t>Zasada jawności protokołu z postępowania i jego załączników ma zastosowanie do wszystkich danych osobowych, z wyjątkiem danych, o których mowa w art. 9 ust. 1 rozporządzenia RODO, zebranych w toku postępowania o udzielenie zamówienia publicznego. Ograniczenia zasady jawności, o których mowa w art. 1</w:t>
      </w:r>
      <w:r w:rsidR="00232DAB" w:rsidRPr="00232DAB">
        <w:rPr>
          <w:rFonts w:ascii="Arial Narrow" w:hAnsi="Arial Narrow" w:cs="Arial"/>
        </w:rPr>
        <w:t xml:space="preserve">8 </w:t>
      </w:r>
      <w:proofErr w:type="spellStart"/>
      <w:r w:rsidR="00232DAB" w:rsidRPr="00232DAB">
        <w:rPr>
          <w:rFonts w:ascii="Arial Narrow" w:hAnsi="Arial Narrow" w:cs="Arial"/>
        </w:rPr>
        <w:t>Pzp</w:t>
      </w:r>
      <w:proofErr w:type="spellEnd"/>
      <w:r w:rsidR="00232DAB" w:rsidRPr="00232DAB">
        <w:rPr>
          <w:rFonts w:ascii="Arial Narrow" w:hAnsi="Arial Narrow" w:cs="Arial"/>
        </w:rPr>
        <w:t>, stosuje się odpowiednio;</w:t>
      </w:r>
    </w:p>
    <w:p w14:paraId="321A80CF"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19)</w:t>
      </w:r>
      <w:r w:rsidRPr="00232DAB">
        <w:rPr>
          <w:rFonts w:ascii="Arial Narrow" w:hAnsi="Arial Narrow" w:cs="Arial"/>
        </w:rPr>
        <w:tab/>
        <w:t>Posiada Pani/Pan prawo do wniesienia skargi do Prezesa Urzędu Ochrony Danych Osobowych, gdy uzna Pani/Pan, że przetwarzanie danych osobowych Pani/Pana dotyczących narusza przepisy RODO.</w:t>
      </w:r>
    </w:p>
    <w:p w14:paraId="3DCC5ED0" w14:textId="77777777" w:rsidR="00182341" w:rsidRPr="00232DAB" w:rsidRDefault="00182341" w:rsidP="00182341">
      <w:pPr>
        <w:spacing w:after="0" w:line="360" w:lineRule="auto"/>
        <w:contextualSpacing/>
        <w:rPr>
          <w:rFonts w:ascii="Arial Narrow" w:hAnsi="Arial Narrow" w:cs="Arial"/>
        </w:rPr>
      </w:pPr>
      <w:r w:rsidRPr="00232DAB">
        <w:rPr>
          <w:rFonts w:ascii="Arial Narrow" w:hAnsi="Arial Narrow" w:cs="Arial"/>
        </w:rPr>
        <w:t>20) Zamawiający nie wykorzystuje w stosunku do Pani/Pana zautomatyzowanego podejmowania decyzji, w tym nie wykonuje profilowania Pani/Pana.</w:t>
      </w:r>
    </w:p>
    <w:p w14:paraId="3AD9089B" w14:textId="77777777" w:rsidR="00182341" w:rsidRPr="00AB3F5C" w:rsidRDefault="00182341" w:rsidP="003F3B6C">
      <w:pPr>
        <w:spacing w:line="360" w:lineRule="auto"/>
        <w:rPr>
          <w:rFonts w:ascii="Arial Narrow" w:hAnsi="Arial Narrow" w:cs="Arial"/>
          <w:b/>
        </w:rPr>
      </w:pPr>
      <w:r w:rsidRPr="00AB3F5C">
        <w:rPr>
          <w:rFonts w:ascii="Arial Narrow" w:hAnsi="Arial Narrow" w:cs="Arial"/>
          <w:b/>
        </w:rPr>
        <w:t>Załączniki do SWZ:</w:t>
      </w:r>
    </w:p>
    <w:p w14:paraId="332C0810" w14:textId="61B92C82" w:rsidR="00182341" w:rsidRPr="00746163" w:rsidRDefault="00692514" w:rsidP="003F3B6C">
      <w:pPr>
        <w:spacing w:after="160" w:line="360" w:lineRule="auto"/>
        <w:rPr>
          <w:rFonts w:ascii="Arial Narrow" w:hAnsi="Arial Narrow" w:cs="Arial"/>
          <w:b/>
        </w:rPr>
      </w:pPr>
      <w:r w:rsidRPr="00180B0D">
        <w:rPr>
          <w:rFonts w:ascii="Arial Narrow" w:hAnsi="Arial Narrow" w:cs="Arial"/>
          <w:b/>
        </w:rPr>
        <w:t>Załącznik</w:t>
      </w:r>
      <w:r w:rsidR="008671E3" w:rsidRPr="00180B0D">
        <w:rPr>
          <w:rFonts w:ascii="Arial Narrow" w:hAnsi="Arial Narrow" w:cs="Arial"/>
          <w:b/>
        </w:rPr>
        <w:t xml:space="preserve"> nr 1 </w:t>
      </w:r>
      <w:r w:rsidR="003F3B6C">
        <w:rPr>
          <w:rFonts w:ascii="Arial Narrow" w:hAnsi="Arial Narrow" w:cs="Arial"/>
          <w:b/>
        </w:rPr>
        <w:t xml:space="preserve">- </w:t>
      </w:r>
      <w:r w:rsidR="00182341" w:rsidRPr="00746163">
        <w:rPr>
          <w:rFonts w:ascii="Arial Narrow" w:hAnsi="Arial Narrow" w:cs="Arial"/>
          <w:b/>
        </w:rPr>
        <w:t>Formularz oferty;</w:t>
      </w:r>
    </w:p>
    <w:p w14:paraId="3B3E1AEA" w14:textId="08DB2D5D" w:rsidR="00182341" w:rsidRPr="00746163" w:rsidRDefault="008671E3" w:rsidP="003F3B6C">
      <w:pPr>
        <w:spacing w:after="160" w:line="360" w:lineRule="auto"/>
        <w:rPr>
          <w:rFonts w:ascii="Arial Narrow" w:hAnsi="Arial Narrow" w:cs="Arial"/>
          <w:b/>
        </w:rPr>
      </w:pPr>
      <w:r w:rsidRPr="00180B0D">
        <w:rPr>
          <w:rFonts w:ascii="Arial Narrow" w:hAnsi="Arial Narrow" w:cs="Arial"/>
          <w:b/>
        </w:rPr>
        <w:t xml:space="preserve">Załącznik nr 2 </w:t>
      </w:r>
      <w:r w:rsidR="003F3B6C">
        <w:rPr>
          <w:rFonts w:ascii="Arial Narrow" w:hAnsi="Arial Narrow" w:cs="Arial"/>
          <w:b/>
        </w:rPr>
        <w:t xml:space="preserve">- </w:t>
      </w:r>
      <w:r w:rsidR="00182341" w:rsidRPr="00746163">
        <w:rPr>
          <w:rFonts w:ascii="Arial Narrow" w:hAnsi="Arial Narrow" w:cs="Arial"/>
          <w:b/>
        </w:rPr>
        <w:t>Oświadczenie o spełnieniu warunków udziału w postępowaniu i braku podstaw do</w:t>
      </w:r>
      <w:r w:rsidR="003F3B6C">
        <w:rPr>
          <w:rFonts w:ascii="Arial Narrow" w:hAnsi="Arial Narrow" w:cs="Arial"/>
          <w:b/>
        </w:rPr>
        <w:t xml:space="preserve"> </w:t>
      </w:r>
      <w:r w:rsidR="00182341" w:rsidRPr="00746163">
        <w:rPr>
          <w:rFonts w:ascii="Arial Narrow" w:hAnsi="Arial Narrow" w:cs="Arial"/>
          <w:b/>
        </w:rPr>
        <w:t>wykluczenia z postępowania</w:t>
      </w:r>
      <w:r w:rsidR="00857EF3" w:rsidRPr="00180B0D">
        <w:rPr>
          <w:rFonts w:ascii="Arial Narrow" w:hAnsi="Arial Narrow" w:cs="Arial"/>
          <w:b/>
        </w:rPr>
        <w:t xml:space="preserve"> </w:t>
      </w:r>
      <w:r w:rsidR="00857EF3" w:rsidRPr="00180B0D">
        <w:rPr>
          <w:rFonts w:ascii="Arial Narrow" w:hAnsi="Arial Narrow" w:cstheme="minorHAnsi"/>
          <w:b/>
        </w:rPr>
        <w:t>zawartych w JEDZ</w:t>
      </w:r>
      <w:r w:rsidR="00182341" w:rsidRPr="00746163">
        <w:rPr>
          <w:rFonts w:ascii="Arial Narrow" w:hAnsi="Arial Narrow" w:cs="Arial"/>
          <w:b/>
        </w:rPr>
        <w:t>;</w:t>
      </w:r>
    </w:p>
    <w:p w14:paraId="589B5953" w14:textId="62E7EF9C" w:rsidR="00182341" w:rsidRPr="00746163" w:rsidRDefault="00692514" w:rsidP="003F3B6C">
      <w:pPr>
        <w:spacing w:after="160" w:line="360" w:lineRule="auto"/>
        <w:rPr>
          <w:rFonts w:ascii="Arial Narrow" w:hAnsi="Arial Narrow" w:cs="Arial"/>
          <w:b/>
        </w:rPr>
      </w:pPr>
      <w:r w:rsidRPr="00180B0D">
        <w:rPr>
          <w:rFonts w:ascii="Arial Narrow" w:hAnsi="Arial Narrow" w:cs="Arial"/>
          <w:b/>
        </w:rPr>
        <w:t>Załącznik</w:t>
      </w:r>
      <w:r w:rsidR="008671E3" w:rsidRPr="00180B0D">
        <w:rPr>
          <w:rFonts w:ascii="Arial Narrow" w:hAnsi="Arial Narrow" w:cs="Arial"/>
          <w:b/>
        </w:rPr>
        <w:t xml:space="preserve"> nr 3 </w:t>
      </w:r>
      <w:r w:rsidR="003F3B6C">
        <w:rPr>
          <w:rFonts w:ascii="Arial Narrow" w:hAnsi="Arial Narrow" w:cs="Arial"/>
          <w:b/>
        </w:rPr>
        <w:t xml:space="preserve">- </w:t>
      </w:r>
      <w:r w:rsidR="00182341" w:rsidRPr="00746163">
        <w:rPr>
          <w:rFonts w:ascii="Arial Narrow" w:hAnsi="Arial Narrow" w:cs="Arial"/>
          <w:b/>
        </w:rPr>
        <w:t>Opis przedmiotu zamówienia;</w:t>
      </w:r>
    </w:p>
    <w:p w14:paraId="5ABEA895" w14:textId="0EDA5097" w:rsidR="00182341" w:rsidRPr="00746163" w:rsidRDefault="00692514" w:rsidP="003F3B6C">
      <w:pPr>
        <w:spacing w:after="160" w:line="360" w:lineRule="auto"/>
        <w:rPr>
          <w:rFonts w:ascii="Arial Narrow" w:hAnsi="Arial Narrow" w:cs="Arial"/>
          <w:b/>
        </w:rPr>
      </w:pPr>
      <w:r w:rsidRPr="00180B0D">
        <w:rPr>
          <w:rFonts w:ascii="Arial Narrow" w:hAnsi="Arial Narrow" w:cs="Arial"/>
          <w:b/>
        </w:rPr>
        <w:t>Załącznik</w:t>
      </w:r>
      <w:r w:rsidR="008671E3" w:rsidRPr="00180B0D">
        <w:rPr>
          <w:rFonts w:ascii="Arial Narrow" w:hAnsi="Arial Narrow" w:cs="Arial"/>
          <w:b/>
        </w:rPr>
        <w:t xml:space="preserve"> nr 4 </w:t>
      </w:r>
      <w:r w:rsidR="003F3B6C">
        <w:rPr>
          <w:rFonts w:ascii="Arial Narrow" w:hAnsi="Arial Narrow" w:cs="Arial"/>
          <w:b/>
        </w:rPr>
        <w:t xml:space="preserve">- </w:t>
      </w:r>
      <w:r w:rsidR="00182341" w:rsidRPr="00746163">
        <w:rPr>
          <w:rFonts w:ascii="Arial Narrow" w:hAnsi="Arial Narrow" w:cs="Arial"/>
          <w:b/>
        </w:rPr>
        <w:t>Projektowane postanowienia umowy;</w:t>
      </w:r>
    </w:p>
    <w:p w14:paraId="219EE084" w14:textId="3BDFE28D" w:rsidR="00182341" w:rsidRPr="00180B0D" w:rsidRDefault="00692514" w:rsidP="003F3B6C">
      <w:pPr>
        <w:spacing w:after="160" w:line="360" w:lineRule="auto"/>
        <w:rPr>
          <w:rFonts w:ascii="Arial Narrow" w:hAnsi="Arial Narrow" w:cs="Arial"/>
          <w:b/>
        </w:rPr>
      </w:pPr>
      <w:r w:rsidRPr="00180B0D">
        <w:rPr>
          <w:rFonts w:ascii="Arial Narrow" w:hAnsi="Arial Narrow" w:cs="Arial"/>
          <w:b/>
        </w:rPr>
        <w:t>Załącznik</w:t>
      </w:r>
      <w:r w:rsidR="008671E3" w:rsidRPr="00180B0D">
        <w:rPr>
          <w:rFonts w:ascii="Arial Narrow" w:hAnsi="Arial Narrow" w:cs="Arial"/>
          <w:b/>
        </w:rPr>
        <w:t xml:space="preserve"> nr </w:t>
      </w:r>
      <w:r w:rsidR="00230F55">
        <w:rPr>
          <w:rFonts w:ascii="Arial Narrow" w:hAnsi="Arial Narrow" w:cs="Arial"/>
          <w:b/>
        </w:rPr>
        <w:t>5</w:t>
      </w:r>
      <w:r w:rsidR="008671E3" w:rsidRPr="00180B0D">
        <w:rPr>
          <w:rFonts w:ascii="Arial Narrow" w:hAnsi="Arial Narrow" w:cs="Arial"/>
          <w:b/>
        </w:rPr>
        <w:t xml:space="preserve"> </w:t>
      </w:r>
      <w:r w:rsidR="003F3B6C">
        <w:rPr>
          <w:rFonts w:ascii="Arial Narrow" w:hAnsi="Arial Narrow" w:cs="Arial"/>
          <w:b/>
        </w:rPr>
        <w:t xml:space="preserve">- </w:t>
      </w:r>
      <w:r w:rsidR="00182341" w:rsidRPr="00746163">
        <w:rPr>
          <w:rFonts w:ascii="Arial Narrow" w:hAnsi="Arial Narrow" w:cs="Arial"/>
          <w:b/>
        </w:rPr>
        <w:t>Oświadczenie o braku przynależności do grupy kapitałowej</w:t>
      </w:r>
    </w:p>
    <w:p w14:paraId="1E5D222E" w14:textId="49A992E4" w:rsidR="00182341" w:rsidRPr="00AB3F5C" w:rsidRDefault="00692514" w:rsidP="0000265F">
      <w:pPr>
        <w:spacing w:after="160" w:line="360" w:lineRule="auto"/>
        <w:rPr>
          <w:rFonts w:ascii="Arial Narrow" w:hAnsi="Arial Narrow" w:cs="Arial"/>
          <w:b/>
        </w:rPr>
      </w:pPr>
      <w:r w:rsidRPr="00180B0D">
        <w:rPr>
          <w:rFonts w:ascii="Arial Narrow" w:hAnsi="Arial Narrow" w:cs="Arial"/>
          <w:b/>
        </w:rPr>
        <w:t xml:space="preserve">Załącznik nr </w:t>
      </w:r>
      <w:r w:rsidR="00230F55">
        <w:rPr>
          <w:rFonts w:ascii="Arial Narrow" w:hAnsi="Arial Narrow" w:cs="Arial"/>
          <w:b/>
        </w:rPr>
        <w:t>6</w:t>
      </w:r>
      <w:r w:rsidRPr="00180B0D">
        <w:rPr>
          <w:rFonts w:ascii="Arial Narrow" w:hAnsi="Arial Narrow" w:cs="Arial"/>
          <w:b/>
        </w:rPr>
        <w:t xml:space="preserve"> </w:t>
      </w:r>
      <w:r w:rsidR="003F3B6C">
        <w:rPr>
          <w:rFonts w:ascii="Arial Narrow" w:hAnsi="Arial Narrow" w:cs="Arial"/>
          <w:b/>
        </w:rPr>
        <w:t xml:space="preserve">- </w:t>
      </w:r>
      <w:r w:rsidRPr="00180B0D">
        <w:rPr>
          <w:rFonts w:ascii="Arial Narrow" w:hAnsi="Arial Narrow" w:cstheme="minorHAnsi"/>
          <w:b/>
        </w:rPr>
        <w:t>Oświadczenie o spełnieniu warunków udziału w postępowaniu i braku  podstaw do wykluczenia z postępowania w formie JEDZ</w:t>
      </w:r>
    </w:p>
    <w:p w14:paraId="10FF82C6" w14:textId="77777777" w:rsidR="00075890" w:rsidRDefault="00075890" w:rsidP="0000265F">
      <w:pPr>
        <w:spacing w:after="160" w:line="259" w:lineRule="auto"/>
        <w:rPr>
          <w:rFonts w:ascii="Arial Narrow" w:hAnsi="Arial Narrow" w:cs="Arial"/>
          <w:b/>
        </w:rPr>
      </w:pPr>
    </w:p>
    <w:p w14:paraId="3F5FA35D" w14:textId="77777777" w:rsidR="00075890" w:rsidRDefault="00075890" w:rsidP="0000265F">
      <w:pPr>
        <w:spacing w:after="160" w:line="259" w:lineRule="auto"/>
        <w:rPr>
          <w:rFonts w:ascii="Arial Narrow" w:hAnsi="Arial Narrow" w:cs="Arial"/>
          <w:b/>
        </w:rPr>
      </w:pPr>
    </w:p>
    <w:p w14:paraId="68FE41F7" w14:textId="77777777" w:rsidR="00075890" w:rsidRDefault="00075890" w:rsidP="0000265F">
      <w:pPr>
        <w:spacing w:after="160" w:line="259" w:lineRule="auto"/>
        <w:rPr>
          <w:rFonts w:ascii="Arial Narrow" w:hAnsi="Arial Narrow" w:cs="Arial"/>
          <w:b/>
        </w:rPr>
      </w:pPr>
    </w:p>
    <w:p w14:paraId="0C690E24" w14:textId="77777777" w:rsidR="00075890" w:rsidRDefault="00075890" w:rsidP="0000265F">
      <w:pPr>
        <w:spacing w:after="160" w:line="259" w:lineRule="auto"/>
        <w:rPr>
          <w:rFonts w:ascii="Arial Narrow" w:hAnsi="Arial Narrow" w:cs="Arial"/>
          <w:b/>
        </w:rPr>
      </w:pPr>
    </w:p>
    <w:p w14:paraId="0CD3F84B" w14:textId="7D359A30" w:rsidR="00182341" w:rsidRPr="0000265F" w:rsidRDefault="00182341" w:rsidP="0000265F">
      <w:pPr>
        <w:spacing w:after="160" w:line="259" w:lineRule="auto"/>
        <w:rPr>
          <w:rFonts w:ascii="Arial Narrow" w:hAnsi="Arial Narrow" w:cs="Arial"/>
          <w:b/>
        </w:rPr>
      </w:pPr>
      <w:r w:rsidRPr="0000265F">
        <w:rPr>
          <w:rFonts w:ascii="Arial Narrow" w:hAnsi="Arial Narrow" w:cs="Arial"/>
          <w:b/>
        </w:rPr>
        <w:lastRenderedPageBreak/>
        <w:t>Załącznik nr 1 do SWZ - OFERTA</w:t>
      </w:r>
    </w:p>
    <w:tbl>
      <w:tblPr>
        <w:tblStyle w:val="Tabela-Siatk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6"/>
        <w:gridCol w:w="5141"/>
      </w:tblGrid>
      <w:tr w:rsidR="00182341" w:rsidRPr="00232DAB" w14:paraId="084970AD" w14:textId="77777777" w:rsidTr="00C95FAF">
        <w:trPr>
          <w:trHeight w:val="1915"/>
        </w:trPr>
        <w:tc>
          <w:tcPr>
            <w:tcW w:w="4361" w:type="dxa"/>
            <w:tcBorders>
              <w:top w:val="single" w:sz="2" w:space="0" w:color="auto"/>
              <w:left w:val="single" w:sz="2" w:space="0" w:color="auto"/>
              <w:bottom w:val="single" w:sz="2" w:space="0" w:color="auto"/>
              <w:right w:val="single" w:sz="2" w:space="0" w:color="auto"/>
            </w:tcBorders>
            <w:vAlign w:val="bottom"/>
          </w:tcPr>
          <w:p w14:paraId="3AE9038D" w14:textId="77777777" w:rsidR="00182341" w:rsidRPr="00232DAB" w:rsidRDefault="00182341" w:rsidP="00C95FAF">
            <w:pPr>
              <w:jc w:val="center"/>
              <w:rPr>
                <w:rFonts w:ascii="Arial Narrow" w:hAnsi="Arial Narrow"/>
                <w:i/>
                <w:lang w:eastAsia="ar-SA"/>
              </w:rPr>
            </w:pPr>
            <w:r w:rsidRPr="00232DAB">
              <w:rPr>
                <w:rFonts w:ascii="Arial Narrow" w:hAnsi="Arial Narrow"/>
                <w:i/>
                <w:lang w:eastAsia="ar-SA"/>
              </w:rPr>
              <w:t>(pieczęć Wykonawcy - opcjonalnie)</w:t>
            </w:r>
          </w:p>
        </w:tc>
        <w:tc>
          <w:tcPr>
            <w:tcW w:w="5417" w:type="dxa"/>
            <w:tcBorders>
              <w:left w:val="single" w:sz="2" w:space="0" w:color="auto"/>
            </w:tcBorders>
            <w:vAlign w:val="center"/>
          </w:tcPr>
          <w:p w14:paraId="183A1BCE" w14:textId="77777777" w:rsidR="00182341" w:rsidRPr="00232DAB" w:rsidRDefault="00182341" w:rsidP="00C95FAF">
            <w:pPr>
              <w:jc w:val="center"/>
              <w:rPr>
                <w:rFonts w:ascii="Arial Narrow" w:hAnsi="Arial Narrow"/>
                <w:lang w:eastAsia="ar-SA"/>
              </w:rPr>
            </w:pPr>
            <w:r w:rsidRPr="00232DAB">
              <w:rPr>
                <w:rFonts w:ascii="Arial Narrow" w:eastAsia="Times New Roman" w:hAnsi="Arial Narrow" w:cs="Arial"/>
                <w:b/>
                <w:bCs/>
              </w:rPr>
              <w:t>FORMULARZ OFERTY</w:t>
            </w:r>
          </w:p>
        </w:tc>
      </w:tr>
    </w:tbl>
    <w:p w14:paraId="0474513A" w14:textId="77777777" w:rsidR="00182341" w:rsidRPr="00232DAB" w:rsidRDefault="00182341" w:rsidP="00182341">
      <w:pPr>
        <w:rPr>
          <w:rFonts w:ascii="Arial Narrow" w:hAnsi="Arial Narrow" w:cs="Arial"/>
          <w:b/>
        </w:rPr>
      </w:pPr>
      <w:r w:rsidRPr="00232DAB">
        <w:rPr>
          <w:rFonts w:ascii="Arial Narrow" w:hAnsi="Arial Narrow" w:cs="Arial"/>
          <w:b/>
        </w:rPr>
        <w:tab/>
      </w:r>
      <w:r w:rsidRPr="00232DAB">
        <w:rPr>
          <w:rFonts w:ascii="Arial Narrow" w:hAnsi="Arial Narrow" w:cs="Arial"/>
          <w:b/>
        </w:rPr>
        <w:tab/>
        <w:t xml:space="preserve"> </w:t>
      </w:r>
    </w:p>
    <w:p w14:paraId="6CAEDBBA" w14:textId="77777777" w:rsidR="00182341" w:rsidRPr="00232DAB" w:rsidRDefault="00182341" w:rsidP="00182341">
      <w:pPr>
        <w:tabs>
          <w:tab w:val="right" w:leader="hyphen" w:pos="9498"/>
        </w:tabs>
        <w:spacing w:before="120" w:after="120" w:line="360" w:lineRule="auto"/>
        <w:ind w:firstLine="425"/>
        <w:jc w:val="center"/>
        <w:rPr>
          <w:rFonts w:ascii="Arial Narrow" w:eastAsia="Times New Roman" w:hAnsi="Arial Narrow" w:cs="Arial"/>
          <w:b/>
          <w:bCs/>
          <w:lang w:eastAsia="pl-PL"/>
        </w:rPr>
      </w:pPr>
    </w:p>
    <w:p w14:paraId="0B3067BC" w14:textId="0E4474A4" w:rsidR="00182341" w:rsidRPr="00232DAB" w:rsidRDefault="00182341" w:rsidP="00182341">
      <w:pPr>
        <w:spacing w:line="360" w:lineRule="auto"/>
        <w:jc w:val="center"/>
        <w:rPr>
          <w:rFonts w:ascii="Arial Narrow" w:hAnsi="Arial Narrow" w:cs="Arial"/>
        </w:rPr>
      </w:pPr>
      <w:r w:rsidRPr="00232DAB">
        <w:rPr>
          <w:rFonts w:ascii="Arial Narrow" w:hAnsi="Arial Narrow" w:cs="Arial"/>
        </w:rPr>
        <w:t xml:space="preserve">w postępowaniu o udzielenie zamówienia publicznego  w trybie </w:t>
      </w:r>
      <w:r w:rsidR="003F3B6C">
        <w:rPr>
          <w:rFonts w:ascii="Arial Narrow" w:hAnsi="Arial Narrow" w:cs="Arial"/>
        </w:rPr>
        <w:t>przetargu nieograniczonego</w:t>
      </w:r>
      <w:r w:rsidRPr="00232DAB">
        <w:rPr>
          <w:rFonts w:ascii="Arial Narrow" w:hAnsi="Arial Narrow" w:cs="Arial"/>
        </w:rPr>
        <w:t xml:space="preserve"> na:</w:t>
      </w:r>
    </w:p>
    <w:p w14:paraId="5B083FD5" w14:textId="06E29F34" w:rsidR="00182341" w:rsidRPr="00232DAB" w:rsidRDefault="00182341" w:rsidP="00182341">
      <w:pPr>
        <w:spacing w:line="360" w:lineRule="auto"/>
        <w:jc w:val="center"/>
        <w:rPr>
          <w:rFonts w:ascii="Arial Narrow" w:hAnsi="Arial Narrow" w:cs="Arial"/>
          <w:b/>
        </w:rPr>
      </w:pPr>
      <w:r w:rsidRPr="00232DAB">
        <w:rPr>
          <w:rFonts w:ascii="Arial Narrow" w:hAnsi="Arial Narrow" w:cs="Arial"/>
        </w:rPr>
        <w:t>„</w:t>
      </w:r>
      <w:r w:rsidR="001F180A" w:rsidRPr="00232DAB">
        <w:rPr>
          <w:rFonts w:ascii="Arial Narrow" w:eastAsia="Calibri" w:hAnsi="Arial Narrow" w:cs="Arial"/>
          <w:b/>
        </w:rPr>
        <w:t xml:space="preserve">Dostawa mebli do </w:t>
      </w:r>
      <w:proofErr w:type="spellStart"/>
      <w:r w:rsidR="001F180A" w:rsidRPr="00232DAB">
        <w:rPr>
          <w:rFonts w:ascii="Arial Narrow" w:eastAsia="Calibri" w:hAnsi="Arial Narrow" w:cs="Arial"/>
          <w:b/>
        </w:rPr>
        <w:t>sal</w:t>
      </w:r>
      <w:proofErr w:type="spellEnd"/>
      <w:r w:rsidR="001F180A" w:rsidRPr="00232DAB">
        <w:rPr>
          <w:rFonts w:ascii="Arial Narrow" w:eastAsia="Calibri" w:hAnsi="Arial Narrow" w:cs="Arial"/>
          <w:b/>
        </w:rPr>
        <w:t xml:space="preserve"> dydaktycznych</w:t>
      </w:r>
      <w:r w:rsidRPr="00232DAB">
        <w:rPr>
          <w:rFonts w:ascii="Arial Narrow" w:hAnsi="Arial Narrow" w:cs="Arial"/>
        </w:rPr>
        <w:t>”</w:t>
      </w:r>
      <w:r w:rsidRPr="00232DAB">
        <w:rPr>
          <w:rFonts w:ascii="Arial Narrow" w:hAnsi="Arial Narrow" w:cs="Arial"/>
          <w:b/>
        </w:rPr>
        <w:t xml:space="preserve"> </w:t>
      </w:r>
      <w:r w:rsidRPr="00232DAB">
        <w:rPr>
          <w:rFonts w:ascii="Arial Narrow" w:hAnsi="Arial Narrow" w:cs="Arial"/>
        </w:rPr>
        <w:t xml:space="preserve">(nr </w:t>
      </w:r>
      <w:r w:rsidR="00230F55" w:rsidRPr="00232DAB">
        <w:rPr>
          <w:rFonts w:ascii="Arial Narrow" w:hAnsi="Arial Narrow" w:cs="Arial"/>
          <w:b/>
        </w:rPr>
        <w:t>WEITI/16/ZP/2021/1030</w:t>
      </w:r>
      <w:r w:rsidRPr="00232DAB">
        <w:rPr>
          <w:rFonts w:ascii="Arial Narrow" w:hAnsi="Arial Narrow" w:cs="Arial"/>
        </w:rPr>
        <w:t>)</w:t>
      </w:r>
    </w:p>
    <w:p w14:paraId="6685B27B" w14:textId="77777777" w:rsidR="00182341" w:rsidRPr="00AB3F5C" w:rsidRDefault="00182341" w:rsidP="00182341">
      <w:pPr>
        <w:spacing w:line="360" w:lineRule="auto"/>
        <w:rPr>
          <w:rFonts w:ascii="Arial Narrow" w:hAnsi="Arial Narrow" w:cs="Arial"/>
          <w:color w:val="FF0000"/>
        </w:rPr>
      </w:pPr>
    </w:p>
    <w:p w14:paraId="321D0C4D"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Dane Wykonawcy/ Wykonawców wspólnie ubiegających się o udzielenie zamówienia:</w:t>
      </w:r>
    </w:p>
    <w:p w14:paraId="1F6DA3DE" w14:textId="77777777" w:rsidR="00182341" w:rsidRPr="001F180A" w:rsidRDefault="00182341" w:rsidP="00182341">
      <w:pPr>
        <w:spacing w:line="360" w:lineRule="auto"/>
        <w:rPr>
          <w:rFonts w:ascii="Arial Narrow" w:hAnsi="Arial Narrow" w:cs="Arial"/>
          <w:b/>
        </w:rPr>
      </w:pPr>
      <w:r w:rsidRPr="001F180A">
        <w:rPr>
          <w:rFonts w:ascii="Arial Narrow" w:hAnsi="Arial Narrow" w:cs="Arial"/>
          <w:b/>
        </w:rPr>
        <w:t>Nazwa/firma Wykonawcy ……………………………………………………………………………………………</w:t>
      </w:r>
    </w:p>
    <w:p w14:paraId="4C343079" w14:textId="77777777" w:rsidR="00182341" w:rsidRPr="001F180A" w:rsidRDefault="00182341" w:rsidP="00182341">
      <w:pPr>
        <w:spacing w:line="360" w:lineRule="auto"/>
        <w:rPr>
          <w:rFonts w:ascii="Arial Narrow" w:hAnsi="Arial Narrow" w:cs="Arial"/>
          <w:b/>
        </w:rPr>
      </w:pPr>
      <w:r w:rsidRPr="001F180A">
        <w:rPr>
          <w:rFonts w:ascii="Arial Narrow" w:hAnsi="Arial Narrow" w:cs="Arial"/>
          <w:b/>
        </w:rPr>
        <w:t>Adres siedziby ……………………………………………………………………………………………………………..</w:t>
      </w:r>
    </w:p>
    <w:p w14:paraId="09346DF9" w14:textId="77777777" w:rsidR="00182341" w:rsidRPr="001F180A" w:rsidRDefault="00182341" w:rsidP="00182341">
      <w:pPr>
        <w:spacing w:line="360" w:lineRule="auto"/>
        <w:rPr>
          <w:rFonts w:ascii="Arial Narrow" w:hAnsi="Arial Narrow" w:cs="Arial"/>
          <w:b/>
        </w:rPr>
      </w:pPr>
      <w:r w:rsidRPr="001F180A">
        <w:rPr>
          <w:rFonts w:ascii="Arial Narrow" w:hAnsi="Arial Narrow" w:cs="Arial"/>
          <w:b/>
        </w:rPr>
        <w:t>NIP……………………. Regon…………………………………………………</w:t>
      </w:r>
    </w:p>
    <w:p w14:paraId="3B6B9F08" w14:textId="77777777" w:rsidR="00182341" w:rsidRPr="001F180A" w:rsidRDefault="00182341" w:rsidP="00182341">
      <w:pPr>
        <w:spacing w:line="360" w:lineRule="auto"/>
        <w:rPr>
          <w:rFonts w:ascii="Arial Narrow" w:hAnsi="Arial Narrow" w:cs="Arial"/>
          <w:b/>
        </w:rPr>
      </w:pPr>
      <w:r w:rsidRPr="001F180A">
        <w:rPr>
          <w:rFonts w:ascii="Arial Narrow" w:hAnsi="Arial Narrow" w:cs="Arial"/>
          <w:b/>
        </w:rPr>
        <w:t>Nr KRS lub innego rejestru Wykonawcy (jeżeli dotyczy) ………………………………………………</w:t>
      </w:r>
    </w:p>
    <w:p w14:paraId="2AC0CAE0" w14:textId="77777777" w:rsidR="00182341" w:rsidRPr="001F180A" w:rsidRDefault="00182341" w:rsidP="00182341">
      <w:pPr>
        <w:spacing w:line="360" w:lineRule="auto"/>
        <w:rPr>
          <w:rFonts w:ascii="Arial Narrow" w:hAnsi="Arial Narrow" w:cs="Arial"/>
        </w:rPr>
      </w:pPr>
      <w:r w:rsidRPr="001F180A">
        <w:rPr>
          <w:rFonts w:ascii="Arial Narrow" w:hAnsi="Arial Narrow" w:cs="Arial"/>
          <w:b/>
        </w:rPr>
        <w:t>Nazwa rejestru i adres strony internetowej ogólnodostępnej bazy danych, z której Zamawiający może samodzielnie pobrać odpis z odpowiedniego rejestru Wykonawcy: ……………………………………………………………………………………………………………………</w:t>
      </w:r>
    </w:p>
    <w:p w14:paraId="4133CC77"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Osoba upoważniona do kontaktu:</w:t>
      </w:r>
    </w:p>
    <w:p w14:paraId="7B37C9F1"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Imię i nazwisko…………………………………….</w:t>
      </w:r>
    </w:p>
    <w:p w14:paraId="264B2527"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telefon:…………………………………………………</w:t>
      </w:r>
    </w:p>
    <w:p w14:paraId="2BDD13B9"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e-mail: ………………………………………………..</w:t>
      </w:r>
    </w:p>
    <w:p w14:paraId="5B4A6FC8"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i/lub</w:t>
      </w:r>
    </w:p>
    <w:p w14:paraId="51AF21C0" w14:textId="77777777" w:rsidR="00182341" w:rsidRPr="001F180A" w:rsidRDefault="00182341" w:rsidP="00182341">
      <w:pPr>
        <w:spacing w:line="360" w:lineRule="auto"/>
        <w:rPr>
          <w:rFonts w:ascii="Arial Narrow" w:hAnsi="Arial Narrow" w:cs="Arial"/>
        </w:rPr>
      </w:pPr>
      <w:r w:rsidRPr="001F180A">
        <w:rPr>
          <w:rFonts w:ascii="Arial Narrow" w:hAnsi="Arial Narrow" w:cs="Arial"/>
        </w:rPr>
        <w:t xml:space="preserve">Skrzynka </w:t>
      </w:r>
      <w:proofErr w:type="spellStart"/>
      <w:r w:rsidRPr="001F180A">
        <w:rPr>
          <w:rFonts w:ascii="Arial Narrow" w:hAnsi="Arial Narrow" w:cs="Arial"/>
        </w:rPr>
        <w:t>ePUAP</w:t>
      </w:r>
      <w:proofErr w:type="spellEnd"/>
      <w:r w:rsidRPr="001F180A">
        <w:rPr>
          <w:rFonts w:ascii="Arial Narrow" w:hAnsi="Arial Narrow" w:cs="Arial"/>
        </w:rPr>
        <w:t>………………………………..</w:t>
      </w:r>
    </w:p>
    <w:p w14:paraId="46AE9146" w14:textId="45483756" w:rsidR="00182341" w:rsidRPr="00AB3F5C" w:rsidRDefault="00182341" w:rsidP="00182341">
      <w:pPr>
        <w:spacing w:line="360" w:lineRule="auto"/>
        <w:rPr>
          <w:rFonts w:ascii="Arial Narrow" w:eastAsia="Calibri" w:hAnsi="Arial Narrow" w:cs="Arial"/>
        </w:rPr>
      </w:pPr>
      <w:r w:rsidRPr="00AB3F5C">
        <w:rPr>
          <w:rFonts w:ascii="Arial Narrow" w:eastAsia="Calibri" w:hAnsi="Arial Narrow" w:cs="Arial"/>
        </w:rPr>
        <w:t>Czy wykonawca jest mikroprzedsiębiorstwem bądź małym lub średnim przedsiębiorstwem</w:t>
      </w:r>
      <w:r w:rsidR="001F180A">
        <w:rPr>
          <w:rFonts w:ascii="Arial Narrow" w:eastAsia="Calibri" w:hAnsi="Arial Narrow" w:cs="Arial"/>
        </w:rPr>
        <w:t xml:space="preserve"> (prosimy o podanie typu przedsiębiorstwa)</w:t>
      </w:r>
      <w:r w:rsidRPr="00AB3F5C">
        <w:rPr>
          <w:rFonts w:ascii="Arial Narrow" w:eastAsia="Calibri" w:hAnsi="Arial Narrow" w:cs="Arial"/>
        </w:rPr>
        <w:t>:</w:t>
      </w:r>
    </w:p>
    <w:p w14:paraId="3208120F" w14:textId="77777777" w:rsidR="00182341" w:rsidRPr="00AB3F5C" w:rsidRDefault="00182341" w:rsidP="00182341">
      <w:pPr>
        <w:spacing w:line="360" w:lineRule="auto"/>
        <w:rPr>
          <w:rFonts w:ascii="Arial Narrow" w:hAnsi="Arial Narrow" w:cs="Arial"/>
          <w:color w:val="FF0000"/>
        </w:rPr>
      </w:pPr>
      <w:r w:rsidRPr="00AB3F5C">
        <w:rPr>
          <w:rFonts w:ascii="Arial Narrow" w:eastAsia="Calibri" w:hAnsi="Arial Narrow" w:cs="Arial"/>
        </w:rPr>
        <w:t>…………………………………………….</w:t>
      </w:r>
    </w:p>
    <w:p w14:paraId="28BD6260" w14:textId="31E88487" w:rsidR="009557D8" w:rsidRDefault="00182341" w:rsidP="009557D8">
      <w:pPr>
        <w:numPr>
          <w:ilvl w:val="0"/>
          <w:numId w:val="15"/>
        </w:numPr>
        <w:spacing w:after="160" w:line="360" w:lineRule="auto"/>
        <w:contextualSpacing/>
        <w:rPr>
          <w:rFonts w:ascii="Arial Narrow" w:hAnsi="Arial Narrow" w:cs="Arial"/>
          <w:b/>
          <w:u w:val="single"/>
        </w:rPr>
      </w:pPr>
      <w:r w:rsidRPr="00230F55">
        <w:rPr>
          <w:rFonts w:ascii="Arial Narrow" w:hAnsi="Arial Narrow" w:cs="Arial"/>
          <w:b/>
          <w:u w:val="single"/>
        </w:rPr>
        <w:lastRenderedPageBreak/>
        <w:t xml:space="preserve">W odpowiedzi na ogłoszenie o przetargu nieograniczonym oświadczamy, że zrealizujemy zamówienie, w zakresie określnym w opisie przedmiotu zamówienia, zgodnie z wymaganiami Zamawiającego </w:t>
      </w:r>
      <w:r w:rsidR="009557D8">
        <w:rPr>
          <w:rFonts w:ascii="Arial Narrow" w:hAnsi="Arial Narrow" w:cs="Arial"/>
          <w:b/>
          <w:u w:val="single"/>
        </w:rPr>
        <w:t xml:space="preserve"> zgodnie z poniższym opisem oferując:</w:t>
      </w:r>
    </w:p>
    <w:p w14:paraId="4030EA9C" w14:textId="77777777" w:rsidR="009557D8" w:rsidRDefault="009557D8" w:rsidP="009557D8">
      <w:pPr>
        <w:spacing w:after="160" w:line="360" w:lineRule="auto"/>
        <w:contextualSpacing/>
        <w:rPr>
          <w:rFonts w:ascii="Arial Narrow" w:hAnsi="Arial Narrow" w:cs="Arial"/>
          <w:b/>
          <w:u w:val="single"/>
        </w:rPr>
      </w:pPr>
    </w:p>
    <w:tbl>
      <w:tblPr>
        <w:tblpPr w:leftFromText="141" w:rightFromText="141" w:vertAnchor="text" w:tblpX="108" w:tblpY="1"/>
        <w:tblOverlap w:val="never"/>
        <w:tblW w:w="9214" w:type="dxa"/>
        <w:tblLayout w:type="fixed"/>
        <w:tblLook w:val="0000" w:firstRow="0" w:lastRow="0" w:firstColumn="0" w:lastColumn="0" w:noHBand="0" w:noVBand="0"/>
      </w:tblPr>
      <w:tblGrid>
        <w:gridCol w:w="567"/>
        <w:gridCol w:w="1563"/>
        <w:gridCol w:w="4674"/>
        <w:gridCol w:w="2410"/>
      </w:tblGrid>
      <w:tr w:rsidR="009557D8" w:rsidRPr="00F51E4F" w14:paraId="36A24F41" w14:textId="77777777" w:rsidTr="009557D8">
        <w:tc>
          <w:tcPr>
            <w:tcW w:w="6804" w:type="dxa"/>
            <w:gridSpan w:val="3"/>
            <w:tcBorders>
              <w:top w:val="single" w:sz="4" w:space="0" w:color="000000"/>
              <w:left w:val="single" w:sz="4" w:space="0" w:color="000000"/>
              <w:bottom w:val="single" w:sz="4" w:space="0" w:color="000000"/>
              <w:right w:val="single" w:sz="4" w:space="0" w:color="auto"/>
            </w:tcBorders>
            <w:shd w:val="clear" w:color="auto" w:fill="auto"/>
          </w:tcPr>
          <w:p w14:paraId="2E5A441B"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7F394DA" w14:textId="77777777" w:rsidR="009557D8" w:rsidRPr="00F51E4F" w:rsidRDefault="009557D8" w:rsidP="009557D8">
            <w:pPr>
              <w:spacing w:before="60" w:after="60" w:line="240" w:lineRule="auto"/>
              <w:rPr>
                <w:rFonts w:ascii="Arial Narrow" w:hAnsi="Arial Narrow" w:cs="Calibri"/>
              </w:rPr>
            </w:pPr>
          </w:p>
        </w:tc>
      </w:tr>
      <w:tr w:rsidR="009557D8" w:rsidRPr="00F51E4F" w14:paraId="50B130D6" w14:textId="77777777" w:rsidTr="009557D8">
        <w:tc>
          <w:tcPr>
            <w:tcW w:w="567" w:type="dxa"/>
            <w:tcBorders>
              <w:top w:val="single" w:sz="4" w:space="0" w:color="000000"/>
              <w:left w:val="single" w:sz="4" w:space="0" w:color="000000"/>
              <w:bottom w:val="single" w:sz="4" w:space="0" w:color="000000"/>
            </w:tcBorders>
            <w:shd w:val="clear" w:color="auto" w:fill="FFFFFF"/>
          </w:tcPr>
          <w:p w14:paraId="0BC74536"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76B6DEDD"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4674" w:type="dxa"/>
            <w:tcBorders>
              <w:top w:val="single" w:sz="4" w:space="0" w:color="000000"/>
              <w:left w:val="single" w:sz="4" w:space="0" w:color="000000"/>
              <w:bottom w:val="single" w:sz="4" w:space="0" w:color="000000"/>
              <w:right w:val="single" w:sz="4" w:space="0" w:color="auto"/>
            </w:tcBorders>
            <w:shd w:val="clear" w:color="auto" w:fill="FFFFFF"/>
          </w:tcPr>
          <w:p w14:paraId="6090B19B"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c>
          <w:tcPr>
            <w:tcW w:w="2410" w:type="dxa"/>
            <w:tcBorders>
              <w:top w:val="single" w:sz="4" w:space="0" w:color="000000"/>
              <w:left w:val="single" w:sz="4" w:space="0" w:color="auto"/>
              <w:bottom w:val="single" w:sz="4" w:space="0" w:color="000000"/>
              <w:right w:val="single" w:sz="4" w:space="0" w:color="000000"/>
            </w:tcBorders>
            <w:shd w:val="clear" w:color="auto" w:fill="FFFFFF"/>
          </w:tcPr>
          <w:p w14:paraId="29FA61C0"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Oferowany przez Wykonawcę *</w:t>
            </w:r>
          </w:p>
          <w:p w14:paraId="0584BF72"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(Wykonawca jest zobowiązany podać nazwę producenta i model. W pozycjach których nie jest wymagane wskazane producenta/modelu Wykonawca jest zobowiązany potwierdzić spełnianie wymagań dotyczących parametrów technicznych, stawiane przez Zamawiającego)</w:t>
            </w:r>
          </w:p>
        </w:tc>
      </w:tr>
      <w:tr w:rsidR="009557D8" w:rsidRPr="00F51E4F" w14:paraId="10F246E9" w14:textId="77777777" w:rsidTr="009557D8">
        <w:tc>
          <w:tcPr>
            <w:tcW w:w="567" w:type="dxa"/>
            <w:tcBorders>
              <w:top w:val="single" w:sz="4" w:space="0" w:color="000000"/>
              <w:left w:val="single" w:sz="4" w:space="0" w:color="000000"/>
              <w:bottom w:val="single" w:sz="4" w:space="0" w:color="000000"/>
            </w:tcBorders>
            <w:shd w:val="clear" w:color="auto" w:fill="FFFFFF"/>
          </w:tcPr>
          <w:p w14:paraId="38AB52F7" w14:textId="77777777" w:rsidR="009557D8" w:rsidRPr="00F51E4F" w:rsidRDefault="009557D8" w:rsidP="009557D8">
            <w:pPr>
              <w:spacing w:before="60" w:after="60" w:line="240" w:lineRule="auto"/>
              <w:jc w:val="center"/>
              <w:rPr>
                <w:rFonts w:ascii="Arial Narrow" w:hAnsi="Arial Narrow" w:cs="Calibri"/>
              </w:rPr>
            </w:pPr>
          </w:p>
        </w:tc>
        <w:tc>
          <w:tcPr>
            <w:tcW w:w="864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F9AA3AD"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Wszelkie wymagania techniczne dotyczące przedmiotu zamówienia należy traktować jako graniczne. Niespełnienie któregokolwiek z wymaganych przez Zamawiającego elementów zamówienia będzie skutkowało odrzuceniem</w:t>
            </w:r>
            <w:r>
              <w:rPr>
                <w:rFonts w:ascii="Arial Narrow" w:hAnsi="Arial Narrow" w:cs="Calibri"/>
                <w:sz w:val="18"/>
                <w:szCs w:val="18"/>
              </w:rPr>
              <w:t>.</w:t>
            </w:r>
          </w:p>
          <w:p w14:paraId="0A85E470"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Zamawiający wymaga dla każdego oferowanego produktu lub jego części (wskazanych przez Zamawiającego w opisie przedmiotu zamówienia) podania pełnej nazwy producenta i produktu wraz z numerem katalogowym (jeśli występuje).</w:t>
            </w:r>
          </w:p>
          <w:p w14:paraId="4D996631"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sz w:val="18"/>
                <w:szCs w:val="18"/>
              </w:rPr>
              <w:t>Wykonawca, który powołuje się na równoważne rozwiązania, jest zobowiązany wykazać, że oferowane przez niego dostawy i usługi spełniają wymagania określone przez Zamawiającego.</w:t>
            </w:r>
          </w:p>
        </w:tc>
      </w:tr>
      <w:tr w:rsidR="009557D8" w:rsidRPr="00F51E4F" w14:paraId="79DE5EA1" w14:textId="77777777" w:rsidTr="009557D8">
        <w:tc>
          <w:tcPr>
            <w:tcW w:w="567" w:type="dxa"/>
            <w:tcBorders>
              <w:top w:val="single" w:sz="4" w:space="0" w:color="000000"/>
              <w:left w:val="single" w:sz="4" w:space="0" w:color="000000"/>
              <w:bottom w:val="single" w:sz="4" w:space="0" w:color="000000"/>
            </w:tcBorders>
            <w:shd w:val="clear" w:color="auto" w:fill="auto"/>
          </w:tcPr>
          <w:p w14:paraId="39971BB5"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750EB808" w14:textId="77777777" w:rsidR="009557D8" w:rsidRPr="00F51E4F" w:rsidRDefault="009557D8"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50B6FD79" w14:textId="77777777" w:rsidR="009557D8" w:rsidRPr="00F51E4F" w:rsidRDefault="009557D8" w:rsidP="009557D8">
            <w:pPr>
              <w:pStyle w:val="Akapitzlist1"/>
              <w:spacing w:before="60"/>
              <w:ind w:left="0"/>
              <w:contextualSpacing/>
              <w:rPr>
                <w:rFonts w:ascii="Arial Narrow" w:hAnsi="Arial Narrow" w:cs="Calibri"/>
                <w:b/>
                <w:bCs/>
              </w:rPr>
            </w:pPr>
            <w:r w:rsidRPr="003F3B6C">
              <w:rPr>
                <w:rFonts w:ascii="Arial Narrow" w:hAnsi="Arial Narrow"/>
                <w:b/>
              </w:rPr>
              <w:t>Stolik szkolny 2-osobowy</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1726DA75"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 xml:space="preserve">Producent     </w:t>
            </w:r>
          </w:p>
          <w:p w14:paraId="489789A1" w14:textId="77777777" w:rsidR="009557D8" w:rsidRPr="00F51E4F" w:rsidRDefault="009557D8" w:rsidP="009557D8">
            <w:pPr>
              <w:pStyle w:val="Akapitzlist1"/>
              <w:spacing w:before="60"/>
              <w:ind w:left="284"/>
              <w:contextualSpacing/>
              <w:rPr>
                <w:rFonts w:ascii="Arial Narrow" w:hAnsi="Arial Narrow" w:cs="Calibri"/>
              </w:rPr>
            </w:pPr>
          </w:p>
          <w:p w14:paraId="7887B822"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p w14:paraId="09AFD79B"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Model</w:t>
            </w:r>
          </w:p>
          <w:p w14:paraId="39EF1479" w14:textId="77777777" w:rsidR="009557D8" w:rsidRPr="00F51E4F" w:rsidRDefault="009557D8" w:rsidP="009557D8">
            <w:pPr>
              <w:pStyle w:val="Akapitzlist1"/>
              <w:spacing w:before="60"/>
              <w:ind w:left="284"/>
              <w:contextualSpacing/>
              <w:rPr>
                <w:rFonts w:ascii="Arial Narrow" w:hAnsi="Arial Narrow" w:cs="Calibri"/>
              </w:rPr>
            </w:pPr>
          </w:p>
          <w:p w14:paraId="23F14485"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tc>
      </w:tr>
      <w:tr w:rsidR="009557D8" w:rsidRPr="00F51E4F" w14:paraId="5BE89BF9" w14:textId="77777777" w:rsidTr="009557D8">
        <w:tc>
          <w:tcPr>
            <w:tcW w:w="567" w:type="dxa"/>
            <w:tcBorders>
              <w:top w:val="single" w:sz="4" w:space="0" w:color="000000"/>
              <w:left w:val="single" w:sz="4" w:space="0" w:color="000000"/>
              <w:bottom w:val="single" w:sz="4" w:space="0" w:color="000000"/>
            </w:tcBorders>
            <w:shd w:val="clear" w:color="auto" w:fill="auto"/>
          </w:tcPr>
          <w:p w14:paraId="62E14F28"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78A6975B" w14:textId="77777777" w:rsidR="009557D8" w:rsidRPr="00F51E4F" w:rsidRDefault="009557D8"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2A09787E" w14:textId="77777777" w:rsidR="009557D8" w:rsidRPr="00A30572" w:rsidRDefault="009557D8" w:rsidP="009557D8">
            <w:pPr>
              <w:spacing w:after="0"/>
              <w:rPr>
                <w:rFonts w:ascii="Arial Narrow" w:hAnsi="Arial Narrow" w:cs="Times New Roman"/>
                <w:bCs/>
              </w:rPr>
            </w:pPr>
            <w:r w:rsidRPr="00A30572">
              <w:rPr>
                <w:rFonts w:ascii="Arial Narrow" w:hAnsi="Arial Narrow" w:cs="Times New Roman"/>
                <w:bCs/>
              </w:rPr>
              <w:t>Stolik szkolny 2-osobowy 1300 x 500 mm</w:t>
            </w:r>
          </w:p>
          <w:p w14:paraId="48604C1F" w14:textId="77777777" w:rsidR="009557D8" w:rsidRPr="00A30572" w:rsidRDefault="009557D8" w:rsidP="009557D8">
            <w:pPr>
              <w:spacing w:after="0"/>
              <w:rPr>
                <w:rFonts w:ascii="Arial Narrow" w:hAnsi="Arial Narrow" w:cs="Times New Roman"/>
                <w:bCs/>
              </w:rPr>
            </w:pPr>
            <w:r w:rsidRPr="00A30572">
              <w:rPr>
                <w:rFonts w:ascii="Arial Narrow" w:hAnsi="Arial Narrow" w:cs="Times New Roman"/>
                <w:bCs/>
              </w:rPr>
              <w:t>na stelażu z owalnej rury stalowej o przekroju 38 x 20 x 1,5 mm</w:t>
            </w:r>
          </w:p>
          <w:p w14:paraId="31550CA4" w14:textId="77777777" w:rsidR="009557D8" w:rsidRPr="00A30572" w:rsidRDefault="009557D8" w:rsidP="009557D8">
            <w:pPr>
              <w:pStyle w:val="Akapitzlist1"/>
              <w:spacing w:before="60"/>
              <w:ind w:left="0"/>
              <w:rPr>
                <w:rFonts w:ascii="Arial Narrow" w:hAnsi="Arial Narrow" w:cs="Calibri"/>
                <w:bCs/>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26D2BF14" w14:textId="77777777" w:rsidR="009557D8" w:rsidRPr="00CF256F" w:rsidRDefault="009557D8" w:rsidP="009557D8">
            <w:pPr>
              <w:pStyle w:val="Akapitzlist1"/>
              <w:spacing w:before="60"/>
              <w:ind w:left="0"/>
              <w:rPr>
                <w:rFonts w:ascii="Arial Narrow" w:hAnsi="Arial Narrow" w:cs="Calibri"/>
                <w:b/>
              </w:rPr>
            </w:pPr>
          </w:p>
          <w:p w14:paraId="7DF93163"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t>TAK / NIE*</w:t>
            </w:r>
          </w:p>
        </w:tc>
      </w:tr>
      <w:tr w:rsidR="009557D8" w:rsidRPr="00F51E4F" w14:paraId="3A57CBBD" w14:textId="77777777" w:rsidTr="009557D8">
        <w:tc>
          <w:tcPr>
            <w:tcW w:w="567" w:type="dxa"/>
            <w:tcBorders>
              <w:top w:val="single" w:sz="4" w:space="0" w:color="000000"/>
              <w:left w:val="single" w:sz="4" w:space="0" w:color="000000"/>
              <w:bottom w:val="single" w:sz="4" w:space="0" w:color="000000"/>
            </w:tcBorders>
            <w:shd w:val="clear" w:color="auto" w:fill="auto"/>
          </w:tcPr>
          <w:p w14:paraId="05B486C9" w14:textId="77777777" w:rsidR="009557D8" w:rsidRPr="00F51E4F"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79A39300"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KONSTRUKCJA</w:t>
            </w:r>
          </w:p>
          <w:p w14:paraId="134B59DE" w14:textId="77777777" w:rsidR="009557D8" w:rsidRPr="00F51E4F" w:rsidRDefault="009557D8" w:rsidP="009557D8">
            <w:pPr>
              <w:spacing w:before="60" w:after="0" w:line="240" w:lineRule="auto"/>
              <w:rPr>
                <w:rFonts w:ascii="Arial Narrow" w:hAnsi="Arial Narrow" w:cs="Calibri"/>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4CC35EA8"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Stelaż stołu wykonany z rury stalowej owalnej 38 x 20 mm, malowany farbą proszkową</w:t>
            </w:r>
          </w:p>
          <w:p w14:paraId="7E133808"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Kolor RAL: 9005 - czarny</w:t>
            </w:r>
          </w:p>
          <w:p w14:paraId="4259856A"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Stelaż  łączony z dwóch rur (nóg) wygiętych w kształcie litery „L”</w:t>
            </w:r>
          </w:p>
          <w:p w14:paraId="7F600CBE"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Nogi łączone profilem stalowym 50 x 30 mm</w:t>
            </w:r>
          </w:p>
          <w:p w14:paraId="22D5E20A"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Pod blatem dospawany haczyk do zawieszenia plecaka (strona lewa oraz prawa)</w:t>
            </w:r>
          </w:p>
          <w:p w14:paraId="024D6DC8"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Nogi powinny być wyposażone  w plastikowe nakładki skutecznie zapobiegające rysowaniu podłogi</w:t>
            </w:r>
          </w:p>
          <w:p w14:paraId="6F794474"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Wysokość: 760 mm - zgodna z PN-EN 1729-1</w:t>
            </w:r>
          </w:p>
          <w:p w14:paraId="1A441C31" w14:textId="77777777" w:rsidR="009557D8" w:rsidRPr="00F51E4F" w:rsidRDefault="009557D8" w:rsidP="009557D8">
            <w:pPr>
              <w:spacing w:after="0"/>
              <w:rPr>
                <w:rFonts w:ascii="Arial Narrow" w:hAnsi="Arial Narrow" w:cs="Times New Roman"/>
                <w:b/>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41FA4C8E"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t>TAK / NIE*</w:t>
            </w:r>
          </w:p>
        </w:tc>
      </w:tr>
      <w:tr w:rsidR="009557D8" w:rsidRPr="00F51E4F" w14:paraId="7EDB19B3" w14:textId="77777777" w:rsidTr="009557D8">
        <w:tc>
          <w:tcPr>
            <w:tcW w:w="567" w:type="dxa"/>
            <w:tcBorders>
              <w:top w:val="single" w:sz="4" w:space="0" w:color="000000"/>
              <w:left w:val="single" w:sz="4" w:space="0" w:color="000000"/>
              <w:bottom w:val="single" w:sz="4" w:space="0" w:color="000000"/>
            </w:tcBorders>
            <w:shd w:val="clear" w:color="auto" w:fill="auto"/>
          </w:tcPr>
          <w:p w14:paraId="552FD791"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276DC193"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BLAT</w:t>
            </w:r>
          </w:p>
          <w:p w14:paraId="38A7ED75"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1D4D7F2B"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Wymiar: szer. 1300 x gł. 500 mm</w:t>
            </w:r>
          </w:p>
          <w:p w14:paraId="41144A0C"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Kolor: naturalny buk</w:t>
            </w:r>
          </w:p>
          <w:p w14:paraId="42697564"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Blat wykonany z płyty wiórowej</w:t>
            </w:r>
            <w:r w:rsidRPr="00F51E4F">
              <w:rPr>
                <w:rFonts w:ascii="Arial Narrow" w:hAnsi="Arial Narrow"/>
              </w:rPr>
              <w:t xml:space="preserve"> </w:t>
            </w:r>
            <w:r w:rsidRPr="00F51E4F">
              <w:rPr>
                <w:rFonts w:ascii="Arial Narrow" w:hAnsi="Arial Narrow" w:cs="Times New Roman"/>
              </w:rPr>
              <w:t xml:space="preserve">dwustronnie </w:t>
            </w:r>
            <w:proofErr w:type="spellStart"/>
            <w:r w:rsidRPr="00F51E4F">
              <w:rPr>
                <w:rFonts w:ascii="Arial Narrow" w:hAnsi="Arial Narrow" w:cs="Times New Roman"/>
              </w:rPr>
              <w:t>melaminowanej</w:t>
            </w:r>
            <w:proofErr w:type="spellEnd"/>
            <w:r w:rsidRPr="00F51E4F">
              <w:rPr>
                <w:rFonts w:ascii="Arial Narrow" w:hAnsi="Arial Narrow" w:cs="Times New Roman"/>
              </w:rPr>
              <w:t xml:space="preserve">  o grubości 25 mm</w:t>
            </w:r>
          </w:p>
          <w:p w14:paraId="62C95EA8"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Wąskie krawędzie stolika wykończone obrzeżem PCV o grubości 2 mm</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6241515C"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t>TAK / NIE*</w:t>
            </w:r>
          </w:p>
        </w:tc>
      </w:tr>
      <w:tr w:rsidR="009557D8" w:rsidRPr="00F51E4F" w14:paraId="098731E0" w14:textId="77777777" w:rsidTr="009557D8">
        <w:tc>
          <w:tcPr>
            <w:tcW w:w="567" w:type="dxa"/>
            <w:tcBorders>
              <w:top w:val="single" w:sz="4" w:space="0" w:color="000000"/>
              <w:left w:val="single" w:sz="4" w:space="0" w:color="000000"/>
              <w:bottom w:val="single" w:sz="4" w:space="0" w:color="000000"/>
            </w:tcBorders>
            <w:shd w:val="clear" w:color="auto" w:fill="auto"/>
          </w:tcPr>
          <w:p w14:paraId="3675DBB8"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627AE6B3"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JAKOŚĆ</w:t>
            </w:r>
          </w:p>
          <w:p w14:paraId="1FF15E76"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09C18AE5" w14:textId="77777777" w:rsidR="009557D8" w:rsidRPr="006F7D16" w:rsidRDefault="009557D8" w:rsidP="009557D8">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60FA253E" w14:textId="77777777" w:rsidR="009557D8" w:rsidRPr="003F3B6C" w:rsidRDefault="009557D8" w:rsidP="009557D8">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t xml:space="preserve">certyfikat </w:t>
            </w:r>
            <w:proofErr w:type="spellStart"/>
            <w:r w:rsidRPr="003F3B6C">
              <w:rPr>
                <w:rFonts w:ascii="Arial Narrow" w:hAnsi="Arial Narrow" w:cs="Times New Roman"/>
              </w:rPr>
              <w:t>COBRABiD</w:t>
            </w:r>
            <w:proofErr w:type="spellEnd"/>
          </w:p>
          <w:p w14:paraId="7773A23F" w14:textId="77777777" w:rsidR="009557D8" w:rsidRPr="003F3B6C" w:rsidRDefault="009557D8" w:rsidP="009557D8">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t>atesty higieniczności dla komponentów użytych do produkcji</w:t>
            </w:r>
          </w:p>
          <w:p w14:paraId="2A244C37" w14:textId="77777777" w:rsidR="009557D8" w:rsidRPr="003F3B6C" w:rsidRDefault="009557D8" w:rsidP="009557D8">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lastRenderedPageBreak/>
              <w:t xml:space="preserve">atesty wytrzymałościowe </w:t>
            </w:r>
          </w:p>
          <w:p w14:paraId="4D8CA13D" w14:textId="77777777" w:rsidR="009557D8" w:rsidRPr="003F3B6C" w:rsidRDefault="009557D8" w:rsidP="009557D8">
            <w:pPr>
              <w:pStyle w:val="Akapitzlist"/>
              <w:spacing w:after="0"/>
              <w:ind w:left="423"/>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27127109"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lastRenderedPageBreak/>
              <w:t>TAK / NIE*</w:t>
            </w:r>
          </w:p>
        </w:tc>
      </w:tr>
    </w:tbl>
    <w:p w14:paraId="22911C6B" w14:textId="77777777" w:rsidR="009557D8" w:rsidRPr="003F3B6C" w:rsidRDefault="009557D8" w:rsidP="009557D8">
      <w:pPr>
        <w:spacing w:after="0"/>
        <w:rPr>
          <w:rFonts w:ascii="Arial Narrow" w:hAnsi="Arial Narrow" w:cs="Times New Roman"/>
        </w:rPr>
      </w:pPr>
    </w:p>
    <w:p w14:paraId="65AB427F" w14:textId="20BB9C54" w:rsidR="009557D8" w:rsidRPr="009A652D" w:rsidRDefault="009557D8" w:rsidP="009A652D">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w:t>
      </w:r>
      <w:r w:rsidR="009A652D">
        <w:rPr>
          <w:rFonts w:ascii="Arial Narrow" w:hAnsi="Arial Narrow"/>
          <w:sz w:val="20"/>
          <w:szCs w:val="20"/>
        </w:rPr>
        <w:t xml:space="preserve"> skutkowało odrzuceniem oferty.</w:t>
      </w:r>
    </w:p>
    <w:p w14:paraId="76230017" w14:textId="77777777" w:rsidR="009557D8" w:rsidRPr="003F3B6C" w:rsidRDefault="009557D8" w:rsidP="009557D8">
      <w:pPr>
        <w:spacing w:after="0"/>
        <w:rPr>
          <w:rFonts w:ascii="Arial Narrow" w:hAnsi="Arial Narrow" w:cs="Times New Roman"/>
        </w:rPr>
      </w:pPr>
    </w:p>
    <w:p w14:paraId="37C75928" w14:textId="77777777" w:rsidR="009557D8" w:rsidRPr="00F51E4F" w:rsidRDefault="009557D8" w:rsidP="009557D8">
      <w:pPr>
        <w:spacing w:after="0"/>
        <w:rPr>
          <w:rFonts w:ascii="Arial Narrow" w:hAnsi="Arial Narrow" w:cs="Times New Roman"/>
          <w:b/>
        </w:rPr>
      </w:pPr>
      <w:r w:rsidRPr="00F51E4F">
        <w:rPr>
          <w:rFonts w:ascii="Arial Narrow" w:hAnsi="Arial Narrow" w:cs="Calibri"/>
          <w:b/>
        </w:rPr>
        <w:t xml:space="preserve">Tabela </w:t>
      </w:r>
      <w:r>
        <w:rPr>
          <w:rFonts w:ascii="Arial Narrow" w:hAnsi="Arial Narrow" w:cs="Calibri"/>
          <w:b/>
        </w:rPr>
        <w:t>2</w:t>
      </w:r>
      <w:r w:rsidRPr="00F51E4F">
        <w:rPr>
          <w:rFonts w:ascii="Arial Narrow" w:hAnsi="Arial Narrow" w:cs="Calibri"/>
          <w:b/>
        </w:rPr>
        <w:t>:</w:t>
      </w:r>
      <w:r w:rsidRPr="00F51E4F">
        <w:rPr>
          <w:rFonts w:ascii="Arial Narrow" w:hAnsi="Arial Narrow" w:cs="Calibri"/>
          <w:b/>
        </w:rPr>
        <w:tab/>
      </w:r>
      <w:r w:rsidRPr="00F51E4F">
        <w:rPr>
          <w:rFonts w:ascii="Arial Narrow" w:hAnsi="Arial Narrow" w:cs="Times New Roman"/>
          <w:b/>
        </w:rPr>
        <w:t>Krzesło konferencyjne wyściełane, typu ISO</w:t>
      </w:r>
      <w:r>
        <w:rPr>
          <w:rFonts w:ascii="Arial Narrow" w:hAnsi="Arial Narrow" w:cs="Times New Roman"/>
          <w:b/>
        </w:rPr>
        <w:t xml:space="preserve"> </w:t>
      </w:r>
      <w:r w:rsidRPr="00F51E4F">
        <w:rPr>
          <w:rFonts w:ascii="Arial Narrow" w:hAnsi="Arial Narrow" w:cs="Times New Roman"/>
          <w:b/>
        </w:rPr>
        <w:t>Ilość: 150 sztuk</w:t>
      </w:r>
      <w:r>
        <w:rPr>
          <w:rFonts w:ascii="Arial Narrow" w:hAnsi="Arial Narrow" w:cs="Times New Roman"/>
          <w:b/>
        </w:rPr>
        <w:t xml:space="preserve"> </w:t>
      </w:r>
      <w:r w:rsidRPr="00F51E4F">
        <w:rPr>
          <w:rFonts w:ascii="Arial Narrow" w:hAnsi="Arial Narrow" w:cs="Calibri"/>
          <w:b/>
          <w:lang w:eastAsia="pl-PL"/>
        </w:rPr>
        <w:t xml:space="preserve">(tabela kosztorysowa poz. </w:t>
      </w:r>
      <w:r>
        <w:rPr>
          <w:rFonts w:ascii="Arial Narrow" w:hAnsi="Arial Narrow" w:cs="Calibri"/>
          <w:b/>
          <w:lang w:eastAsia="pl-PL"/>
        </w:rPr>
        <w:t>2</w:t>
      </w:r>
      <w:r w:rsidRPr="00F51E4F">
        <w:rPr>
          <w:rFonts w:ascii="Arial Narrow" w:hAnsi="Arial Narrow" w:cs="Calibri"/>
          <w:b/>
          <w:lang w:eastAsia="pl-PL"/>
        </w:rPr>
        <w:t>)</w:t>
      </w:r>
    </w:p>
    <w:tbl>
      <w:tblPr>
        <w:tblpPr w:leftFromText="141" w:rightFromText="141" w:vertAnchor="text" w:tblpX="108" w:tblpY="1"/>
        <w:tblOverlap w:val="never"/>
        <w:tblW w:w="9214" w:type="dxa"/>
        <w:tblLayout w:type="fixed"/>
        <w:tblLook w:val="0000" w:firstRow="0" w:lastRow="0" w:firstColumn="0" w:lastColumn="0" w:noHBand="0" w:noVBand="0"/>
      </w:tblPr>
      <w:tblGrid>
        <w:gridCol w:w="567"/>
        <w:gridCol w:w="1563"/>
        <w:gridCol w:w="4674"/>
        <w:gridCol w:w="2410"/>
      </w:tblGrid>
      <w:tr w:rsidR="009557D8" w:rsidRPr="00F51E4F" w14:paraId="0060FBCF" w14:textId="77777777" w:rsidTr="009557D8">
        <w:tc>
          <w:tcPr>
            <w:tcW w:w="6804" w:type="dxa"/>
            <w:gridSpan w:val="3"/>
            <w:tcBorders>
              <w:top w:val="single" w:sz="4" w:space="0" w:color="000000"/>
              <w:left w:val="single" w:sz="4" w:space="0" w:color="000000"/>
              <w:bottom w:val="single" w:sz="4" w:space="0" w:color="000000"/>
              <w:right w:val="single" w:sz="4" w:space="0" w:color="auto"/>
            </w:tcBorders>
            <w:shd w:val="clear" w:color="auto" w:fill="auto"/>
          </w:tcPr>
          <w:p w14:paraId="75B43576"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1D73D938" w14:textId="77777777" w:rsidR="009557D8" w:rsidRPr="00F51E4F" w:rsidRDefault="009557D8" w:rsidP="009557D8">
            <w:pPr>
              <w:spacing w:before="60" w:after="60" w:line="240" w:lineRule="auto"/>
              <w:rPr>
                <w:rFonts w:ascii="Arial Narrow" w:hAnsi="Arial Narrow" w:cs="Calibri"/>
              </w:rPr>
            </w:pPr>
          </w:p>
        </w:tc>
      </w:tr>
      <w:tr w:rsidR="009557D8" w:rsidRPr="00F51E4F" w14:paraId="78410E93" w14:textId="77777777" w:rsidTr="009557D8">
        <w:tc>
          <w:tcPr>
            <w:tcW w:w="567" w:type="dxa"/>
            <w:tcBorders>
              <w:top w:val="single" w:sz="4" w:space="0" w:color="000000"/>
              <w:left w:val="single" w:sz="4" w:space="0" w:color="000000"/>
              <w:bottom w:val="single" w:sz="4" w:space="0" w:color="000000"/>
            </w:tcBorders>
            <w:shd w:val="clear" w:color="auto" w:fill="FFFFFF"/>
          </w:tcPr>
          <w:p w14:paraId="23A8EC19"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227641E5"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4674" w:type="dxa"/>
            <w:tcBorders>
              <w:top w:val="single" w:sz="4" w:space="0" w:color="000000"/>
              <w:left w:val="single" w:sz="4" w:space="0" w:color="000000"/>
              <w:bottom w:val="single" w:sz="4" w:space="0" w:color="000000"/>
              <w:right w:val="single" w:sz="4" w:space="0" w:color="auto"/>
            </w:tcBorders>
            <w:shd w:val="clear" w:color="auto" w:fill="FFFFFF"/>
          </w:tcPr>
          <w:p w14:paraId="2DCAA2A5"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c>
          <w:tcPr>
            <w:tcW w:w="2410" w:type="dxa"/>
            <w:tcBorders>
              <w:top w:val="single" w:sz="4" w:space="0" w:color="000000"/>
              <w:left w:val="single" w:sz="4" w:space="0" w:color="auto"/>
              <w:bottom w:val="single" w:sz="4" w:space="0" w:color="000000"/>
              <w:right w:val="single" w:sz="4" w:space="0" w:color="000000"/>
            </w:tcBorders>
            <w:shd w:val="clear" w:color="auto" w:fill="FFFFFF"/>
          </w:tcPr>
          <w:p w14:paraId="51CE4D1C"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Oferowany przez Wykonawcę *</w:t>
            </w:r>
          </w:p>
          <w:p w14:paraId="72711BB6"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(Wykonawca jest zobowiązany podać nazwę producenta i model. W pozycjach których nie jest wymagane wskazane producenta/modelu Wykonawca jest zobowiązany potwierdzić spełnianie wymagań dotyczących parametrów technicznych, stawiane przez Zamawiającego)</w:t>
            </w:r>
          </w:p>
        </w:tc>
      </w:tr>
      <w:tr w:rsidR="009557D8" w:rsidRPr="00F51E4F" w14:paraId="5140F5CD" w14:textId="77777777" w:rsidTr="009557D8">
        <w:tc>
          <w:tcPr>
            <w:tcW w:w="567" w:type="dxa"/>
            <w:tcBorders>
              <w:top w:val="single" w:sz="4" w:space="0" w:color="000000"/>
              <w:left w:val="single" w:sz="4" w:space="0" w:color="000000"/>
              <w:bottom w:val="single" w:sz="4" w:space="0" w:color="000000"/>
            </w:tcBorders>
            <w:shd w:val="clear" w:color="auto" w:fill="FFFFFF"/>
          </w:tcPr>
          <w:p w14:paraId="72D9082C" w14:textId="77777777" w:rsidR="009557D8" w:rsidRPr="00F51E4F" w:rsidRDefault="009557D8" w:rsidP="009557D8">
            <w:pPr>
              <w:spacing w:before="60" w:after="60" w:line="240" w:lineRule="auto"/>
              <w:jc w:val="center"/>
              <w:rPr>
                <w:rFonts w:ascii="Arial Narrow" w:hAnsi="Arial Narrow" w:cs="Calibri"/>
              </w:rPr>
            </w:pPr>
          </w:p>
        </w:tc>
        <w:tc>
          <w:tcPr>
            <w:tcW w:w="864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1B7A0C"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Wszelkie wymagania techniczne dotyczące przedmiotu zamówienia należy traktować jako graniczne. Niespełnienie któregokolwiek z wymaganych przez Zamawiającego elementów zamówienia będzie skutkowało odrzuceniem</w:t>
            </w:r>
            <w:r>
              <w:rPr>
                <w:rFonts w:ascii="Arial Narrow" w:hAnsi="Arial Narrow" w:cs="Calibri"/>
                <w:sz w:val="18"/>
                <w:szCs w:val="18"/>
              </w:rPr>
              <w:t>.</w:t>
            </w:r>
          </w:p>
          <w:p w14:paraId="3825CDCA"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Zamawiający wymaga dla każdego oferowanego produktu lub jego części (wskazanych przez Zamawiającego w opisie przedmiotu zamówienia) podania pełnej nazwy producenta i produktu wraz z numerem katalogowym (jeśli występuje).</w:t>
            </w:r>
          </w:p>
          <w:p w14:paraId="1D549766"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sz w:val="18"/>
                <w:szCs w:val="18"/>
              </w:rPr>
              <w:t>Wykonawca, który powołuje się na równoważne rozwiązania, jest zobowiązany wykazać, że oferowane przez niego dostawy i usługi spełniają wymagania określone przez Zamawiającego.</w:t>
            </w:r>
          </w:p>
        </w:tc>
      </w:tr>
      <w:tr w:rsidR="009557D8" w:rsidRPr="00F51E4F" w14:paraId="320A233D" w14:textId="77777777" w:rsidTr="009557D8">
        <w:tc>
          <w:tcPr>
            <w:tcW w:w="567" w:type="dxa"/>
            <w:tcBorders>
              <w:top w:val="single" w:sz="4" w:space="0" w:color="000000"/>
              <w:left w:val="single" w:sz="4" w:space="0" w:color="000000"/>
              <w:bottom w:val="single" w:sz="4" w:space="0" w:color="000000"/>
            </w:tcBorders>
            <w:shd w:val="clear" w:color="auto" w:fill="auto"/>
          </w:tcPr>
          <w:p w14:paraId="442299D5"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7E744A7B" w14:textId="77777777" w:rsidR="009557D8" w:rsidRPr="00F51E4F" w:rsidRDefault="009557D8"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4E5A432C" w14:textId="77777777" w:rsidR="009557D8" w:rsidRPr="00F51E4F" w:rsidRDefault="009557D8" w:rsidP="009557D8">
            <w:pPr>
              <w:spacing w:after="0"/>
              <w:rPr>
                <w:rFonts w:ascii="Arial Narrow" w:hAnsi="Arial Narrow" w:cs="Times New Roman"/>
                <w:b/>
              </w:rPr>
            </w:pPr>
            <w:r w:rsidRPr="00F51E4F">
              <w:rPr>
                <w:rFonts w:ascii="Arial Narrow" w:hAnsi="Arial Narrow" w:cs="Times New Roman"/>
                <w:b/>
              </w:rPr>
              <w:t>Krzesło konferencyjne wyściełane, typu ISO</w:t>
            </w:r>
          </w:p>
          <w:p w14:paraId="77CFDDCD" w14:textId="77777777" w:rsidR="009557D8" w:rsidRPr="00F51E4F" w:rsidRDefault="009557D8" w:rsidP="009557D8">
            <w:pPr>
              <w:pStyle w:val="Akapitzlist"/>
              <w:spacing w:after="0"/>
              <w:ind w:left="426"/>
              <w:rPr>
                <w:rFonts w:ascii="Arial Narrow" w:hAnsi="Arial Narrow" w:cs="Calibri"/>
                <w:b/>
                <w:bCs/>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7C7CF41C"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 xml:space="preserve">Producent     </w:t>
            </w:r>
          </w:p>
          <w:p w14:paraId="60ADD313" w14:textId="77777777" w:rsidR="009557D8" w:rsidRPr="00F51E4F" w:rsidRDefault="009557D8" w:rsidP="009557D8">
            <w:pPr>
              <w:pStyle w:val="Akapitzlist1"/>
              <w:spacing w:before="60"/>
              <w:ind w:left="284"/>
              <w:contextualSpacing/>
              <w:rPr>
                <w:rFonts w:ascii="Arial Narrow" w:hAnsi="Arial Narrow" w:cs="Calibri"/>
              </w:rPr>
            </w:pPr>
          </w:p>
          <w:p w14:paraId="07877851"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p w14:paraId="731F6AED"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Model</w:t>
            </w:r>
          </w:p>
          <w:p w14:paraId="17560C72" w14:textId="77777777" w:rsidR="009557D8" w:rsidRPr="00F51E4F" w:rsidRDefault="009557D8" w:rsidP="009557D8">
            <w:pPr>
              <w:pStyle w:val="Akapitzlist1"/>
              <w:spacing w:before="60"/>
              <w:ind w:left="284"/>
              <w:contextualSpacing/>
              <w:rPr>
                <w:rFonts w:ascii="Arial Narrow" w:hAnsi="Arial Narrow" w:cs="Calibri"/>
              </w:rPr>
            </w:pPr>
          </w:p>
          <w:p w14:paraId="5B283F1D"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tc>
      </w:tr>
      <w:tr w:rsidR="009557D8" w:rsidRPr="00F51E4F" w14:paraId="5FB0850E" w14:textId="77777777" w:rsidTr="009557D8">
        <w:tc>
          <w:tcPr>
            <w:tcW w:w="567" w:type="dxa"/>
            <w:tcBorders>
              <w:top w:val="single" w:sz="4" w:space="0" w:color="000000"/>
              <w:left w:val="single" w:sz="4" w:space="0" w:color="000000"/>
              <w:bottom w:val="single" w:sz="4" w:space="0" w:color="000000"/>
            </w:tcBorders>
            <w:shd w:val="clear" w:color="auto" w:fill="auto"/>
          </w:tcPr>
          <w:p w14:paraId="49F69D9F"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1509BB06" w14:textId="77777777" w:rsidR="009557D8" w:rsidRPr="00F51E4F" w:rsidRDefault="009557D8"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31589BFD" w14:textId="77777777" w:rsidR="009557D8" w:rsidRPr="00A30572" w:rsidRDefault="009557D8" w:rsidP="009557D8">
            <w:pPr>
              <w:spacing w:after="0"/>
              <w:rPr>
                <w:rFonts w:ascii="Arial Narrow" w:hAnsi="Arial Narrow" w:cs="Times New Roman"/>
                <w:bCs/>
              </w:rPr>
            </w:pPr>
            <w:r w:rsidRPr="00A30572">
              <w:rPr>
                <w:rFonts w:ascii="Arial Narrow" w:hAnsi="Arial Narrow" w:cs="Times New Roman"/>
                <w:bCs/>
              </w:rPr>
              <w:t>Krzesło konferencyjne wyściełane, typu ISO</w:t>
            </w:r>
          </w:p>
          <w:p w14:paraId="2F650557" w14:textId="77777777" w:rsidR="009557D8" w:rsidRPr="00F51E4F" w:rsidRDefault="009557D8" w:rsidP="009557D8">
            <w:pPr>
              <w:pStyle w:val="Akapitzlist"/>
              <w:spacing w:after="0"/>
              <w:ind w:left="426"/>
              <w:rPr>
                <w:rFonts w:ascii="Arial Narrow" w:hAnsi="Arial Narrow" w:cs="Calibri"/>
                <w:b/>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18A9892" w14:textId="77777777" w:rsidR="009557D8" w:rsidRPr="00F51E4F" w:rsidRDefault="009557D8" w:rsidP="009557D8">
            <w:pPr>
              <w:pStyle w:val="Akapitzlist1"/>
              <w:spacing w:before="60"/>
              <w:ind w:left="0"/>
              <w:rPr>
                <w:rFonts w:ascii="Arial Narrow" w:hAnsi="Arial Narrow" w:cs="Calibri"/>
                <w:b/>
              </w:rPr>
            </w:pPr>
          </w:p>
          <w:p w14:paraId="4D0BFB32" w14:textId="77777777" w:rsidR="009557D8" w:rsidRPr="00F51E4F"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10919317" w14:textId="77777777" w:rsidTr="009557D8">
        <w:tc>
          <w:tcPr>
            <w:tcW w:w="567" w:type="dxa"/>
            <w:tcBorders>
              <w:top w:val="single" w:sz="4" w:space="0" w:color="000000"/>
              <w:left w:val="single" w:sz="4" w:space="0" w:color="000000"/>
              <w:bottom w:val="single" w:sz="4" w:space="0" w:color="000000"/>
            </w:tcBorders>
            <w:shd w:val="clear" w:color="auto" w:fill="auto"/>
          </w:tcPr>
          <w:p w14:paraId="11ED4667" w14:textId="77777777" w:rsidR="009557D8" w:rsidRPr="00F51E4F"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56B28880"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KONSTRUKCJA</w:t>
            </w:r>
          </w:p>
          <w:p w14:paraId="1A2B815A" w14:textId="77777777" w:rsidR="009557D8" w:rsidRPr="00F51E4F" w:rsidRDefault="009557D8" w:rsidP="009557D8">
            <w:pPr>
              <w:spacing w:before="60" w:after="0" w:line="240" w:lineRule="auto"/>
              <w:rPr>
                <w:rFonts w:ascii="Arial Narrow" w:hAnsi="Arial Narrow" w:cs="Calibri"/>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120E0DEC"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Krzesło bez podłokietników, na 4 nogach</w:t>
            </w:r>
          </w:p>
          <w:p w14:paraId="4038E15D"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 xml:space="preserve">Stelaż wykonany z profili stalowych o przekroju </w:t>
            </w:r>
            <w:proofErr w:type="spellStart"/>
            <w:r w:rsidRPr="006F7D16">
              <w:rPr>
                <w:rFonts w:ascii="Arial Narrow" w:hAnsi="Arial Narrow" w:cs="Times New Roman"/>
              </w:rPr>
              <w:t>płaskoowalnym</w:t>
            </w:r>
            <w:proofErr w:type="spellEnd"/>
            <w:r w:rsidRPr="006F7D16">
              <w:rPr>
                <w:rFonts w:ascii="Arial Narrow" w:hAnsi="Arial Narrow" w:cs="Times New Roman"/>
              </w:rPr>
              <w:t xml:space="preserve"> 30 x 15 x 1,25 mm oraz rury o średnicy Φ 18 x 1,25mm.</w:t>
            </w:r>
          </w:p>
          <w:p w14:paraId="612A8353"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Kolor: RAL: 9005</w:t>
            </w:r>
          </w:p>
          <w:p w14:paraId="36FCFF7D"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 xml:space="preserve">Wymiary krzesła: szer. ze stelażem 55 cm; głęb. 42 cm, wys. 80 cm; wys. oparcia 35 cm, szer. oparcia 40 cm; tolerancja +/-2 cm </w:t>
            </w:r>
          </w:p>
          <w:p w14:paraId="22E22D50"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Plastikowe stopki chroniące podłogę przed zarysowaniem</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9F113CD"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t>TAK / NIE*</w:t>
            </w:r>
          </w:p>
        </w:tc>
      </w:tr>
      <w:tr w:rsidR="009557D8" w:rsidRPr="00F51E4F" w14:paraId="175D5136" w14:textId="77777777" w:rsidTr="009557D8">
        <w:tc>
          <w:tcPr>
            <w:tcW w:w="567" w:type="dxa"/>
            <w:tcBorders>
              <w:top w:val="single" w:sz="4" w:space="0" w:color="000000"/>
              <w:left w:val="single" w:sz="4" w:space="0" w:color="000000"/>
              <w:bottom w:val="single" w:sz="4" w:space="0" w:color="000000"/>
            </w:tcBorders>
            <w:shd w:val="clear" w:color="auto" w:fill="auto"/>
          </w:tcPr>
          <w:p w14:paraId="3BC4973F"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7FEB2712"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SIEDZISKO</w:t>
            </w:r>
          </w:p>
          <w:p w14:paraId="7B46DFE9"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6908EFF1" w14:textId="77777777" w:rsidR="009557D8" w:rsidRPr="006F7D16" w:rsidRDefault="009557D8" w:rsidP="009557D8">
            <w:pPr>
              <w:spacing w:after="0"/>
              <w:rPr>
                <w:rFonts w:ascii="Arial Narrow" w:hAnsi="Arial Narrow" w:cs="Times New Roman"/>
              </w:rPr>
            </w:pPr>
            <w:r w:rsidRPr="006F7D16">
              <w:rPr>
                <w:rFonts w:ascii="Arial Narrow" w:hAnsi="Arial Narrow" w:cs="Times New Roman"/>
              </w:rPr>
              <w:t>Siedzisko i oparcie tapicerowane</w:t>
            </w:r>
          </w:p>
          <w:p w14:paraId="16E9EBF6" w14:textId="77777777" w:rsidR="009557D8" w:rsidRPr="006F7D16" w:rsidRDefault="009557D8" w:rsidP="009557D8">
            <w:pPr>
              <w:spacing w:after="0"/>
              <w:rPr>
                <w:rFonts w:ascii="Arial Narrow" w:hAnsi="Arial Narrow" w:cs="Times New Roman"/>
              </w:rPr>
            </w:pPr>
            <w:r w:rsidRPr="006F7D16">
              <w:rPr>
                <w:rFonts w:ascii="Arial Narrow" w:hAnsi="Arial Narrow" w:cs="Times New Roman"/>
              </w:rPr>
              <w:t xml:space="preserve">Wymiary siedziska: szer. 48 cm, gł. 40 cm, wys. 47 cm; tolerancja +/-2 cm </w:t>
            </w:r>
          </w:p>
          <w:p w14:paraId="270DF610"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Siedzisko oraz oparcie: tapicerowane obite materiałem tapicerskim o składzie -  tkanina -100% poliester; gramatura: 366 g/m2</w:t>
            </w:r>
          </w:p>
          <w:p w14:paraId="5DA59868"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 xml:space="preserve">Odporność na ścieranie: 160 000 cykli </w:t>
            </w:r>
            <w:proofErr w:type="spellStart"/>
            <w:r w:rsidRPr="006F7D16">
              <w:rPr>
                <w:rFonts w:ascii="Arial Narrow" w:hAnsi="Arial Narrow" w:cs="Times New Roman"/>
              </w:rPr>
              <w:t>Martindal'a</w:t>
            </w:r>
            <w:proofErr w:type="spellEnd"/>
            <w:r w:rsidRPr="006F7D16">
              <w:rPr>
                <w:rFonts w:ascii="Arial Narrow" w:hAnsi="Arial Narrow" w:cs="Times New Roman"/>
              </w:rPr>
              <w:t xml:space="preserve"> </w:t>
            </w:r>
          </w:p>
          <w:p w14:paraId="34D4AA65" w14:textId="77777777" w:rsidR="009557D8" w:rsidRPr="006F7D16" w:rsidRDefault="009557D8" w:rsidP="009557D8">
            <w:pPr>
              <w:spacing w:after="0"/>
              <w:jc w:val="both"/>
              <w:rPr>
                <w:rFonts w:ascii="Arial Narrow" w:hAnsi="Arial Narrow" w:cs="Times New Roman"/>
              </w:rPr>
            </w:pPr>
            <w:proofErr w:type="spellStart"/>
            <w:r w:rsidRPr="006F7D16">
              <w:rPr>
                <w:rFonts w:ascii="Arial Narrow" w:hAnsi="Arial Narrow" w:cs="Times New Roman"/>
              </w:rPr>
              <w:t>Trudnozapalność</w:t>
            </w:r>
            <w:proofErr w:type="spellEnd"/>
            <w:r w:rsidRPr="006F7D16">
              <w:rPr>
                <w:rFonts w:ascii="Arial Narrow" w:hAnsi="Arial Narrow" w:cs="Times New Roman"/>
              </w:rPr>
              <w:t>: zgodnie z normą EN 1021-1, EN 1021-2</w:t>
            </w:r>
          </w:p>
          <w:p w14:paraId="5D99ABA6" w14:textId="77777777" w:rsidR="009557D8" w:rsidRPr="006F7D16" w:rsidRDefault="009557D8" w:rsidP="009557D8">
            <w:pPr>
              <w:spacing w:after="0"/>
              <w:jc w:val="both"/>
              <w:rPr>
                <w:rFonts w:ascii="Arial Narrow" w:hAnsi="Arial Narrow" w:cs="Times New Roman"/>
              </w:rPr>
            </w:pPr>
            <w:r w:rsidRPr="006F7D16">
              <w:rPr>
                <w:rFonts w:ascii="Arial Narrow" w:hAnsi="Arial Narrow" w:cs="Times New Roman"/>
              </w:rPr>
              <w:t>Kolorystyka: tapicerka w kolorze czarnym</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6B5AD9AA"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t>TAK / NIE*</w:t>
            </w:r>
          </w:p>
        </w:tc>
      </w:tr>
      <w:tr w:rsidR="009557D8" w:rsidRPr="00F51E4F" w14:paraId="300D1F0F" w14:textId="77777777" w:rsidTr="009557D8">
        <w:tc>
          <w:tcPr>
            <w:tcW w:w="567" w:type="dxa"/>
            <w:tcBorders>
              <w:top w:val="single" w:sz="4" w:space="0" w:color="000000"/>
              <w:left w:val="single" w:sz="4" w:space="0" w:color="000000"/>
              <w:bottom w:val="single" w:sz="4" w:space="0" w:color="000000"/>
            </w:tcBorders>
            <w:shd w:val="clear" w:color="auto" w:fill="auto"/>
          </w:tcPr>
          <w:p w14:paraId="7201413B"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3530729D"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JAKOŚĆ</w:t>
            </w:r>
          </w:p>
          <w:p w14:paraId="1EA9C661"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722C4CCE" w14:textId="77777777" w:rsidR="009557D8" w:rsidRPr="006F7D16" w:rsidRDefault="009557D8" w:rsidP="009557D8">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288B6550" w14:textId="77777777" w:rsidR="009557D8" w:rsidRPr="006F7D16" w:rsidRDefault="009557D8" w:rsidP="009557D8">
            <w:pPr>
              <w:pStyle w:val="Akapitzlist"/>
              <w:numPr>
                <w:ilvl w:val="0"/>
                <w:numId w:val="85"/>
              </w:numPr>
              <w:spacing w:after="0"/>
              <w:rPr>
                <w:rFonts w:ascii="Arial Narrow" w:hAnsi="Arial Narrow" w:cs="Times New Roman"/>
              </w:rPr>
            </w:pPr>
            <w:r w:rsidRPr="006F7D16">
              <w:rPr>
                <w:rFonts w:ascii="Arial Narrow" w:hAnsi="Arial Narrow" w:cs="Times New Roman"/>
              </w:rPr>
              <w:t xml:space="preserve">atesty higieniczności dla komponentów </w:t>
            </w:r>
            <w:r w:rsidRPr="006F7D16">
              <w:rPr>
                <w:rFonts w:ascii="Arial Narrow" w:hAnsi="Arial Narrow" w:cs="Times New Roman"/>
              </w:rPr>
              <w:lastRenderedPageBreak/>
              <w:t>użytych do produkcji</w:t>
            </w:r>
          </w:p>
          <w:p w14:paraId="06BA65E3" w14:textId="77777777" w:rsidR="009557D8" w:rsidRPr="006F7D16" w:rsidRDefault="009557D8" w:rsidP="009557D8">
            <w:pPr>
              <w:pStyle w:val="Akapitzlist"/>
              <w:numPr>
                <w:ilvl w:val="0"/>
                <w:numId w:val="85"/>
              </w:numPr>
              <w:spacing w:after="0"/>
              <w:rPr>
                <w:rFonts w:ascii="Arial Narrow" w:hAnsi="Arial Narrow" w:cs="Times New Roman"/>
              </w:rPr>
            </w:pPr>
            <w:r w:rsidRPr="006F7D16">
              <w:rPr>
                <w:rFonts w:ascii="Arial Narrow" w:hAnsi="Arial Narrow" w:cs="Times New Roman"/>
              </w:rPr>
              <w:t>atesty wytrzymałościowe</w:t>
            </w:r>
          </w:p>
          <w:p w14:paraId="37E3754E" w14:textId="77777777" w:rsidR="009557D8" w:rsidRPr="003F3B6C" w:rsidRDefault="009557D8" w:rsidP="009557D8">
            <w:pPr>
              <w:pStyle w:val="Akapitzlist"/>
              <w:spacing w:after="0"/>
              <w:ind w:left="423"/>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2C1801E3" w14:textId="77777777" w:rsidR="009557D8" w:rsidRPr="00CF256F" w:rsidRDefault="009557D8" w:rsidP="009557D8">
            <w:pPr>
              <w:pStyle w:val="Akapitzlist1"/>
              <w:spacing w:before="60"/>
              <w:ind w:left="0"/>
              <w:jc w:val="center"/>
              <w:rPr>
                <w:rFonts w:ascii="Arial Narrow" w:hAnsi="Arial Narrow" w:cs="Calibri"/>
                <w:b/>
              </w:rPr>
            </w:pPr>
            <w:r w:rsidRPr="00CF256F">
              <w:rPr>
                <w:rFonts w:ascii="Arial Narrow" w:hAnsi="Arial Narrow" w:cs="Calibri"/>
              </w:rPr>
              <w:lastRenderedPageBreak/>
              <w:t>TAK / NIE*</w:t>
            </w:r>
          </w:p>
        </w:tc>
      </w:tr>
    </w:tbl>
    <w:p w14:paraId="026D41C5" w14:textId="77777777" w:rsidR="009557D8" w:rsidRPr="003F3B6C" w:rsidRDefault="009557D8" w:rsidP="009557D8">
      <w:pPr>
        <w:pStyle w:val="Akapitzlist"/>
        <w:spacing w:after="0"/>
        <w:ind w:left="993"/>
        <w:rPr>
          <w:rFonts w:ascii="Arial Narrow" w:hAnsi="Arial Narrow" w:cs="Times New Roman"/>
        </w:rPr>
      </w:pPr>
    </w:p>
    <w:p w14:paraId="3480C256" w14:textId="77777777" w:rsidR="009557D8" w:rsidRPr="006F7D16" w:rsidRDefault="009557D8" w:rsidP="009557D8">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4AAC37AF" w14:textId="77777777" w:rsidR="009557D8" w:rsidRPr="003F3B6C" w:rsidRDefault="009557D8" w:rsidP="009557D8">
      <w:pPr>
        <w:spacing w:after="0"/>
        <w:rPr>
          <w:rFonts w:ascii="Arial Narrow" w:hAnsi="Arial Narrow" w:cs="Times New Roman"/>
        </w:rPr>
      </w:pPr>
    </w:p>
    <w:p w14:paraId="7298BCFA" w14:textId="77777777" w:rsidR="009557D8" w:rsidRPr="003F3B6C" w:rsidRDefault="009557D8" w:rsidP="009557D8">
      <w:pPr>
        <w:spacing w:after="0"/>
        <w:rPr>
          <w:rFonts w:ascii="Arial Narrow" w:hAnsi="Arial Narrow" w:cs="Times New Roman"/>
        </w:rPr>
      </w:pPr>
    </w:p>
    <w:p w14:paraId="6896B6E2" w14:textId="77777777" w:rsidR="009557D8" w:rsidRPr="00F51E4F" w:rsidRDefault="009557D8" w:rsidP="009557D8">
      <w:pPr>
        <w:spacing w:after="0"/>
        <w:rPr>
          <w:rFonts w:ascii="Arial Narrow" w:hAnsi="Arial Narrow" w:cs="Times New Roman"/>
          <w:b/>
        </w:rPr>
      </w:pPr>
      <w:r w:rsidRPr="00F51E4F">
        <w:rPr>
          <w:rFonts w:ascii="Arial Narrow" w:hAnsi="Arial Narrow" w:cs="Calibri"/>
          <w:b/>
        </w:rPr>
        <w:t xml:space="preserve">Tabela </w:t>
      </w:r>
      <w:r>
        <w:rPr>
          <w:rFonts w:ascii="Arial Narrow" w:hAnsi="Arial Narrow" w:cs="Calibri"/>
          <w:b/>
        </w:rPr>
        <w:t>3</w:t>
      </w:r>
      <w:r w:rsidRPr="00F51E4F">
        <w:rPr>
          <w:rFonts w:ascii="Arial Narrow" w:hAnsi="Arial Narrow" w:cs="Calibri"/>
          <w:b/>
        </w:rPr>
        <w:t>:</w:t>
      </w:r>
      <w:r w:rsidRPr="00F51E4F">
        <w:rPr>
          <w:rFonts w:ascii="Arial Narrow" w:hAnsi="Arial Narrow" w:cs="Calibri"/>
          <w:b/>
        </w:rPr>
        <w:tab/>
      </w:r>
      <w:r w:rsidRPr="003F3B6C">
        <w:rPr>
          <w:rFonts w:ascii="Arial Narrow" w:hAnsi="Arial Narrow" w:cs="Times New Roman"/>
          <w:b/>
        </w:rPr>
        <w:t>Stolik komputerowy 1 – osobowy 110 x 90Ilość: 33 sztuki</w:t>
      </w:r>
      <w:r>
        <w:rPr>
          <w:rFonts w:ascii="Arial Narrow" w:hAnsi="Arial Narrow" w:cs="Times New Roman"/>
          <w:b/>
        </w:rPr>
        <w:t xml:space="preserve"> </w:t>
      </w:r>
      <w:r w:rsidRPr="00F51E4F">
        <w:rPr>
          <w:rFonts w:ascii="Arial Narrow" w:hAnsi="Arial Narrow" w:cs="Calibri"/>
          <w:b/>
          <w:lang w:eastAsia="pl-PL"/>
        </w:rPr>
        <w:t xml:space="preserve">(tabela kosztorysowa poz. </w:t>
      </w:r>
      <w:r>
        <w:rPr>
          <w:rFonts w:ascii="Arial Narrow" w:hAnsi="Arial Narrow" w:cs="Calibri"/>
          <w:b/>
          <w:lang w:eastAsia="pl-PL"/>
        </w:rPr>
        <w:t>3</w:t>
      </w:r>
      <w:r w:rsidRPr="00F51E4F">
        <w:rPr>
          <w:rFonts w:ascii="Arial Narrow" w:hAnsi="Arial Narrow" w:cs="Calibri"/>
          <w:b/>
          <w:lang w:eastAsia="pl-PL"/>
        </w:rPr>
        <w:t>)</w:t>
      </w:r>
    </w:p>
    <w:tbl>
      <w:tblPr>
        <w:tblpPr w:leftFromText="141" w:rightFromText="141" w:vertAnchor="text" w:tblpX="108" w:tblpY="1"/>
        <w:tblOverlap w:val="never"/>
        <w:tblW w:w="9214" w:type="dxa"/>
        <w:tblLayout w:type="fixed"/>
        <w:tblLook w:val="0000" w:firstRow="0" w:lastRow="0" w:firstColumn="0" w:lastColumn="0" w:noHBand="0" w:noVBand="0"/>
      </w:tblPr>
      <w:tblGrid>
        <w:gridCol w:w="567"/>
        <w:gridCol w:w="1563"/>
        <w:gridCol w:w="4674"/>
        <w:gridCol w:w="2410"/>
      </w:tblGrid>
      <w:tr w:rsidR="009557D8" w:rsidRPr="00F51E4F" w14:paraId="076963C3" w14:textId="77777777" w:rsidTr="009557D8">
        <w:tc>
          <w:tcPr>
            <w:tcW w:w="6804" w:type="dxa"/>
            <w:gridSpan w:val="3"/>
            <w:tcBorders>
              <w:top w:val="single" w:sz="4" w:space="0" w:color="000000"/>
              <w:left w:val="single" w:sz="4" w:space="0" w:color="000000"/>
              <w:bottom w:val="single" w:sz="4" w:space="0" w:color="000000"/>
              <w:right w:val="single" w:sz="4" w:space="0" w:color="auto"/>
            </w:tcBorders>
            <w:shd w:val="clear" w:color="auto" w:fill="auto"/>
          </w:tcPr>
          <w:p w14:paraId="78F2E3E0"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191CF82C" w14:textId="77777777" w:rsidR="009557D8" w:rsidRPr="00F51E4F" w:rsidRDefault="009557D8" w:rsidP="009557D8">
            <w:pPr>
              <w:spacing w:before="60" w:after="60" w:line="240" w:lineRule="auto"/>
              <w:rPr>
                <w:rFonts w:ascii="Arial Narrow" w:hAnsi="Arial Narrow" w:cs="Calibri"/>
              </w:rPr>
            </w:pPr>
          </w:p>
        </w:tc>
      </w:tr>
      <w:tr w:rsidR="009557D8" w:rsidRPr="00F51E4F" w14:paraId="29DAEF97" w14:textId="77777777" w:rsidTr="009557D8">
        <w:tc>
          <w:tcPr>
            <w:tcW w:w="567" w:type="dxa"/>
            <w:tcBorders>
              <w:top w:val="single" w:sz="4" w:space="0" w:color="000000"/>
              <w:left w:val="single" w:sz="4" w:space="0" w:color="000000"/>
              <w:bottom w:val="single" w:sz="4" w:space="0" w:color="000000"/>
            </w:tcBorders>
            <w:shd w:val="clear" w:color="auto" w:fill="FFFFFF"/>
          </w:tcPr>
          <w:p w14:paraId="7124F705"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32256A16"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4674" w:type="dxa"/>
            <w:tcBorders>
              <w:top w:val="single" w:sz="4" w:space="0" w:color="000000"/>
              <w:left w:val="single" w:sz="4" w:space="0" w:color="000000"/>
              <w:bottom w:val="single" w:sz="4" w:space="0" w:color="000000"/>
              <w:right w:val="single" w:sz="4" w:space="0" w:color="auto"/>
            </w:tcBorders>
            <w:shd w:val="clear" w:color="auto" w:fill="FFFFFF"/>
          </w:tcPr>
          <w:p w14:paraId="60639DCA"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c>
          <w:tcPr>
            <w:tcW w:w="2410" w:type="dxa"/>
            <w:tcBorders>
              <w:top w:val="single" w:sz="4" w:space="0" w:color="000000"/>
              <w:left w:val="single" w:sz="4" w:space="0" w:color="auto"/>
              <w:bottom w:val="single" w:sz="4" w:space="0" w:color="000000"/>
              <w:right w:val="single" w:sz="4" w:space="0" w:color="000000"/>
            </w:tcBorders>
            <w:shd w:val="clear" w:color="auto" w:fill="FFFFFF"/>
          </w:tcPr>
          <w:p w14:paraId="68A93961"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Oferowany przez Wykonawcę *</w:t>
            </w:r>
          </w:p>
          <w:p w14:paraId="3F0B26C3"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(Wykonawca jest zobowiązany podać nazwę producenta i model. W pozycjach których nie jest wymagane wskazane producenta/modelu Wykonawca jest zobowiązany potwierdzić spełnianie wymagań dotyczących parametrów technicznych, stawiane przez Zamawiającego)</w:t>
            </w:r>
          </w:p>
        </w:tc>
      </w:tr>
      <w:tr w:rsidR="009557D8" w:rsidRPr="00F51E4F" w14:paraId="05BFC07A" w14:textId="77777777" w:rsidTr="009557D8">
        <w:tc>
          <w:tcPr>
            <w:tcW w:w="567" w:type="dxa"/>
            <w:tcBorders>
              <w:top w:val="single" w:sz="4" w:space="0" w:color="000000"/>
              <w:left w:val="single" w:sz="4" w:space="0" w:color="000000"/>
              <w:bottom w:val="single" w:sz="4" w:space="0" w:color="000000"/>
            </w:tcBorders>
            <w:shd w:val="clear" w:color="auto" w:fill="FFFFFF"/>
          </w:tcPr>
          <w:p w14:paraId="4F264B25" w14:textId="77777777" w:rsidR="009557D8" w:rsidRPr="00F51E4F" w:rsidRDefault="009557D8" w:rsidP="009557D8">
            <w:pPr>
              <w:spacing w:before="60" w:after="60" w:line="240" w:lineRule="auto"/>
              <w:jc w:val="center"/>
              <w:rPr>
                <w:rFonts w:ascii="Arial Narrow" w:hAnsi="Arial Narrow" w:cs="Calibri"/>
              </w:rPr>
            </w:pPr>
          </w:p>
        </w:tc>
        <w:tc>
          <w:tcPr>
            <w:tcW w:w="864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1DBBBD"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Wszelkie wymagania techniczne dotyczące przedmiotu zamówienia należy traktować jako graniczne. Niespełnienie któregokolwiek z wymaganych przez Zamawiającego elementów zamówienia będzie skutkowało odrzuceniem</w:t>
            </w:r>
            <w:r>
              <w:rPr>
                <w:rFonts w:ascii="Arial Narrow" w:hAnsi="Arial Narrow" w:cs="Calibri"/>
                <w:sz w:val="18"/>
                <w:szCs w:val="18"/>
              </w:rPr>
              <w:t>.</w:t>
            </w:r>
          </w:p>
          <w:p w14:paraId="0EB7E75A"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Zamawiający wymaga dla każdego oferowanego produktu lub jego części (wskazanych przez Zamawiającego w opisie przedmiotu zamówienia) podania pełnej nazwy producenta i produktu wraz z numerem katalogowym (jeśli występuje).</w:t>
            </w:r>
          </w:p>
          <w:p w14:paraId="4033292F"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sz w:val="18"/>
                <w:szCs w:val="18"/>
              </w:rPr>
              <w:t>Wykonawca, który powołuje się na równoważne rozwiązania, jest zobowiązany wykazać, że oferowane przez niego dostawy i usługi spełniają wymagania określone przez Zamawiającego.</w:t>
            </w:r>
          </w:p>
        </w:tc>
      </w:tr>
      <w:tr w:rsidR="009557D8" w:rsidRPr="00F51E4F" w14:paraId="080CB8DC" w14:textId="77777777" w:rsidTr="009557D8">
        <w:tc>
          <w:tcPr>
            <w:tcW w:w="567" w:type="dxa"/>
            <w:tcBorders>
              <w:top w:val="single" w:sz="4" w:space="0" w:color="000000"/>
              <w:left w:val="single" w:sz="4" w:space="0" w:color="000000"/>
              <w:bottom w:val="single" w:sz="4" w:space="0" w:color="000000"/>
            </w:tcBorders>
            <w:shd w:val="clear" w:color="auto" w:fill="auto"/>
          </w:tcPr>
          <w:p w14:paraId="2847B7FA"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6269B960" w14:textId="77777777" w:rsidR="009557D8" w:rsidRPr="00F51E4F" w:rsidRDefault="009557D8"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0CF983A0" w14:textId="77777777" w:rsidR="009557D8" w:rsidRPr="003F3B6C" w:rsidRDefault="009557D8" w:rsidP="009557D8">
            <w:pPr>
              <w:spacing w:after="0"/>
              <w:rPr>
                <w:rFonts w:ascii="Arial Narrow" w:hAnsi="Arial Narrow" w:cs="Times New Roman"/>
                <w:b/>
              </w:rPr>
            </w:pPr>
            <w:r w:rsidRPr="003F3B6C">
              <w:rPr>
                <w:rFonts w:ascii="Arial Narrow" w:hAnsi="Arial Narrow" w:cs="Times New Roman"/>
                <w:b/>
              </w:rPr>
              <w:t xml:space="preserve">Stolik komputerowy 1 – osobowy </w:t>
            </w:r>
          </w:p>
          <w:p w14:paraId="5B3B4C3E" w14:textId="77777777" w:rsidR="009557D8" w:rsidRPr="003F3B6C" w:rsidRDefault="009557D8" w:rsidP="009557D8">
            <w:pPr>
              <w:spacing w:after="0"/>
              <w:rPr>
                <w:rFonts w:ascii="Arial Narrow" w:hAnsi="Arial Narrow" w:cs="Times New Roman"/>
                <w:b/>
              </w:rPr>
            </w:pPr>
          </w:p>
          <w:p w14:paraId="0CE8CC6E" w14:textId="77777777" w:rsidR="009557D8" w:rsidRPr="00F51E4F" w:rsidRDefault="009557D8" w:rsidP="009557D8">
            <w:pPr>
              <w:pStyle w:val="Akapitzlist"/>
              <w:spacing w:after="0"/>
              <w:ind w:left="426"/>
              <w:rPr>
                <w:rFonts w:ascii="Arial Narrow" w:hAnsi="Arial Narrow" w:cs="Calibri"/>
                <w:b/>
                <w:bCs/>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9F74CA2"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 xml:space="preserve">Producent     </w:t>
            </w:r>
          </w:p>
          <w:p w14:paraId="7F43D749" w14:textId="77777777" w:rsidR="009557D8" w:rsidRPr="00F51E4F" w:rsidRDefault="009557D8" w:rsidP="009557D8">
            <w:pPr>
              <w:pStyle w:val="Akapitzlist1"/>
              <w:spacing w:before="60"/>
              <w:ind w:left="284"/>
              <w:contextualSpacing/>
              <w:rPr>
                <w:rFonts w:ascii="Arial Narrow" w:hAnsi="Arial Narrow" w:cs="Calibri"/>
              </w:rPr>
            </w:pPr>
          </w:p>
          <w:p w14:paraId="68A7160F"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p w14:paraId="6D06381B"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Model</w:t>
            </w:r>
          </w:p>
          <w:p w14:paraId="22A34AE9" w14:textId="77777777" w:rsidR="009557D8" w:rsidRPr="00F51E4F" w:rsidRDefault="009557D8" w:rsidP="009557D8">
            <w:pPr>
              <w:pStyle w:val="Akapitzlist1"/>
              <w:spacing w:before="60"/>
              <w:ind w:left="284"/>
              <w:contextualSpacing/>
              <w:rPr>
                <w:rFonts w:ascii="Arial Narrow" w:hAnsi="Arial Narrow" w:cs="Calibri"/>
              </w:rPr>
            </w:pPr>
          </w:p>
          <w:p w14:paraId="6D7DA415"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tc>
      </w:tr>
      <w:tr w:rsidR="009557D8" w:rsidRPr="00F51E4F" w14:paraId="0B188FBF" w14:textId="77777777" w:rsidTr="009557D8">
        <w:tc>
          <w:tcPr>
            <w:tcW w:w="567" w:type="dxa"/>
            <w:tcBorders>
              <w:top w:val="single" w:sz="4" w:space="0" w:color="000000"/>
              <w:left w:val="single" w:sz="4" w:space="0" w:color="000000"/>
              <w:bottom w:val="single" w:sz="4" w:space="0" w:color="000000"/>
            </w:tcBorders>
            <w:shd w:val="clear" w:color="auto" w:fill="auto"/>
          </w:tcPr>
          <w:p w14:paraId="6B1C93E1"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42621546" w14:textId="77777777" w:rsidR="009557D8" w:rsidRPr="00F51E4F" w:rsidRDefault="009557D8"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47D7060E" w14:textId="77777777" w:rsidR="009557D8" w:rsidRPr="00A30572" w:rsidRDefault="009557D8" w:rsidP="009557D8">
            <w:pPr>
              <w:spacing w:after="0"/>
              <w:rPr>
                <w:rFonts w:ascii="Arial Narrow" w:hAnsi="Arial Narrow" w:cs="Times New Roman"/>
                <w:bCs/>
              </w:rPr>
            </w:pPr>
            <w:r w:rsidRPr="00A30572">
              <w:rPr>
                <w:rFonts w:ascii="Arial Narrow" w:hAnsi="Arial Narrow" w:cs="Times New Roman"/>
                <w:bCs/>
              </w:rPr>
              <w:t>Stolik komputerowy 1 – osobowy 110 x 90</w:t>
            </w:r>
          </w:p>
          <w:p w14:paraId="1F1028F2" w14:textId="77777777" w:rsidR="009557D8" w:rsidRPr="003F3B6C" w:rsidRDefault="009557D8" w:rsidP="009557D8">
            <w:pPr>
              <w:spacing w:after="0"/>
              <w:rPr>
                <w:rFonts w:ascii="Arial Narrow" w:hAnsi="Arial Narrow" w:cs="Times New Roman"/>
                <w:b/>
              </w:rPr>
            </w:pPr>
          </w:p>
          <w:p w14:paraId="49FF87EE" w14:textId="77777777" w:rsidR="009557D8" w:rsidRPr="00F51E4F" w:rsidRDefault="009557D8" w:rsidP="009557D8">
            <w:pPr>
              <w:pStyle w:val="Akapitzlist"/>
              <w:spacing w:after="0"/>
              <w:ind w:left="426"/>
              <w:rPr>
                <w:rFonts w:ascii="Arial Narrow" w:hAnsi="Arial Narrow" w:cs="Calibri"/>
                <w:b/>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6B0EA241" w14:textId="77777777" w:rsidR="009557D8" w:rsidRPr="00F51E4F" w:rsidRDefault="009557D8" w:rsidP="009557D8">
            <w:pPr>
              <w:pStyle w:val="Akapitzlist1"/>
              <w:spacing w:before="60"/>
              <w:ind w:left="0"/>
              <w:rPr>
                <w:rFonts w:ascii="Arial Narrow" w:hAnsi="Arial Narrow" w:cs="Calibri"/>
                <w:b/>
              </w:rPr>
            </w:pPr>
          </w:p>
          <w:p w14:paraId="2B738DED" w14:textId="77777777" w:rsidR="009557D8" w:rsidRPr="00F51E4F"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1BAD8638" w14:textId="77777777" w:rsidTr="009557D8">
        <w:tc>
          <w:tcPr>
            <w:tcW w:w="567" w:type="dxa"/>
            <w:tcBorders>
              <w:top w:val="single" w:sz="4" w:space="0" w:color="000000"/>
              <w:left w:val="single" w:sz="4" w:space="0" w:color="000000"/>
              <w:bottom w:val="single" w:sz="4" w:space="0" w:color="000000"/>
            </w:tcBorders>
            <w:shd w:val="clear" w:color="auto" w:fill="auto"/>
          </w:tcPr>
          <w:p w14:paraId="484F5346" w14:textId="77777777" w:rsidR="009557D8" w:rsidRPr="00F51E4F"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263A89CF"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KONSTRUKCJA</w:t>
            </w:r>
          </w:p>
          <w:p w14:paraId="2EC59AD3" w14:textId="77777777" w:rsidR="009557D8" w:rsidRPr="00F51E4F" w:rsidRDefault="009557D8" w:rsidP="009557D8">
            <w:pPr>
              <w:spacing w:before="60" w:after="0" w:line="240" w:lineRule="auto"/>
              <w:rPr>
                <w:rFonts w:ascii="Arial Narrow" w:hAnsi="Arial Narrow" w:cs="Calibri"/>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6DD15536" w14:textId="77777777" w:rsidR="009557D8" w:rsidRPr="00CF256F" w:rsidRDefault="009557D8" w:rsidP="009557D8">
            <w:pPr>
              <w:spacing w:after="0"/>
              <w:rPr>
                <w:rFonts w:ascii="Arial Narrow" w:hAnsi="Arial Narrow" w:cs="Times New Roman"/>
              </w:rPr>
            </w:pPr>
            <w:r w:rsidRPr="00CF256F">
              <w:rPr>
                <w:rFonts w:ascii="Arial Narrow" w:hAnsi="Arial Narrow" w:cs="Times New Roman"/>
              </w:rPr>
              <w:t>Stelaż analogiczny jak w stoliku szkolnym 2 – osobowym</w:t>
            </w:r>
          </w:p>
          <w:p w14:paraId="12BEDA2D" w14:textId="77777777" w:rsidR="009557D8" w:rsidRPr="006F7D16" w:rsidRDefault="009557D8" w:rsidP="009557D8">
            <w:pPr>
              <w:spacing w:after="0"/>
              <w:rPr>
                <w:rFonts w:ascii="Arial Narrow" w:hAnsi="Arial Narrow" w:cs="Times New Roman"/>
              </w:rPr>
            </w:pPr>
            <w:r w:rsidRPr="00CF256F">
              <w:rPr>
                <w:rFonts w:ascii="Arial Narrow" w:hAnsi="Arial Narrow" w:cs="Times New Roman"/>
              </w:rPr>
              <w:t>Kolor RAL: 9005 - czarny</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3EC4B701" w14:textId="77777777" w:rsidR="009557D8" w:rsidRPr="00491350"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106FA6D3" w14:textId="77777777" w:rsidTr="009557D8">
        <w:tc>
          <w:tcPr>
            <w:tcW w:w="567" w:type="dxa"/>
            <w:tcBorders>
              <w:top w:val="single" w:sz="4" w:space="0" w:color="000000"/>
              <w:left w:val="single" w:sz="4" w:space="0" w:color="000000"/>
              <w:bottom w:val="single" w:sz="4" w:space="0" w:color="000000"/>
            </w:tcBorders>
            <w:shd w:val="clear" w:color="auto" w:fill="auto"/>
          </w:tcPr>
          <w:p w14:paraId="6B02D88D"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673A7AA1" w14:textId="77777777" w:rsidR="009557D8" w:rsidRPr="00F51E4F" w:rsidRDefault="009557D8" w:rsidP="009557D8">
            <w:pPr>
              <w:spacing w:after="0"/>
              <w:rPr>
                <w:rFonts w:ascii="Arial Narrow" w:hAnsi="Arial Narrow" w:cs="Times New Roman"/>
              </w:rPr>
            </w:pPr>
            <w:r>
              <w:rPr>
                <w:rFonts w:ascii="Arial Narrow" w:hAnsi="Arial Narrow" w:cs="Times New Roman"/>
              </w:rPr>
              <w:t>BLAT</w:t>
            </w:r>
          </w:p>
          <w:p w14:paraId="497F516C"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34637B65" w14:textId="77777777" w:rsidR="009557D8" w:rsidRPr="00CF256F" w:rsidRDefault="009557D8" w:rsidP="009557D8">
            <w:pPr>
              <w:spacing w:after="0"/>
              <w:rPr>
                <w:rFonts w:ascii="Arial Narrow" w:hAnsi="Arial Narrow" w:cs="Times New Roman"/>
              </w:rPr>
            </w:pPr>
            <w:r w:rsidRPr="00CF256F">
              <w:rPr>
                <w:rFonts w:ascii="Arial Narrow" w:hAnsi="Arial Narrow" w:cs="Times New Roman"/>
              </w:rPr>
              <w:t>Wymiar: szer. 1100 x gł. 900 mm</w:t>
            </w:r>
          </w:p>
          <w:p w14:paraId="67819F64" w14:textId="77777777" w:rsidR="009557D8" w:rsidRPr="00CF256F" w:rsidRDefault="009557D8" w:rsidP="009557D8">
            <w:pPr>
              <w:spacing w:after="0"/>
              <w:rPr>
                <w:rFonts w:ascii="Arial Narrow" w:hAnsi="Arial Narrow" w:cs="Times New Roman"/>
              </w:rPr>
            </w:pPr>
            <w:r w:rsidRPr="00CF256F">
              <w:rPr>
                <w:rFonts w:ascii="Arial Narrow" w:hAnsi="Arial Narrow" w:cs="Times New Roman"/>
              </w:rPr>
              <w:t>Kolor: naturalny buk</w:t>
            </w:r>
          </w:p>
          <w:p w14:paraId="72CCA707" w14:textId="77777777" w:rsidR="009557D8" w:rsidRPr="00CF256F" w:rsidRDefault="009557D8" w:rsidP="009557D8">
            <w:pPr>
              <w:spacing w:after="0"/>
              <w:rPr>
                <w:rFonts w:ascii="Arial Narrow" w:hAnsi="Arial Narrow" w:cs="Times New Roman"/>
              </w:rPr>
            </w:pPr>
            <w:r w:rsidRPr="00CF256F">
              <w:rPr>
                <w:rFonts w:ascii="Arial Narrow" w:hAnsi="Arial Narrow" w:cs="Times New Roman"/>
              </w:rPr>
              <w:t>Blat wykonany z płyty wiórowej</w:t>
            </w:r>
            <w:r w:rsidRPr="00CF256F">
              <w:rPr>
                <w:rFonts w:ascii="Arial Narrow" w:hAnsi="Arial Narrow"/>
              </w:rPr>
              <w:t xml:space="preserve"> </w:t>
            </w:r>
            <w:r w:rsidRPr="00CF256F">
              <w:rPr>
                <w:rFonts w:ascii="Arial Narrow" w:hAnsi="Arial Narrow" w:cs="Times New Roman"/>
              </w:rPr>
              <w:t xml:space="preserve">dwustronnie </w:t>
            </w:r>
            <w:proofErr w:type="spellStart"/>
            <w:r w:rsidRPr="00CF256F">
              <w:rPr>
                <w:rFonts w:ascii="Arial Narrow" w:hAnsi="Arial Narrow" w:cs="Times New Roman"/>
              </w:rPr>
              <w:t>melaminowanej</w:t>
            </w:r>
            <w:proofErr w:type="spellEnd"/>
            <w:r w:rsidRPr="00CF256F">
              <w:rPr>
                <w:rFonts w:ascii="Arial Narrow" w:hAnsi="Arial Narrow" w:cs="Times New Roman"/>
              </w:rPr>
              <w:t xml:space="preserve">  o grubości 18 mm</w:t>
            </w:r>
          </w:p>
          <w:p w14:paraId="3030A05E" w14:textId="77777777" w:rsidR="009557D8" w:rsidRPr="006F7D16" w:rsidRDefault="009557D8" w:rsidP="009557D8">
            <w:pPr>
              <w:spacing w:after="0"/>
              <w:rPr>
                <w:rFonts w:ascii="Arial Narrow" w:hAnsi="Arial Narrow" w:cs="Times New Roman"/>
              </w:rPr>
            </w:pPr>
            <w:r w:rsidRPr="00CF256F">
              <w:rPr>
                <w:rFonts w:ascii="Arial Narrow" w:hAnsi="Arial Narrow" w:cs="Times New Roman"/>
              </w:rPr>
              <w:t>Wąskie krawędzie stolika wykończone obrzeżem PCV o grubości 2 mm</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485147B" w14:textId="77777777" w:rsidR="009557D8" w:rsidRPr="00491350"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74D118A7" w14:textId="77777777" w:rsidTr="009557D8">
        <w:tc>
          <w:tcPr>
            <w:tcW w:w="567" w:type="dxa"/>
            <w:tcBorders>
              <w:top w:val="single" w:sz="4" w:space="0" w:color="000000"/>
              <w:left w:val="single" w:sz="4" w:space="0" w:color="000000"/>
              <w:bottom w:val="single" w:sz="4" w:space="0" w:color="000000"/>
            </w:tcBorders>
            <w:shd w:val="clear" w:color="auto" w:fill="auto"/>
          </w:tcPr>
          <w:p w14:paraId="265FB4F6"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40ADFFB5"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JAKOŚĆ</w:t>
            </w:r>
          </w:p>
          <w:p w14:paraId="6E37A163" w14:textId="77777777" w:rsidR="009557D8" w:rsidRPr="00F51E4F" w:rsidRDefault="009557D8" w:rsidP="009557D8">
            <w:pPr>
              <w:spacing w:after="0"/>
              <w:rPr>
                <w:rFonts w:ascii="Arial Narrow" w:hAnsi="Arial Narrow" w:cs="Times New Roman"/>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67373C9D" w14:textId="77777777" w:rsidR="009557D8" w:rsidRPr="006F7D16" w:rsidRDefault="009557D8" w:rsidP="009557D8">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4D1D315F" w14:textId="77777777" w:rsidR="009557D8" w:rsidRPr="00CF256F" w:rsidRDefault="009557D8" w:rsidP="009557D8">
            <w:pPr>
              <w:pStyle w:val="Akapitzlist"/>
              <w:numPr>
                <w:ilvl w:val="0"/>
                <w:numId w:val="87"/>
              </w:numPr>
              <w:spacing w:after="0"/>
              <w:rPr>
                <w:rFonts w:ascii="Arial Narrow" w:hAnsi="Arial Narrow" w:cs="Times New Roman"/>
              </w:rPr>
            </w:pPr>
            <w:r w:rsidRPr="00CF256F">
              <w:rPr>
                <w:rFonts w:ascii="Arial Narrow" w:hAnsi="Arial Narrow" w:cs="Times New Roman"/>
              </w:rPr>
              <w:t xml:space="preserve">certyfikat </w:t>
            </w:r>
            <w:proofErr w:type="spellStart"/>
            <w:r w:rsidRPr="00CF256F">
              <w:rPr>
                <w:rFonts w:ascii="Arial Narrow" w:hAnsi="Arial Narrow" w:cs="Times New Roman"/>
              </w:rPr>
              <w:t>COBRABiD</w:t>
            </w:r>
            <w:proofErr w:type="spellEnd"/>
          </w:p>
          <w:p w14:paraId="73FBD749" w14:textId="77777777" w:rsidR="009557D8" w:rsidRPr="00CF256F" w:rsidRDefault="009557D8" w:rsidP="009557D8">
            <w:pPr>
              <w:pStyle w:val="Akapitzlist"/>
              <w:numPr>
                <w:ilvl w:val="0"/>
                <w:numId w:val="87"/>
              </w:numPr>
              <w:spacing w:after="0"/>
              <w:rPr>
                <w:rFonts w:ascii="Arial Narrow" w:hAnsi="Arial Narrow" w:cs="Times New Roman"/>
              </w:rPr>
            </w:pPr>
            <w:r w:rsidRPr="00CF256F">
              <w:rPr>
                <w:rFonts w:ascii="Arial Narrow" w:hAnsi="Arial Narrow" w:cs="Times New Roman"/>
              </w:rPr>
              <w:t>atesty higieniczności dla komponentów użytych do produkcji</w:t>
            </w:r>
          </w:p>
          <w:p w14:paraId="1F7EFA31" w14:textId="77777777" w:rsidR="009557D8" w:rsidRPr="00CF256F" w:rsidRDefault="009557D8" w:rsidP="009557D8">
            <w:pPr>
              <w:pStyle w:val="Akapitzlist"/>
              <w:numPr>
                <w:ilvl w:val="0"/>
                <w:numId w:val="87"/>
              </w:numPr>
              <w:spacing w:after="0"/>
              <w:rPr>
                <w:rFonts w:ascii="Arial Narrow" w:hAnsi="Arial Narrow" w:cs="Times New Roman"/>
              </w:rPr>
            </w:pPr>
            <w:r w:rsidRPr="00CF256F">
              <w:rPr>
                <w:rFonts w:ascii="Arial Narrow" w:hAnsi="Arial Narrow" w:cs="Times New Roman"/>
              </w:rPr>
              <w:t xml:space="preserve">atesty wytrzymałościowe </w:t>
            </w:r>
          </w:p>
          <w:p w14:paraId="6550E837" w14:textId="77777777" w:rsidR="009557D8" w:rsidRPr="003F3B6C" w:rsidRDefault="009557D8" w:rsidP="009557D8">
            <w:pPr>
              <w:pStyle w:val="Akapitzlist"/>
              <w:spacing w:after="0"/>
              <w:ind w:left="423"/>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6BE96B95" w14:textId="77777777" w:rsidR="009557D8" w:rsidRPr="00491350"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1B4AFED6" w14:textId="77777777" w:rsidTr="009557D8">
        <w:tc>
          <w:tcPr>
            <w:tcW w:w="567" w:type="dxa"/>
            <w:tcBorders>
              <w:top w:val="single" w:sz="4" w:space="0" w:color="000000"/>
              <w:left w:val="single" w:sz="4" w:space="0" w:color="000000"/>
              <w:bottom w:val="single" w:sz="4" w:space="0" w:color="000000"/>
            </w:tcBorders>
            <w:shd w:val="clear" w:color="auto" w:fill="auto"/>
          </w:tcPr>
          <w:p w14:paraId="14ABC3AB"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6</w:t>
            </w:r>
          </w:p>
        </w:tc>
        <w:tc>
          <w:tcPr>
            <w:tcW w:w="1563" w:type="dxa"/>
            <w:tcBorders>
              <w:top w:val="single" w:sz="4" w:space="0" w:color="000000"/>
              <w:left w:val="single" w:sz="4" w:space="0" w:color="000000"/>
              <w:bottom w:val="single" w:sz="4" w:space="0" w:color="000000"/>
            </w:tcBorders>
            <w:shd w:val="clear" w:color="auto" w:fill="auto"/>
          </w:tcPr>
          <w:p w14:paraId="1C7E3A7C" w14:textId="77777777" w:rsidR="009557D8" w:rsidRPr="00F51E4F" w:rsidRDefault="009557D8" w:rsidP="009557D8">
            <w:pPr>
              <w:spacing w:after="0"/>
              <w:rPr>
                <w:rFonts w:ascii="Arial Narrow" w:hAnsi="Arial Narrow" w:cs="Times New Roman"/>
              </w:rPr>
            </w:pPr>
            <w:r>
              <w:rPr>
                <w:rFonts w:ascii="Arial Narrow" w:hAnsi="Arial Narrow" w:cs="Times New Roman"/>
              </w:rPr>
              <w:t>DODATKOWO</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319665D7" w14:textId="77777777" w:rsidR="009557D8" w:rsidRPr="00491350" w:rsidRDefault="009557D8" w:rsidP="009557D8">
            <w:pPr>
              <w:spacing w:after="0"/>
              <w:rPr>
                <w:rFonts w:ascii="Arial Narrow" w:hAnsi="Arial Narrow" w:cs="Times New Roman"/>
              </w:rPr>
            </w:pPr>
            <w:r w:rsidRPr="00491350">
              <w:rPr>
                <w:rFonts w:ascii="Arial Narrow" w:hAnsi="Arial Narrow" w:cs="Times New Roman"/>
              </w:rPr>
              <w:t>Z przodu biurka „blenda” wykonana z tego samego materiału co blat w rozmiarze 30 (wys.) x 110 (szer.) cm.</w:t>
            </w:r>
          </w:p>
          <w:p w14:paraId="71CDA4D2" w14:textId="77777777" w:rsidR="009557D8" w:rsidRPr="00F51E4F" w:rsidRDefault="009557D8" w:rsidP="009557D8">
            <w:pPr>
              <w:spacing w:after="0"/>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79390392" w14:textId="77777777" w:rsidR="009557D8" w:rsidRPr="00491350" w:rsidRDefault="009557D8" w:rsidP="009557D8">
            <w:pPr>
              <w:pStyle w:val="Akapitzlist1"/>
              <w:spacing w:before="60"/>
              <w:ind w:left="0"/>
              <w:jc w:val="center"/>
              <w:rPr>
                <w:rFonts w:ascii="Arial Narrow" w:hAnsi="Arial Narrow" w:cs="Calibri"/>
              </w:rPr>
            </w:pPr>
            <w:r w:rsidRPr="00491350">
              <w:rPr>
                <w:rFonts w:ascii="Arial Narrow" w:hAnsi="Arial Narrow" w:cs="Calibri"/>
              </w:rPr>
              <w:t>TAK / NIE*</w:t>
            </w:r>
          </w:p>
        </w:tc>
      </w:tr>
    </w:tbl>
    <w:p w14:paraId="271F28E4" w14:textId="77777777" w:rsidR="009557D8" w:rsidRPr="003F3B6C" w:rsidRDefault="009557D8" w:rsidP="009557D8">
      <w:pPr>
        <w:pStyle w:val="Akapitzlist"/>
        <w:spacing w:after="0"/>
        <w:ind w:left="993"/>
        <w:rPr>
          <w:rFonts w:ascii="Arial Narrow" w:hAnsi="Arial Narrow" w:cs="Times New Roman"/>
        </w:rPr>
      </w:pPr>
    </w:p>
    <w:p w14:paraId="717081CD" w14:textId="77777777" w:rsidR="009557D8" w:rsidRPr="006F7D16" w:rsidRDefault="009557D8" w:rsidP="009557D8">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0430808D" w14:textId="77777777" w:rsidR="009557D8" w:rsidRPr="003F3B6C" w:rsidRDefault="009557D8" w:rsidP="009557D8">
      <w:pPr>
        <w:spacing w:after="0"/>
        <w:rPr>
          <w:rFonts w:ascii="Arial Narrow" w:hAnsi="Arial Narrow" w:cs="Times New Roman"/>
        </w:rPr>
      </w:pPr>
    </w:p>
    <w:p w14:paraId="53C04410" w14:textId="77777777" w:rsidR="009557D8" w:rsidRPr="00A30572" w:rsidRDefault="009557D8" w:rsidP="009557D8">
      <w:pPr>
        <w:spacing w:after="0"/>
        <w:rPr>
          <w:rFonts w:ascii="Arial Narrow" w:hAnsi="Arial Narrow" w:cs="Times New Roman"/>
          <w:b/>
        </w:rPr>
      </w:pPr>
      <w:r w:rsidRPr="00A30572">
        <w:rPr>
          <w:rFonts w:ascii="Arial Narrow" w:hAnsi="Arial Narrow" w:cs="Calibri"/>
          <w:b/>
        </w:rPr>
        <w:t>Tabela 4:</w:t>
      </w:r>
      <w:r w:rsidRPr="00A30572">
        <w:rPr>
          <w:rFonts w:ascii="Arial Narrow" w:hAnsi="Arial Narrow" w:cs="Calibri"/>
          <w:b/>
        </w:rPr>
        <w:tab/>
      </w:r>
      <w:r w:rsidRPr="00A30572">
        <w:rPr>
          <w:rFonts w:ascii="Arial Narrow" w:hAnsi="Arial Narrow" w:cs="Times New Roman"/>
          <w:b/>
        </w:rPr>
        <w:t>Tablica akademicka biała ceramiczna P3  w ramie aluminiowej 170 x 100 Ilość: 2 sztuki</w:t>
      </w:r>
    </w:p>
    <w:p w14:paraId="1200056A" w14:textId="77777777" w:rsidR="009557D8" w:rsidRPr="00F51E4F" w:rsidRDefault="009557D8" w:rsidP="009557D8">
      <w:pPr>
        <w:spacing w:after="0"/>
        <w:rPr>
          <w:rFonts w:ascii="Arial Narrow" w:hAnsi="Arial Narrow" w:cs="Times New Roman"/>
          <w:b/>
        </w:rPr>
      </w:pPr>
      <w:r w:rsidRPr="00F51E4F">
        <w:rPr>
          <w:rFonts w:ascii="Arial Narrow" w:hAnsi="Arial Narrow" w:cs="Calibri"/>
          <w:b/>
          <w:lang w:eastAsia="pl-PL"/>
        </w:rPr>
        <w:t xml:space="preserve">(tabela kosztorysowa poz. </w:t>
      </w:r>
      <w:r>
        <w:rPr>
          <w:rFonts w:ascii="Arial Narrow" w:hAnsi="Arial Narrow" w:cs="Calibri"/>
          <w:b/>
          <w:lang w:eastAsia="pl-PL"/>
        </w:rPr>
        <w:t>4</w:t>
      </w:r>
      <w:r w:rsidRPr="00F51E4F">
        <w:rPr>
          <w:rFonts w:ascii="Arial Narrow" w:hAnsi="Arial Narrow" w:cs="Calibri"/>
          <w:b/>
          <w:lang w:eastAsia="pl-PL"/>
        </w:rPr>
        <w:t>)</w:t>
      </w:r>
    </w:p>
    <w:tbl>
      <w:tblPr>
        <w:tblpPr w:leftFromText="141" w:rightFromText="141" w:vertAnchor="text" w:tblpX="108" w:tblpY="1"/>
        <w:tblOverlap w:val="never"/>
        <w:tblW w:w="9214" w:type="dxa"/>
        <w:tblLayout w:type="fixed"/>
        <w:tblLook w:val="0000" w:firstRow="0" w:lastRow="0" w:firstColumn="0" w:lastColumn="0" w:noHBand="0" w:noVBand="0"/>
      </w:tblPr>
      <w:tblGrid>
        <w:gridCol w:w="567"/>
        <w:gridCol w:w="1563"/>
        <w:gridCol w:w="4674"/>
        <w:gridCol w:w="2410"/>
      </w:tblGrid>
      <w:tr w:rsidR="009557D8" w:rsidRPr="00F51E4F" w14:paraId="5AD2B5EB" w14:textId="77777777" w:rsidTr="009557D8">
        <w:tc>
          <w:tcPr>
            <w:tcW w:w="6804" w:type="dxa"/>
            <w:gridSpan w:val="3"/>
            <w:tcBorders>
              <w:top w:val="single" w:sz="4" w:space="0" w:color="000000"/>
              <w:left w:val="single" w:sz="4" w:space="0" w:color="000000"/>
              <w:bottom w:val="single" w:sz="4" w:space="0" w:color="000000"/>
              <w:right w:val="single" w:sz="4" w:space="0" w:color="auto"/>
            </w:tcBorders>
            <w:shd w:val="clear" w:color="auto" w:fill="auto"/>
          </w:tcPr>
          <w:p w14:paraId="25DC60B1"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12762E16" w14:textId="77777777" w:rsidR="009557D8" w:rsidRPr="00F51E4F" w:rsidRDefault="009557D8" w:rsidP="009557D8">
            <w:pPr>
              <w:spacing w:before="60" w:after="60" w:line="240" w:lineRule="auto"/>
              <w:rPr>
                <w:rFonts w:ascii="Arial Narrow" w:hAnsi="Arial Narrow" w:cs="Calibri"/>
              </w:rPr>
            </w:pPr>
          </w:p>
        </w:tc>
      </w:tr>
      <w:tr w:rsidR="009557D8" w:rsidRPr="00F51E4F" w14:paraId="07AFA1C4" w14:textId="77777777" w:rsidTr="009557D8">
        <w:tc>
          <w:tcPr>
            <w:tcW w:w="567" w:type="dxa"/>
            <w:tcBorders>
              <w:top w:val="single" w:sz="4" w:space="0" w:color="000000"/>
              <w:left w:val="single" w:sz="4" w:space="0" w:color="000000"/>
              <w:bottom w:val="single" w:sz="4" w:space="0" w:color="000000"/>
            </w:tcBorders>
            <w:shd w:val="clear" w:color="auto" w:fill="FFFFFF"/>
          </w:tcPr>
          <w:p w14:paraId="6099CD7D"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076D1B71"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4674" w:type="dxa"/>
            <w:tcBorders>
              <w:top w:val="single" w:sz="4" w:space="0" w:color="000000"/>
              <w:left w:val="single" w:sz="4" w:space="0" w:color="000000"/>
              <w:bottom w:val="single" w:sz="4" w:space="0" w:color="000000"/>
              <w:right w:val="single" w:sz="4" w:space="0" w:color="auto"/>
            </w:tcBorders>
            <w:shd w:val="clear" w:color="auto" w:fill="FFFFFF"/>
          </w:tcPr>
          <w:p w14:paraId="7FC26828"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c>
          <w:tcPr>
            <w:tcW w:w="2410" w:type="dxa"/>
            <w:tcBorders>
              <w:top w:val="single" w:sz="4" w:space="0" w:color="000000"/>
              <w:left w:val="single" w:sz="4" w:space="0" w:color="auto"/>
              <w:bottom w:val="single" w:sz="4" w:space="0" w:color="000000"/>
              <w:right w:val="single" w:sz="4" w:space="0" w:color="000000"/>
            </w:tcBorders>
            <w:shd w:val="clear" w:color="auto" w:fill="FFFFFF"/>
          </w:tcPr>
          <w:p w14:paraId="6022C9E1"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Oferowany przez Wykonawcę *</w:t>
            </w:r>
          </w:p>
          <w:p w14:paraId="31A7A69D"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(Wykonawca jest zobowiązany podać nazwę producenta i model. W pozycjach których nie jest wymagane wskazane producenta/modelu Wykonawca jest zobowiązany potwierdzić spełnianie wymagań dotyczących parametrów technicznych, stawiane przez Zamawiającego)</w:t>
            </w:r>
          </w:p>
        </w:tc>
      </w:tr>
      <w:tr w:rsidR="009557D8" w:rsidRPr="00F51E4F" w14:paraId="1A527189" w14:textId="77777777" w:rsidTr="009557D8">
        <w:tc>
          <w:tcPr>
            <w:tcW w:w="567" w:type="dxa"/>
            <w:tcBorders>
              <w:top w:val="single" w:sz="4" w:space="0" w:color="000000"/>
              <w:left w:val="single" w:sz="4" w:space="0" w:color="000000"/>
              <w:bottom w:val="single" w:sz="4" w:space="0" w:color="000000"/>
            </w:tcBorders>
            <w:shd w:val="clear" w:color="auto" w:fill="FFFFFF"/>
          </w:tcPr>
          <w:p w14:paraId="77DD8FAD" w14:textId="77777777" w:rsidR="009557D8" w:rsidRPr="00F51E4F" w:rsidRDefault="009557D8" w:rsidP="009557D8">
            <w:pPr>
              <w:spacing w:before="60" w:after="60" w:line="240" w:lineRule="auto"/>
              <w:jc w:val="center"/>
              <w:rPr>
                <w:rFonts w:ascii="Arial Narrow" w:hAnsi="Arial Narrow" w:cs="Calibri"/>
              </w:rPr>
            </w:pPr>
          </w:p>
        </w:tc>
        <w:tc>
          <w:tcPr>
            <w:tcW w:w="864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DD7E3"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Wszelkie wymagania techniczne dotyczące przedmiotu zamówienia należy traktować jako graniczne. Niespełnienie któregokolwiek z wymaganych przez Zamawiającego elementów zamówienia będzie skutkowało odrzuceniem</w:t>
            </w:r>
            <w:r>
              <w:rPr>
                <w:rFonts w:ascii="Arial Narrow" w:hAnsi="Arial Narrow" w:cs="Calibri"/>
                <w:sz w:val="18"/>
                <w:szCs w:val="18"/>
              </w:rPr>
              <w:t>.</w:t>
            </w:r>
          </w:p>
          <w:p w14:paraId="1EAFD2A5"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Zamawiający wymaga dla każdego oferowanego produktu lub jego części (wskazanych przez Zamawiającego w opisie przedmiotu zamówienia) podania pełnej nazwy producenta i produktu wraz z numerem katalogowym (jeśli występuje).</w:t>
            </w:r>
          </w:p>
          <w:p w14:paraId="5A30B9BD"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sz w:val="18"/>
                <w:szCs w:val="18"/>
              </w:rPr>
              <w:t>Wykonawca, który powołuje się na równoważne rozwiązania, jest zobowiązany wykazać, że oferowane przez niego dostawy i usługi spełniają wymagania określone przez Zamawiającego.</w:t>
            </w:r>
          </w:p>
        </w:tc>
      </w:tr>
      <w:tr w:rsidR="009557D8" w:rsidRPr="00F51E4F" w14:paraId="29A69D94" w14:textId="77777777" w:rsidTr="009557D8">
        <w:tc>
          <w:tcPr>
            <w:tcW w:w="567" w:type="dxa"/>
            <w:tcBorders>
              <w:top w:val="single" w:sz="4" w:space="0" w:color="000000"/>
              <w:left w:val="single" w:sz="4" w:space="0" w:color="000000"/>
              <w:bottom w:val="single" w:sz="4" w:space="0" w:color="000000"/>
            </w:tcBorders>
            <w:shd w:val="clear" w:color="auto" w:fill="auto"/>
          </w:tcPr>
          <w:p w14:paraId="67DA617E"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3FDB1EFA" w14:textId="77777777" w:rsidR="009557D8" w:rsidRPr="00F51E4F" w:rsidRDefault="009557D8"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54402E7E" w14:textId="77777777" w:rsidR="009557D8" w:rsidRPr="00A30572" w:rsidRDefault="009557D8" w:rsidP="009557D8">
            <w:pPr>
              <w:spacing w:after="0"/>
              <w:rPr>
                <w:rFonts w:ascii="Arial Narrow" w:hAnsi="Arial Narrow" w:cs="Times New Roman"/>
                <w:b/>
              </w:rPr>
            </w:pPr>
            <w:r w:rsidRPr="00A30572">
              <w:rPr>
                <w:rFonts w:ascii="Arial Narrow" w:hAnsi="Arial Narrow" w:cs="Times New Roman"/>
                <w:b/>
              </w:rPr>
              <w:t xml:space="preserve">Tablica akademicka biała ceramiczna P3 w ramie aluminiowej </w:t>
            </w:r>
          </w:p>
          <w:p w14:paraId="3D44712A" w14:textId="77777777" w:rsidR="009557D8" w:rsidRPr="003F3B6C" w:rsidRDefault="009557D8" w:rsidP="009557D8">
            <w:pPr>
              <w:spacing w:after="0"/>
              <w:rPr>
                <w:rFonts w:ascii="Arial Narrow" w:hAnsi="Arial Narrow" w:cs="Times New Roman"/>
                <w:b/>
              </w:rPr>
            </w:pPr>
          </w:p>
          <w:p w14:paraId="05B6267D" w14:textId="77777777" w:rsidR="009557D8" w:rsidRPr="00F51E4F" w:rsidRDefault="009557D8" w:rsidP="009557D8">
            <w:pPr>
              <w:pStyle w:val="Akapitzlist"/>
              <w:spacing w:after="0"/>
              <w:ind w:left="426"/>
              <w:rPr>
                <w:rFonts w:ascii="Arial Narrow" w:hAnsi="Arial Narrow" w:cs="Calibri"/>
                <w:b/>
                <w:bCs/>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37EF2ECD"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 xml:space="preserve">Producent     </w:t>
            </w:r>
          </w:p>
          <w:p w14:paraId="6DE33A73" w14:textId="77777777" w:rsidR="009557D8" w:rsidRPr="00F51E4F" w:rsidRDefault="009557D8" w:rsidP="009557D8">
            <w:pPr>
              <w:pStyle w:val="Akapitzlist1"/>
              <w:spacing w:before="60"/>
              <w:ind w:left="284"/>
              <w:contextualSpacing/>
              <w:rPr>
                <w:rFonts w:ascii="Arial Narrow" w:hAnsi="Arial Narrow" w:cs="Calibri"/>
              </w:rPr>
            </w:pPr>
          </w:p>
          <w:p w14:paraId="41462EA9"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p w14:paraId="3C78DDFD"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Model</w:t>
            </w:r>
          </w:p>
          <w:p w14:paraId="03E90F87" w14:textId="77777777" w:rsidR="009557D8" w:rsidRPr="00F51E4F" w:rsidRDefault="009557D8" w:rsidP="009557D8">
            <w:pPr>
              <w:pStyle w:val="Akapitzlist1"/>
              <w:spacing w:before="60"/>
              <w:ind w:left="284"/>
              <w:contextualSpacing/>
              <w:rPr>
                <w:rFonts w:ascii="Arial Narrow" w:hAnsi="Arial Narrow" w:cs="Calibri"/>
              </w:rPr>
            </w:pPr>
          </w:p>
          <w:p w14:paraId="1F054EA4"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tc>
      </w:tr>
      <w:tr w:rsidR="009557D8" w:rsidRPr="00F51E4F" w14:paraId="3DFD49FC" w14:textId="77777777" w:rsidTr="009557D8">
        <w:tc>
          <w:tcPr>
            <w:tcW w:w="567" w:type="dxa"/>
            <w:tcBorders>
              <w:top w:val="single" w:sz="4" w:space="0" w:color="000000"/>
              <w:left w:val="single" w:sz="4" w:space="0" w:color="000000"/>
              <w:bottom w:val="single" w:sz="4" w:space="0" w:color="000000"/>
            </w:tcBorders>
            <w:shd w:val="clear" w:color="auto" w:fill="auto"/>
          </w:tcPr>
          <w:p w14:paraId="77F812D9"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02F8181B" w14:textId="77777777" w:rsidR="009557D8" w:rsidRPr="00F51E4F" w:rsidRDefault="009557D8"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02C16E4C" w14:textId="77777777" w:rsidR="009557D8" w:rsidRPr="00A30572" w:rsidRDefault="009557D8" w:rsidP="009557D8">
            <w:pPr>
              <w:spacing w:after="0"/>
              <w:rPr>
                <w:rFonts w:ascii="Arial Narrow" w:hAnsi="Arial Narrow" w:cs="Calibri"/>
                <w:bCs/>
              </w:rPr>
            </w:pPr>
            <w:r w:rsidRPr="00A30572">
              <w:rPr>
                <w:rFonts w:ascii="Arial Narrow" w:hAnsi="Arial Narrow" w:cs="Times New Roman"/>
                <w:bCs/>
              </w:rPr>
              <w:t xml:space="preserve">Tablica akademicka biała ceramiczna P3  w ramie aluminiowej 170 x 100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1B10CB6" w14:textId="77777777" w:rsidR="009557D8" w:rsidRPr="00F51E4F"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p w14:paraId="10418E50" w14:textId="77777777" w:rsidR="009557D8" w:rsidRPr="00F51E4F" w:rsidRDefault="009557D8" w:rsidP="009557D8">
            <w:pPr>
              <w:pStyle w:val="Akapitzlist1"/>
              <w:spacing w:before="60"/>
              <w:ind w:left="0"/>
              <w:rPr>
                <w:rFonts w:ascii="Arial Narrow" w:hAnsi="Arial Narrow" w:cs="Calibri"/>
                <w:b/>
              </w:rPr>
            </w:pPr>
          </w:p>
        </w:tc>
      </w:tr>
      <w:tr w:rsidR="009557D8" w:rsidRPr="00F51E4F" w14:paraId="46A71597" w14:textId="77777777" w:rsidTr="009557D8">
        <w:tc>
          <w:tcPr>
            <w:tcW w:w="567" w:type="dxa"/>
            <w:tcBorders>
              <w:top w:val="single" w:sz="4" w:space="0" w:color="000000"/>
              <w:left w:val="single" w:sz="4" w:space="0" w:color="000000"/>
              <w:bottom w:val="single" w:sz="4" w:space="0" w:color="000000"/>
            </w:tcBorders>
            <w:shd w:val="clear" w:color="auto" w:fill="auto"/>
          </w:tcPr>
          <w:p w14:paraId="390C27DB" w14:textId="77777777" w:rsidR="009557D8" w:rsidRPr="00F51E4F"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2261D833"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KONSTRUKCJA</w:t>
            </w:r>
          </w:p>
          <w:p w14:paraId="1EAFD5A0" w14:textId="77777777" w:rsidR="009557D8" w:rsidRPr="00F51E4F" w:rsidRDefault="009557D8" w:rsidP="009557D8">
            <w:pPr>
              <w:spacing w:before="60" w:after="0" w:line="240" w:lineRule="auto"/>
              <w:rPr>
                <w:rFonts w:ascii="Arial Narrow" w:hAnsi="Arial Narrow" w:cs="Calibri"/>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5AA31E56" w14:textId="77777777" w:rsidR="009557D8" w:rsidRPr="00A30572" w:rsidRDefault="009557D8" w:rsidP="009557D8">
            <w:pPr>
              <w:spacing w:after="0"/>
              <w:jc w:val="both"/>
              <w:rPr>
                <w:rFonts w:ascii="Arial Narrow" w:hAnsi="Arial Narrow" w:cs="Times New Roman"/>
              </w:rPr>
            </w:pPr>
            <w:r w:rsidRPr="00A30572">
              <w:rPr>
                <w:rFonts w:ascii="Arial Narrow" w:hAnsi="Arial Narrow" w:cs="Times New Roman"/>
              </w:rPr>
              <w:t xml:space="preserve">Tablica biała </w:t>
            </w:r>
            <w:proofErr w:type="spellStart"/>
            <w:r w:rsidRPr="00A30572">
              <w:rPr>
                <w:rFonts w:ascii="Arial Narrow" w:hAnsi="Arial Narrow" w:cs="Times New Roman"/>
              </w:rPr>
              <w:t>suchościeralna</w:t>
            </w:r>
            <w:proofErr w:type="spellEnd"/>
            <w:r w:rsidRPr="00A30572">
              <w:rPr>
                <w:rFonts w:ascii="Arial Narrow" w:hAnsi="Arial Narrow" w:cs="Times New Roman"/>
              </w:rPr>
              <w:t xml:space="preserve"> o powierzchni magnetycznej ceramicznej</w:t>
            </w:r>
          </w:p>
          <w:p w14:paraId="3ECFA076" w14:textId="77777777" w:rsidR="009557D8" w:rsidRPr="00A30572" w:rsidRDefault="009557D8" w:rsidP="009557D8">
            <w:pPr>
              <w:spacing w:after="0"/>
              <w:jc w:val="both"/>
              <w:rPr>
                <w:rFonts w:ascii="Arial Narrow" w:hAnsi="Arial Narrow" w:cs="Times New Roman"/>
              </w:rPr>
            </w:pPr>
            <w:r w:rsidRPr="00A30572">
              <w:rPr>
                <w:rFonts w:ascii="Arial Narrow" w:hAnsi="Arial Narrow" w:cs="Times New Roman"/>
              </w:rPr>
              <w:t>Rama wykonana z profilu aluminiowego w kolorze srebrnym</w:t>
            </w:r>
          </w:p>
          <w:p w14:paraId="3E4B92D4" w14:textId="77777777" w:rsidR="009557D8" w:rsidRPr="00A30572" w:rsidRDefault="009557D8" w:rsidP="009557D8">
            <w:pPr>
              <w:spacing w:after="0"/>
              <w:jc w:val="both"/>
              <w:rPr>
                <w:rFonts w:ascii="Arial Narrow" w:hAnsi="Arial Narrow" w:cs="Times New Roman"/>
              </w:rPr>
            </w:pPr>
            <w:r w:rsidRPr="00A30572">
              <w:rPr>
                <w:rFonts w:ascii="Arial Narrow" w:hAnsi="Arial Narrow" w:cs="Times New Roman"/>
              </w:rPr>
              <w:t>Rozmiar: szer. 170 cm x wys. 100 cm</w:t>
            </w:r>
          </w:p>
          <w:p w14:paraId="744C9F30" w14:textId="77777777" w:rsidR="009557D8" w:rsidRPr="00A30572" w:rsidRDefault="009557D8" w:rsidP="009557D8">
            <w:pPr>
              <w:spacing w:after="0"/>
              <w:jc w:val="both"/>
              <w:rPr>
                <w:rFonts w:ascii="Arial Narrow" w:hAnsi="Arial Narrow" w:cs="Times New Roman"/>
              </w:rPr>
            </w:pPr>
            <w:r w:rsidRPr="00A30572">
              <w:rPr>
                <w:rFonts w:ascii="Arial Narrow" w:hAnsi="Arial Narrow" w:cs="Times New Roman"/>
              </w:rPr>
              <w:t>Tablica wzmocniona blachą ocynkowaną w celu zapewnienia  jej stabilności, ochrony przed wilgocią oraz wyginaniem</w:t>
            </w:r>
          </w:p>
          <w:p w14:paraId="3A83DBEA" w14:textId="77777777" w:rsidR="009557D8" w:rsidRPr="006F7D16" w:rsidRDefault="009557D8" w:rsidP="009557D8">
            <w:pPr>
              <w:spacing w:after="0"/>
              <w:jc w:val="both"/>
              <w:rPr>
                <w:rFonts w:ascii="Arial Narrow" w:hAnsi="Arial Narrow" w:cs="Times New Roman"/>
              </w:rPr>
            </w:pPr>
            <w:r w:rsidRPr="00A30572">
              <w:rPr>
                <w:rFonts w:ascii="Arial Narrow" w:hAnsi="Arial Narrow" w:cs="Times New Roman"/>
              </w:rPr>
              <w:t>Półka o długości min. 30 cm</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6F987400" w14:textId="77777777" w:rsidR="009557D8" w:rsidRPr="00491350"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5DC57335" w14:textId="77777777" w:rsidTr="009557D8">
        <w:tc>
          <w:tcPr>
            <w:tcW w:w="567" w:type="dxa"/>
            <w:tcBorders>
              <w:top w:val="single" w:sz="4" w:space="0" w:color="000000"/>
              <w:left w:val="single" w:sz="4" w:space="0" w:color="000000"/>
              <w:bottom w:val="single" w:sz="4" w:space="0" w:color="000000"/>
            </w:tcBorders>
            <w:shd w:val="clear" w:color="auto" w:fill="auto"/>
          </w:tcPr>
          <w:p w14:paraId="12F429C9"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3BF3B506" w14:textId="77777777" w:rsidR="009557D8" w:rsidRPr="00F51E4F" w:rsidRDefault="009557D8" w:rsidP="009557D8">
            <w:pPr>
              <w:spacing w:after="0"/>
              <w:rPr>
                <w:rFonts w:ascii="Arial Narrow" w:hAnsi="Arial Narrow" w:cs="Times New Roman"/>
              </w:rPr>
            </w:pPr>
            <w:r>
              <w:rPr>
                <w:rFonts w:ascii="Arial Narrow" w:hAnsi="Arial Narrow" w:cs="Times New Roman"/>
              </w:rPr>
              <w:t>DODATKOWO</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0F747914" w14:textId="77777777" w:rsidR="009557D8" w:rsidRPr="00A30572" w:rsidRDefault="009557D8" w:rsidP="009557D8">
            <w:pPr>
              <w:spacing w:after="0" w:line="240" w:lineRule="auto"/>
              <w:rPr>
                <w:rFonts w:ascii="Arial Narrow" w:hAnsi="Arial Narrow" w:cs="Times New Roman"/>
              </w:rPr>
            </w:pPr>
            <w:r w:rsidRPr="00A30572">
              <w:rPr>
                <w:rFonts w:ascii="Arial Narrow" w:hAnsi="Arial Narrow" w:cs="Times New Roman"/>
              </w:rPr>
              <w:t>Gwarancja: 20 lat na powierzchnie ceramiczną</w:t>
            </w:r>
          </w:p>
          <w:p w14:paraId="0255BC33" w14:textId="77777777" w:rsidR="009557D8" w:rsidRPr="00F51E4F" w:rsidRDefault="009557D8" w:rsidP="009557D8">
            <w:pPr>
              <w:spacing w:after="0"/>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2E21B264" w14:textId="77777777" w:rsidR="009557D8" w:rsidRPr="00491350" w:rsidRDefault="009557D8" w:rsidP="009557D8">
            <w:pPr>
              <w:pStyle w:val="Akapitzlist1"/>
              <w:spacing w:before="60"/>
              <w:ind w:left="0"/>
              <w:jc w:val="center"/>
              <w:rPr>
                <w:rFonts w:ascii="Arial Narrow" w:hAnsi="Arial Narrow" w:cs="Calibri"/>
              </w:rPr>
            </w:pPr>
            <w:r w:rsidRPr="00491350">
              <w:rPr>
                <w:rFonts w:ascii="Arial Narrow" w:hAnsi="Arial Narrow" w:cs="Calibri"/>
              </w:rPr>
              <w:t>TAK / NIE*</w:t>
            </w:r>
          </w:p>
        </w:tc>
      </w:tr>
    </w:tbl>
    <w:p w14:paraId="7AE190AB" w14:textId="77777777" w:rsidR="009557D8" w:rsidRPr="003F3B6C" w:rsidRDefault="009557D8" w:rsidP="009557D8">
      <w:pPr>
        <w:pStyle w:val="Akapitzlist"/>
        <w:spacing w:after="0"/>
        <w:ind w:left="993"/>
        <w:rPr>
          <w:rFonts w:ascii="Arial Narrow" w:hAnsi="Arial Narrow" w:cs="Times New Roman"/>
        </w:rPr>
      </w:pPr>
    </w:p>
    <w:p w14:paraId="3A77D6D9" w14:textId="77777777" w:rsidR="009557D8" w:rsidRPr="006F7D16" w:rsidRDefault="009557D8" w:rsidP="009557D8">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227A1DDF" w14:textId="77777777" w:rsidR="009557D8" w:rsidRPr="003F3B6C" w:rsidRDefault="009557D8" w:rsidP="009557D8">
      <w:pPr>
        <w:spacing w:after="0"/>
        <w:rPr>
          <w:rFonts w:ascii="Arial Narrow" w:hAnsi="Arial Narrow" w:cs="Times New Roman"/>
        </w:rPr>
      </w:pPr>
    </w:p>
    <w:p w14:paraId="41D8C216" w14:textId="77777777" w:rsidR="009557D8" w:rsidRPr="00A30572" w:rsidRDefault="009557D8" w:rsidP="009557D8">
      <w:pPr>
        <w:spacing w:after="0" w:line="240" w:lineRule="auto"/>
        <w:jc w:val="both"/>
        <w:rPr>
          <w:rFonts w:ascii="Arial Narrow" w:hAnsi="Arial Narrow" w:cs="Times New Roman"/>
          <w:b/>
        </w:rPr>
      </w:pPr>
      <w:r w:rsidRPr="00A30572">
        <w:rPr>
          <w:rFonts w:ascii="Arial Narrow" w:hAnsi="Arial Narrow" w:cs="Calibri"/>
          <w:b/>
        </w:rPr>
        <w:t>Tabela 5:</w:t>
      </w:r>
      <w:r w:rsidRPr="00A30572">
        <w:rPr>
          <w:rFonts w:ascii="Arial Narrow" w:hAnsi="Arial Narrow" w:cs="Calibri"/>
          <w:b/>
        </w:rPr>
        <w:tab/>
      </w:r>
      <w:r w:rsidRPr="00A30572">
        <w:rPr>
          <w:rFonts w:ascii="Arial Narrow" w:hAnsi="Arial Narrow" w:cs="Times New Roman"/>
          <w:b/>
        </w:rPr>
        <w:t>Tablica akademicka zielona ceramiczna P3 w systemie kolumnowym zależnym 100 x 240</w:t>
      </w:r>
    </w:p>
    <w:p w14:paraId="339AAA2C" w14:textId="77777777" w:rsidR="009557D8" w:rsidRPr="00F51E4F" w:rsidRDefault="009557D8" w:rsidP="009557D8">
      <w:pPr>
        <w:spacing w:after="0" w:line="240" w:lineRule="auto"/>
        <w:jc w:val="both"/>
        <w:rPr>
          <w:rFonts w:ascii="Arial Narrow" w:hAnsi="Arial Narrow" w:cs="Times New Roman"/>
          <w:b/>
        </w:rPr>
      </w:pPr>
      <w:r w:rsidRPr="003F3B6C">
        <w:rPr>
          <w:rFonts w:ascii="Arial Narrow" w:hAnsi="Arial Narrow" w:cs="Times New Roman"/>
          <w:b/>
        </w:rPr>
        <w:t>Ilość: 1 sztuka</w:t>
      </w:r>
      <w:r>
        <w:rPr>
          <w:rFonts w:ascii="Arial Narrow" w:hAnsi="Arial Narrow" w:cs="Times New Roman"/>
          <w:b/>
        </w:rPr>
        <w:t xml:space="preserve"> </w:t>
      </w:r>
      <w:r w:rsidRPr="00F51E4F">
        <w:rPr>
          <w:rFonts w:ascii="Arial Narrow" w:hAnsi="Arial Narrow" w:cs="Calibri"/>
          <w:b/>
          <w:lang w:eastAsia="pl-PL"/>
        </w:rPr>
        <w:t>(tabela kosztorysowa poz.</w:t>
      </w:r>
      <w:r>
        <w:rPr>
          <w:rFonts w:ascii="Arial Narrow" w:hAnsi="Arial Narrow" w:cs="Calibri"/>
          <w:b/>
          <w:lang w:eastAsia="pl-PL"/>
        </w:rPr>
        <w:t xml:space="preserve"> 5</w:t>
      </w:r>
      <w:r w:rsidRPr="00F51E4F">
        <w:rPr>
          <w:rFonts w:ascii="Arial Narrow" w:hAnsi="Arial Narrow" w:cs="Calibri"/>
          <w:b/>
          <w:lang w:eastAsia="pl-PL"/>
        </w:rPr>
        <w:t>)</w:t>
      </w:r>
    </w:p>
    <w:tbl>
      <w:tblPr>
        <w:tblpPr w:leftFromText="141" w:rightFromText="141" w:vertAnchor="text" w:tblpX="108" w:tblpY="1"/>
        <w:tblOverlap w:val="never"/>
        <w:tblW w:w="9214" w:type="dxa"/>
        <w:tblLayout w:type="fixed"/>
        <w:tblLook w:val="0000" w:firstRow="0" w:lastRow="0" w:firstColumn="0" w:lastColumn="0" w:noHBand="0" w:noVBand="0"/>
      </w:tblPr>
      <w:tblGrid>
        <w:gridCol w:w="567"/>
        <w:gridCol w:w="1563"/>
        <w:gridCol w:w="4674"/>
        <w:gridCol w:w="2410"/>
      </w:tblGrid>
      <w:tr w:rsidR="009557D8" w:rsidRPr="00F51E4F" w14:paraId="24C2FEBE" w14:textId="77777777" w:rsidTr="009557D8">
        <w:tc>
          <w:tcPr>
            <w:tcW w:w="6804" w:type="dxa"/>
            <w:gridSpan w:val="3"/>
            <w:tcBorders>
              <w:top w:val="single" w:sz="4" w:space="0" w:color="000000"/>
              <w:left w:val="single" w:sz="4" w:space="0" w:color="000000"/>
              <w:bottom w:val="single" w:sz="4" w:space="0" w:color="000000"/>
              <w:right w:val="single" w:sz="4" w:space="0" w:color="auto"/>
            </w:tcBorders>
            <w:shd w:val="clear" w:color="auto" w:fill="auto"/>
          </w:tcPr>
          <w:p w14:paraId="4F7F2E34"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5D1C6106" w14:textId="77777777" w:rsidR="009557D8" w:rsidRPr="00F51E4F" w:rsidRDefault="009557D8" w:rsidP="009557D8">
            <w:pPr>
              <w:spacing w:before="60" w:after="60" w:line="240" w:lineRule="auto"/>
              <w:rPr>
                <w:rFonts w:ascii="Arial Narrow" w:hAnsi="Arial Narrow" w:cs="Calibri"/>
              </w:rPr>
            </w:pPr>
          </w:p>
        </w:tc>
      </w:tr>
      <w:tr w:rsidR="009557D8" w:rsidRPr="00F51E4F" w14:paraId="1D315B0D" w14:textId="77777777" w:rsidTr="009557D8">
        <w:tc>
          <w:tcPr>
            <w:tcW w:w="567" w:type="dxa"/>
            <w:tcBorders>
              <w:top w:val="single" w:sz="4" w:space="0" w:color="000000"/>
              <w:left w:val="single" w:sz="4" w:space="0" w:color="000000"/>
              <w:bottom w:val="single" w:sz="4" w:space="0" w:color="000000"/>
            </w:tcBorders>
            <w:shd w:val="clear" w:color="auto" w:fill="FFFFFF"/>
          </w:tcPr>
          <w:p w14:paraId="67B39783"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6FC86A48"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4674" w:type="dxa"/>
            <w:tcBorders>
              <w:top w:val="single" w:sz="4" w:space="0" w:color="000000"/>
              <w:left w:val="single" w:sz="4" w:space="0" w:color="000000"/>
              <w:bottom w:val="single" w:sz="4" w:space="0" w:color="000000"/>
              <w:right w:val="single" w:sz="4" w:space="0" w:color="auto"/>
            </w:tcBorders>
            <w:shd w:val="clear" w:color="auto" w:fill="FFFFFF"/>
          </w:tcPr>
          <w:p w14:paraId="76A2495C" w14:textId="77777777" w:rsidR="009557D8" w:rsidRPr="00F51E4F" w:rsidRDefault="009557D8"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c>
          <w:tcPr>
            <w:tcW w:w="2410" w:type="dxa"/>
            <w:tcBorders>
              <w:top w:val="single" w:sz="4" w:space="0" w:color="000000"/>
              <w:left w:val="single" w:sz="4" w:space="0" w:color="auto"/>
              <w:bottom w:val="single" w:sz="4" w:space="0" w:color="000000"/>
              <w:right w:val="single" w:sz="4" w:space="0" w:color="000000"/>
            </w:tcBorders>
            <w:shd w:val="clear" w:color="auto" w:fill="FFFFFF"/>
          </w:tcPr>
          <w:p w14:paraId="4AE53C57"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Oferowany przez Wykonawcę *</w:t>
            </w:r>
          </w:p>
          <w:p w14:paraId="5748C16D"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xml:space="preserve">(Wykonawca jest zobowiązany podać nazwę producenta i model. W pozycjach których nie jest wymagane wskazane producenta/modelu Wykonawca </w:t>
            </w:r>
            <w:r w:rsidRPr="00F51E4F">
              <w:rPr>
                <w:rFonts w:ascii="Arial Narrow" w:hAnsi="Arial Narrow" w:cs="Calibri"/>
                <w:sz w:val="18"/>
                <w:szCs w:val="18"/>
              </w:rPr>
              <w:lastRenderedPageBreak/>
              <w:t>jest zobowiązany potwierdzić spełnianie wymagań dotyczących parametrów technicznych, stawiane przez Zamawiającego)</w:t>
            </w:r>
          </w:p>
        </w:tc>
      </w:tr>
      <w:tr w:rsidR="009557D8" w:rsidRPr="00F51E4F" w14:paraId="2226EF73" w14:textId="77777777" w:rsidTr="009557D8">
        <w:tc>
          <w:tcPr>
            <w:tcW w:w="567" w:type="dxa"/>
            <w:tcBorders>
              <w:top w:val="single" w:sz="4" w:space="0" w:color="000000"/>
              <w:left w:val="single" w:sz="4" w:space="0" w:color="000000"/>
              <w:bottom w:val="single" w:sz="4" w:space="0" w:color="000000"/>
            </w:tcBorders>
            <w:shd w:val="clear" w:color="auto" w:fill="FFFFFF"/>
          </w:tcPr>
          <w:p w14:paraId="097EBD25" w14:textId="77777777" w:rsidR="009557D8" w:rsidRPr="00F51E4F" w:rsidRDefault="009557D8" w:rsidP="009557D8">
            <w:pPr>
              <w:spacing w:before="60" w:after="60" w:line="240" w:lineRule="auto"/>
              <w:jc w:val="center"/>
              <w:rPr>
                <w:rFonts w:ascii="Arial Narrow" w:hAnsi="Arial Narrow" w:cs="Calibri"/>
              </w:rPr>
            </w:pPr>
          </w:p>
        </w:tc>
        <w:tc>
          <w:tcPr>
            <w:tcW w:w="864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2AE97D"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 Wszelkie wymagania techniczne dotyczące przedmiotu zamówienia należy traktować jako graniczne. Niespełnienie któregokolwiek z wymaganych przez Zamawiającego elementów zamówienia będzie skutkowało odrzuceniem</w:t>
            </w:r>
            <w:r>
              <w:rPr>
                <w:rFonts w:ascii="Arial Narrow" w:hAnsi="Arial Narrow" w:cs="Calibri"/>
                <w:sz w:val="18"/>
                <w:szCs w:val="18"/>
              </w:rPr>
              <w:t>.</w:t>
            </w:r>
          </w:p>
          <w:p w14:paraId="2F4C5154" w14:textId="77777777" w:rsidR="009557D8" w:rsidRPr="00F51E4F" w:rsidRDefault="009557D8" w:rsidP="009557D8">
            <w:pPr>
              <w:spacing w:before="60" w:after="60" w:line="240" w:lineRule="auto"/>
              <w:rPr>
                <w:rFonts w:ascii="Arial Narrow" w:hAnsi="Arial Narrow" w:cs="Calibri"/>
                <w:sz w:val="18"/>
                <w:szCs w:val="18"/>
              </w:rPr>
            </w:pPr>
            <w:r w:rsidRPr="00F51E4F">
              <w:rPr>
                <w:rFonts w:ascii="Arial Narrow" w:hAnsi="Arial Narrow" w:cs="Calibri"/>
                <w:sz w:val="18"/>
                <w:szCs w:val="18"/>
              </w:rPr>
              <w:t>Zamawiający wymaga dla każdego oferowanego produktu lub jego części (wskazanych przez Zamawiającego w opisie przedmiotu zamówienia) podania pełnej nazwy producenta i produktu wraz z numerem katalogowym (jeśli występuje).</w:t>
            </w:r>
          </w:p>
          <w:p w14:paraId="1DD8D318" w14:textId="77777777" w:rsidR="009557D8" w:rsidRPr="00F51E4F" w:rsidRDefault="009557D8" w:rsidP="009557D8">
            <w:pPr>
              <w:spacing w:before="60" w:after="60" w:line="240" w:lineRule="auto"/>
              <w:rPr>
                <w:rFonts w:ascii="Arial Narrow" w:hAnsi="Arial Narrow" w:cs="Calibri"/>
              </w:rPr>
            </w:pPr>
            <w:r w:rsidRPr="00F51E4F">
              <w:rPr>
                <w:rFonts w:ascii="Arial Narrow" w:hAnsi="Arial Narrow" w:cs="Calibri"/>
                <w:sz w:val="18"/>
                <w:szCs w:val="18"/>
              </w:rPr>
              <w:t>Wykonawca, który powołuje się na równoważne rozwiązania, jest zobowiązany wykazać, że oferowane przez niego dostawy i usługi spełniają wymagania określone przez Zamawiającego.</w:t>
            </w:r>
          </w:p>
        </w:tc>
      </w:tr>
      <w:tr w:rsidR="009557D8" w:rsidRPr="00F51E4F" w14:paraId="3713D830" w14:textId="77777777" w:rsidTr="009557D8">
        <w:tc>
          <w:tcPr>
            <w:tcW w:w="567" w:type="dxa"/>
            <w:tcBorders>
              <w:top w:val="single" w:sz="4" w:space="0" w:color="000000"/>
              <w:left w:val="single" w:sz="4" w:space="0" w:color="000000"/>
              <w:bottom w:val="single" w:sz="4" w:space="0" w:color="000000"/>
            </w:tcBorders>
            <w:shd w:val="clear" w:color="auto" w:fill="auto"/>
          </w:tcPr>
          <w:p w14:paraId="4ABCDD4D"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4A82BA99" w14:textId="77777777" w:rsidR="009557D8" w:rsidRPr="00F51E4F" w:rsidRDefault="009557D8"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143D6171" w14:textId="77777777" w:rsidR="009557D8" w:rsidRPr="00A30572" w:rsidRDefault="009557D8" w:rsidP="009557D8">
            <w:pPr>
              <w:spacing w:after="0" w:line="240" w:lineRule="auto"/>
              <w:jc w:val="both"/>
              <w:rPr>
                <w:rFonts w:ascii="Arial Narrow" w:hAnsi="Arial Narrow" w:cs="Times New Roman"/>
                <w:b/>
              </w:rPr>
            </w:pPr>
            <w:r w:rsidRPr="00A30572">
              <w:rPr>
                <w:rFonts w:ascii="Arial Narrow" w:hAnsi="Arial Narrow" w:cs="Times New Roman"/>
                <w:b/>
              </w:rPr>
              <w:t>Tablica akademicka zielona ceramiczna P3 w systemie kolumnowym zależnym 100 x 240</w:t>
            </w:r>
          </w:p>
          <w:p w14:paraId="11CFE812" w14:textId="77777777" w:rsidR="009557D8" w:rsidRPr="003F3B6C" w:rsidRDefault="009557D8" w:rsidP="009557D8">
            <w:pPr>
              <w:spacing w:after="0"/>
              <w:rPr>
                <w:rFonts w:ascii="Arial Narrow" w:hAnsi="Arial Narrow" w:cs="Times New Roman"/>
                <w:b/>
              </w:rPr>
            </w:pPr>
          </w:p>
          <w:p w14:paraId="7006C0F8" w14:textId="77777777" w:rsidR="009557D8" w:rsidRPr="00F51E4F" w:rsidRDefault="009557D8" w:rsidP="009557D8">
            <w:pPr>
              <w:pStyle w:val="Akapitzlist"/>
              <w:spacing w:after="0"/>
              <w:ind w:left="426"/>
              <w:rPr>
                <w:rFonts w:ascii="Arial Narrow" w:hAnsi="Arial Narrow" w:cs="Calibri"/>
                <w:b/>
                <w:bCs/>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4E25E068"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 xml:space="preserve">Producent     </w:t>
            </w:r>
          </w:p>
          <w:p w14:paraId="1E1EC86E" w14:textId="77777777" w:rsidR="009557D8" w:rsidRPr="00F51E4F" w:rsidRDefault="009557D8" w:rsidP="009557D8">
            <w:pPr>
              <w:pStyle w:val="Akapitzlist1"/>
              <w:spacing w:before="60"/>
              <w:ind w:left="284"/>
              <w:contextualSpacing/>
              <w:rPr>
                <w:rFonts w:ascii="Arial Narrow" w:hAnsi="Arial Narrow" w:cs="Calibri"/>
              </w:rPr>
            </w:pPr>
          </w:p>
          <w:p w14:paraId="1DFBE4DA"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p w14:paraId="63873E35"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Model</w:t>
            </w:r>
          </w:p>
          <w:p w14:paraId="566A6E3D" w14:textId="77777777" w:rsidR="009557D8" w:rsidRPr="00F51E4F" w:rsidRDefault="009557D8" w:rsidP="009557D8">
            <w:pPr>
              <w:pStyle w:val="Akapitzlist1"/>
              <w:spacing w:before="60"/>
              <w:ind w:left="284"/>
              <w:contextualSpacing/>
              <w:rPr>
                <w:rFonts w:ascii="Arial Narrow" w:hAnsi="Arial Narrow" w:cs="Calibri"/>
              </w:rPr>
            </w:pPr>
          </w:p>
          <w:p w14:paraId="4C140515" w14:textId="77777777" w:rsidR="009557D8" w:rsidRPr="00F51E4F" w:rsidRDefault="009557D8" w:rsidP="009557D8">
            <w:pPr>
              <w:pStyle w:val="Akapitzlist1"/>
              <w:spacing w:before="60"/>
              <w:ind w:left="284"/>
              <w:contextualSpacing/>
              <w:rPr>
                <w:rFonts w:ascii="Arial Narrow" w:hAnsi="Arial Narrow" w:cs="Calibri"/>
              </w:rPr>
            </w:pPr>
            <w:r w:rsidRPr="00F51E4F">
              <w:rPr>
                <w:rFonts w:ascii="Arial Narrow" w:hAnsi="Arial Narrow" w:cs="Calibri"/>
              </w:rPr>
              <w:t>………………</w:t>
            </w:r>
          </w:p>
        </w:tc>
      </w:tr>
      <w:tr w:rsidR="009557D8" w:rsidRPr="00F51E4F" w14:paraId="26803289" w14:textId="77777777" w:rsidTr="009557D8">
        <w:tc>
          <w:tcPr>
            <w:tcW w:w="567" w:type="dxa"/>
            <w:tcBorders>
              <w:top w:val="single" w:sz="4" w:space="0" w:color="000000"/>
              <w:left w:val="single" w:sz="4" w:space="0" w:color="000000"/>
              <w:bottom w:val="single" w:sz="4" w:space="0" w:color="000000"/>
            </w:tcBorders>
            <w:shd w:val="clear" w:color="auto" w:fill="auto"/>
          </w:tcPr>
          <w:p w14:paraId="0F596FF3" w14:textId="77777777" w:rsidR="009557D8" w:rsidRPr="00F51E4F" w:rsidRDefault="009557D8"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75286DD4" w14:textId="77777777" w:rsidR="009557D8" w:rsidRPr="00F51E4F" w:rsidRDefault="009557D8"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2B0A52D5" w14:textId="77777777" w:rsidR="009557D8" w:rsidRPr="00A30572" w:rsidRDefault="009557D8" w:rsidP="009557D8">
            <w:pPr>
              <w:spacing w:after="0" w:line="240" w:lineRule="auto"/>
              <w:jc w:val="both"/>
              <w:rPr>
                <w:rFonts w:ascii="Arial Narrow" w:hAnsi="Arial Narrow" w:cs="Times New Roman"/>
                <w:bCs/>
              </w:rPr>
            </w:pPr>
            <w:r w:rsidRPr="00A30572">
              <w:rPr>
                <w:rFonts w:ascii="Arial Narrow" w:hAnsi="Arial Narrow" w:cs="Times New Roman"/>
                <w:bCs/>
              </w:rPr>
              <w:t>Tablica akademicka zielona ceramiczna P3 w systemie kolumnowym zależnym 100 x 240</w:t>
            </w:r>
          </w:p>
          <w:p w14:paraId="46186FBF" w14:textId="77777777" w:rsidR="009557D8" w:rsidRPr="00A30572" w:rsidRDefault="009557D8" w:rsidP="009557D8">
            <w:pPr>
              <w:spacing w:after="0" w:line="240" w:lineRule="auto"/>
              <w:ind w:left="426"/>
              <w:jc w:val="both"/>
              <w:rPr>
                <w:rFonts w:ascii="Arial Narrow" w:hAnsi="Arial Narrow" w:cs="Calibri"/>
                <w:b/>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3283DF55" w14:textId="77777777" w:rsidR="009557D8" w:rsidRPr="00F51E4F"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p w14:paraId="081B9DC5" w14:textId="77777777" w:rsidR="009557D8" w:rsidRPr="00F51E4F" w:rsidRDefault="009557D8" w:rsidP="009557D8">
            <w:pPr>
              <w:pStyle w:val="Akapitzlist1"/>
              <w:spacing w:before="60"/>
              <w:ind w:left="0"/>
              <w:rPr>
                <w:rFonts w:ascii="Arial Narrow" w:hAnsi="Arial Narrow" w:cs="Calibri"/>
                <w:b/>
              </w:rPr>
            </w:pPr>
          </w:p>
        </w:tc>
      </w:tr>
      <w:tr w:rsidR="009557D8" w:rsidRPr="00F51E4F" w14:paraId="2FDA9371" w14:textId="77777777" w:rsidTr="009557D8">
        <w:tc>
          <w:tcPr>
            <w:tcW w:w="567" w:type="dxa"/>
            <w:tcBorders>
              <w:top w:val="single" w:sz="4" w:space="0" w:color="000000"/>
              <w:left w:val="single" w:sz="4" w:space="0" w:color="000000"/>
              <w:bottom w:val="single" w:sz="4" w:space="0" w:color="000000"/>
            </w:tcBorders>
            <w:shd w:val="clear" w:color="auto" w:fill="auto"/>
          </w:tcPr>
          <w:p w14:paraId="1F1F6C71" w14:textId="77777777" w:rsidR="009557D8" w:rsidRPr="00F51E4F"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138FE725" w14:textId="77777777" w:rsidR="009557D8" w:rsidRPr="00F51E4F" w:rsidRDefault="009557D8" w:rsidP="009557D8">
            <w:pPr>
              <w:spacing w:after="0"/>
              <w:rPr>
                <w:rFonts w:ascii="Arial Narrow" w:hAnsi="Arial Narrow" w:cs="Times New Roman"/>
              </w:rPr>
            </w:pPr>
            <w:r w:rsidRPr="00F51E4F">
              <w:rPr>
                <w:rFonts w:ascii="Arial Narrow" w:hAnsi="Arial Narrow" w:cs="Times New Roman"/>
              </w:rPr>
              <w:t>KONSTRUKCJA</w:t>
            </w:r>
          </w:p>
          <w:p w14:paraId="12A343D8" w14:textId="77777777" w:rsidR="009557D8" w:rsidRPr="00F51E4F" w:rsidRDefault="009557D8" w:rsidP="009557D8">
            <w:pPr>
              <w:spacing w:before="60" w:after="0" w:line="240" w:lineRule="auto"/>
              <w:rPr>
                <w:rFonts w:ascii="Arial Narrow" w:hAnsi="Arial Narrow" w:cs="Calibri"/>
              </w:rPr>
            </w:pP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1C6E814C"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System tablic zależnych polegających na tym, że tablice poruszają się w tym samym czasie. Czyli, gdy opuścimy jedną tablicę, druga wędruje do góry</w:t>
            </w:r>
          </w:p>
          <w:p w14:paraId="5663138E"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Możliwość przesuwania  tablic w pionie niezależnie względem siebie</w:t>
            </w:r>
          </w:p>
          <w:p w14:paraId="31F20B59"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Dolny profil każdej tablicy ma być jednocześnie półką (na całej szerokości) i uchwytem służącym do zmiany wysokości</w:t>
            </w:r>
          </w:p>
          <w:p w14:paraId="2DAA2A3A"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 xml:space="preserve">Stabilna i bezpieczna konstrukcja </w:t>
            </w:r>
          </w:p>
          <w:p w14:paraId="7422C530"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 xml:space="preserve">Kolumny wykonane z anodowanego aluminium </w:t>
            </w:r>
          </w:p>
          <w:p w14:paraId="74F3C5A2"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Tablice prowadzone przez 8 nylonowych rolek na łożyskach kulkowych.</w:t>
            </w:r>
          </w:p>
          <w:p w14:paraId="46F1DA27" w14:textId="77777777" w:rsidR="009557D8" w:rsidRPr="00A30572" w:rsidRDefault="009557D8" w:rsidP="009557D8">
            <w:pPr>
              <w:spacing w:after="0" w:line="240" w:lineRule="auto"/>
              <w:jc w:val="both"/>
              <w:rPr>
                <w:rFonts w:ascii="Arial Narrow" w:hAnsi="Arial Narrow" w:cs="Times New Roman"/>
              </w:rPr>
            </w:pPr>
            <w:r w:rsidRPr="00A30572">
              <w:rPr>
                <w:rFonts w:ascii="Arial Narrow" w:hAnsi="Arial Narrow" w:cs="Times New Roman"/>
              </w:rPr>
              <w:t>Powierzchnia zielona CERAMICZNA (porcelanowa) ze specjalną powłoką ceramiczną o grubości 40 mikronów służącą do pisania kredą</w:t>
            </w:r>
          </w:p>
          <w:p w14:paraId="474ADF36" w14:textId="77777777" w:rsidR="009557D8" w:rsidRPr="006F7D16" w:rsidRDefault="009557D8" w:rsidP="009557D8">
            <w:pPr>
              <w:spacing w:after="0"/>
              <w:jc w:val="both"/>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1E61FAAD" w14:textId="77777777" w:rsidR="009557D8" w:rsidRPr="00491350" w:rsidRDefault="009557D8" w:rsidP="009557D8">
            <w:pPr>
              <w:pStyle w:val="Akapitzlist1"/>
              <w:spacing w:before="60"/>
              <w:ind w:left="0"/>
              <w:jc w:val="center"/>
              <w:rPr>
                <w:rFonts w:ascii="Arial Narrow" w:hAnsi="Arial Narrow" w:cs="Calibri"/>
                <w:b/>
              </w:rPr>
            </w:pPr>
            <w:r w:rsidRPr="00491350">
              <w:rPr>
                <w:rFonts w:ascii="Arial Narrow" w:hAnsi="Arial Narrow" w:cs="Calibri"/>
              </w:rPr>
              <w:t>TAK / NIE*</w:t>
            </w:r>
          </w:p>
        </w:tc>
      </w:tr>
      <w:tr w:rsidR="009557D8" w:rsidRPr="00F51E4F" w14:paraId="519120B7" w14:textId="77777777" w:rsidTr="009557D8">
        <w:tc>
          <w:tcPr>
            <w:tcW w:w="567" w:type="dxa"/>
            <w:tcBorders>
              <w:top w:val="single" w:sz="4" w:space="0" w:color="000000"/>
              <w:left w:val="single" w:sz="4" w:space="0" w:color="000000"/>
              <w:bottom w:val="single" w:sz="4" w:space="0" w:color="000000"/>
            </w:tcBorders>
            <w:shd w:val="clear" w:color="auto" w:fill="auto"/>
          </w:tcPr>
          <w:p w14:paraId="6F5732A9" w14:textId="77777777" w:rsidR="009557D8" w:rsidRDefault="009557D8"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7F3F6AB6" w14:textId="77777777" w:rsidR="009557D8" w:rsidRPr="00F51E4F" w:rsidRDefault="009557D8" w:rsidP="009557D8">
            <w:pPr>
              <w:spacing w:after="0"/>
              <w:rPr>
                <w:rFonts w:ascii="Arial Narrow" w:hAnsi="Arial Narrow" w:cs="Times New Roman"/>
              </w:rPr>
            </w:pPr>
            <w:r>
              <w:rPr>
                <w:rFonts w:ascii="Arial Narrow" w:hAnsi="Arial Narrow" w:cs="Times New Roman"/>
              </w:rPr>
              <w:t>DODATKOWO</w:t>
            </w:r>
          </w:p>
        </w:tc>
        <w:tc>
          <w:tcPr>
            <w:tcW w:w="4674" w:type="dxa"/>
            <w:tcBorders>
              <w:top w:val="single" w:sz="4" w:space="0" w:color="000000"/>
              <w:left w:val="single" w:sz="4" w:space="0" w:color="000000"/>
              <w:bottom w:val="single" w:sz="4" w:space="0" w:color="000000"/>
              <w:right w:val="single" w:sz="4" w:space="0" w:color="auto"/>
            </w:tcBorders>
            <w:shd w:val="clear" w:color="auto" w:fill="auto"/>
          </w:tcPr>
          <w:p w14:paraId="3EEDC8EB" w14:textId="77777777" w:rsidR="009557D8" w:rsidRPr="00A30572" w:rsidRDefault="009557D8" w:rsidP="009557D8">
            <w:pPr>
              <w:spacing w:after="0" w:line="240" w:lineRule="auto"/>
              <w:rPr>
                <w:rFonts w:ascii="Arial Narrow" w:hAnsi="Arial Narrow" w:cs="Times New Roman"/>
              </w:rPr>
            </w:pPr>
            <w:r w:rsidRPr="00A30572">
              <w:rPr>
                <w:rFonts w:ascii="Arial Narrow" w:hAnsi="Arial Narrow" w:cs="Times New Roman"/>
              </w:rPr>
              <w:t>Gwarancja: 20 lat na powierzchnie ceramiczną</w:t>
            </w:r>
          </w:p>
          <w:p w14:paraId="4341C280" w14:textId="77777777" w:rsidR="009557D8" w:rsidRPr="00F51E4F" w:rsidRDefault="009557D8" w:rsidP="009557D8">
            <w:pPr>
              <w:spacing w:after="0"/>
              <w:rPr>
                <w:rFonts w:ascii="Arial Narrow" w:hAnsi="Arial Narrow" w:cs="Times New Roman"/>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14:paraId="4CCF8E41" w14:textId="77777777" w:rsidR="009557D8" w:rsidRPr="00491350" w:rsidRDefault="009557D8" w:rsidP="009557D8">
            <w:pPr>
              <w:pStyle w:val="Akapitzlist1"/>
              <w:spacing w:before="60"/>
              <w:ind w:left="0"/>
              <w:jc w:val="center"/>
              <w:rPr>
                <w:rFonts w:ascii="Arial Narrow" w:hAnsi="Arial Narrow" w:cs="Calibri"/>
              </w:rPr>
            </w:pPr>
            <w:r w:rsidRPr="00491350">
              <w:rPr>
                <w:rFonts w:ascii="Arial Narrow" w:hAnsi="Arial Narrow" w:cs="Calibri"/>
              </w:rPr>
              <w:t>TAK / NIE*</w:t>
            </w:r>
          </w:p>
        </w:tc>
      </w:tr>
    </w:tbl>
    <w:p w14:paraId="47A0E2CC" w14:textId="77777777" w:rsidR="009557D8" w:rsidRPr="003F3B6C" w:rsidRDefault="009557D8" w:rsidP="009557D8">
      <w:pPr>
        <w:pStyle w:val="Akapitzlist"/>
        <w:spacing w:after="0"/>
        <w:ind w:left="993"/>
        <w:rPr>
          <w:rFonts w:ascii="Arial Narrow" w:hAnsi="Arial Narrow" w:cs="Times New Roman"/>
        </w:rPr>
      </w:pPr>
    </w:p>
    <w:p w14:paraId="02298F8B" w14:textId="77777777" w:rsidR="009557D8" w:rsidRDefault="009557D8" w:rsidP="009557D8">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0F747C66" w14:textId="77777777" w:rsidR="009557D8" w:rsidRPr="00A30572" w:rsidRDefault="009557D8" w:rsidP="009557D8">
      <w:pPr>
        <w:spacing w:before="60" w:after="60"/>
        <w:rPr>
          <w:rFonts w:ascii="Arial Narrow" w:hAnsi="Arial Narrow"/>
          <w:sz w:val="20"/>
          <w:szCs w:val="20"/>
        </w:rPr>
      </w:pPr>
    </w:p>
    <w:p w14:paraId="02D511AE" w14:textId="77777777" w:rsidR="009557D8" w:rsidRPr="006B67EB" w:rsidRDefault="009557D8" w:rsidP="009557D8">
      <w:pPr>
        <w:spacing w:after="0"/>
        <w:rPr>
          <w:rFonts w:ascii="Arial Narrow" w:eastAsia="Calibri" w:hAnsi="Arial Narrow" w:cs="Arial"/>
          <w:b/>
          <w:lang w:eastAsia="pl-PL"/>
        </w:rPr>
      </w:pPr>
      <w:r w:rsidRPr="006B67EB">
        <w:rPr>
          <w:rFonts w:ascii="Arial Narrow" w:eastAsia="Calibri" w:hAnsi="Arial Narrow" w:cs="Arial"/>
          <w:b/>
        </w:rPr>
        <w:t>Tabela 6. Pozostałe wymagania stawiane przez Zamawiającego</w:t>
      </w:r>
    </w:p>
    <w:tbl>
      <w:tblPr>
        <w:tblW w:w="93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409"/>
        <w:gridCol w:w="2375"/>
      </w:tblGrid>
      <w:tr w:rsidR="009557D8" w:rsidRPr="006B67EB" w14:paraId="5C4C474B" w14:textId="77777777" w:rsidTr="009557D8">
        <w:tc>
          <w:tcPr>
            <w:tcW w:w="537" w:type="dxa"/>
            <w:shd w:val="clear" w:color="auto" w:fill="D9D9D9"/>
            <w:vAlign w:val="center"/>
          </w:tcPr>
          <w:p w14:paraId="4313E24E" w14:textId="77777777" w:rsidR="009557D8" w:rsidRPr="006B67EB" w:rsidRDefault="009557D8" w:rsidP="009557D8">
            <w:pPr>
              <w:suppressAutoHyphens/>
              <w:spacing w:before="60" w:after="60" w:line="240" w:lineRule="auto"/>
              <w:rPr>
                <w:rFonts w:ascii="Arial Narrow" w:eastAsia="Calibri" w:hAnsi="Arial Narrow" w:cs="Times New Roman"/>
                <w:b/>
                <w:i/>
                <w:lang w:eastAsia="zh-CN"/>
              </w:rPr>
            </w:pPr>
            <w:r w:rsidRPr="006B67EB">
              <w:rPr>
                <w:rFonts w:ascii="Arial Narrow" w:eastAsia="Calibri" w:hAnsi="Arial Narrow" w:cs="Times New Roman"/>
                <w:b/>
                <w:i/>
                <w:lang w:eastAsia="zh-CN"/>
              </w:rPr>
              <w:t>L.p.</w:t>
            </w:r>
          </w:p>
        </w:tc>
        <w:tc>
          <w:tcPr>
            <w:tcW w:w="6409" w:type="dxa"/>
            <w:shd w:val="clear" w:color="auto" w:fill="D9D9D9"/>
            <w:vAlign w:val="center"/>
          </w:tcPr>
          <w:p w14:paraId="6CDD969D" w14:textId="77777777" w:rsidR="009557D8" w:rsidRPr="006B67EB" w:rsidRDefault="009557D8" w:rsidP="009557D8">
            <w:pPr>
              <w:suppressAutoHyphens/>
              <w:spacing w:before="60" w:after="60" w:line="240" w:lineRule="auto"/>
              <w:rPr>
                <w:rFonts w:ascii="Arial Narrow" w:eastAsia="Calibri" w:hAnsi="Arial Narrow" w:cs="Times New Roman"/>
                <w:b/>
                <w:lang w:eastAsia="zh-CN"/>
              </w:rPr>
            </w:pPr>
            <w:r w:rsidRPr="006B67EB">
              <w:rPr>
                <w:rFonts w:ascii="Arial Narrow" w:eastAsia="Calibri" w:hAnsi="Arial Narrow" w:cs="Times New Roman"/>
                <w:b/>
                <w:lang w:eastAsia="zh-CN"/>
              </w:rPr>
              <w:t xml:space="preserve">Pozostałe wymagania </w:t>
            </w:r>
          </w:p>
        </w:tc>
        <w:tc>
          <w:tcPr>
            <w:tcW w:w="2375" w:type="dxa"/>
            <w:shd w:val="clear" w:color="auto" w:fill="D9D9D9"/>
          </w:tcPr>
          <w:p w14:paraId="0BE7F26F" w14:textId="77777777" w:rsidR="009557D8" w:rsidRPr="006B67EB" w:rsidRDefault="009557D8" w:rsidP="009557D8">
            <w:pPr>
              <w:suppressAutoHyphens/>
              <w:spacing w:before="60" w:after="60" w:line="240" w:lineRule="auto"/>
              <w:jc w:val="center"/>
              <w:rPr>
                <w:rFonts w:ascii="Arial Narrow" w:eastAsia="Calibri" w:hAnsi="Arial Narrow" w:cs="Times New Roman"/>
                <w:b/>
                <w:lang w:eastAsia="zh-CN"/>
              </w:rPr>
            </w:pPr>
            <w:r w:rsidRPr="006B67EB">
              <w:rPr>
                <w:rFonts w:ascii="Arial Narrow" w:hAnsi="Arial Narrow" w:cs="Calibri"/>
                <w:b/>
                <w:i/>
              </w:rPr>
              <w:t>Oferowane przez Wykonawcę</w:t>
            </w:r>
          </w:p>
        </w:tc>
      </w:tr>
      <w:tr w:rsidR="009557D8" w:rsidRPr="006B67EB" w14:paraId="6F5C1E52" w14:textId="77777777" w:rsidTr="009557D8">
        <w:tc>
          <w:tcPr>
            <w:tcW w:w="537" w:type="dxa"/>
            <w:vAlign w:val="center"/>
          </w:tcPr>
          <w:p w14:paraId="7557E035"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1.</w:t>
            </w:r>
          </w:p>
        </w:tc>
        <w:tc>
          <w:tcPr>
            <w:tcW w:w="6409" w:type="dxa"/>
          </w:tcPr>
          <w:p w14:paraId="47415AE6" w14:textId="77777777" w:rsidR="009557D8" w:rsidRPr="006B67EB" w:rsidRDefault="009557D8" w:rsidP="009557D8">
            <w:pPr>
              <w:suppressAutoHyphens/>
              <w:spacing w:after="0" w:line="240" w:lineRule="auto"/>
              <w:jc w:val="both"/>
              <w:rPr>
                <w:rFonts w:ascii="Arial Narrow" w:eastAsia="Calibri" w:hAnsi="Arial Narrow" w:cs="Times New Roman"/>
                <w:lang w:eastAsia="zh-CN"/>
              </w:rPr>
            </w:pPr>
            <w:r w:rsidRPr="006B67EB">
              <w:rPr>
                <w:rFonts w:ascii="Arial Narrow" w:eastAsia="Calibri" w:hAnsi="Arial Narrow" w:cs="Times New Roman"/>
                <w:lang w:eastAsia="zh-CN"/>
              </w:rPr>
              <w:t>Wykonawca gwarantuje, że w przypadku stwierdzenia wad w dostarczonym przedmiocie umowy Wykonawca zobowiązuje się do jego nieodpłatnej wymiany lub usunięcia wad w terminie do 14 dni roboczych od daty zgłoszenia.</w:t>
            </w:r>
          </w:p>
          <w:p w14:paraId="3148F6F5" w14:textId="77777777" w:rsidR="009557D8" w:rsidRPr="006B67EB" w:rsidRDefault="009557D8" w:rsidP="009557D8">
            <w:pPr>
              <w:suppressAutoHyphens/>
              <w:spacing w:after="0" w:line="240" w:lineRule="auto"/>
              <w:rPr>
                <w:rFonts w:ascii="Arial Narrow" w:eastAsia="Calibri" w:hAnsi="Arial Narrow" w:cs="Times New Roman"/>
                <w:b/>
                <w:lang w:eastAsia="zh-CN"/>
              </w:rPr>
            </w:pPr>
          </w:p>
        </w:tc>
        <w:tc>
          <w:tcPr>
            <w:tcW w:w="2375" w:type="dxa"/>
          </w:tcPr>
          <w:p w14:paraId="5736E0D5" w14:textId="77777777" w:rsidR="009557D8" w:rsidRPr="006B67EB" w:rsidRDefault="009557D8" w:rsidP="009557D8">
            <w:pPr>
              <w:suppressAutoHyphens/>
              <w:spacing w:after="0" w:line="240" w:lineRule="auto"/>
              <w:jc w:val="center"/>
              <w:rPr>
                <w:rFonts w:ascii="Arial Narrow" w:eastAsia="Calibri" w:hAnsi="Arial Narrow" w:cs="Times New Roman"/>
                <w:lang w:eastAsia="zh-CN"/>
              </w:rPr>
            </w:pPr>
            <w:r w:rsidRPr="006B67EB">
              <w:rPr>
                <w:rFonts w:ascii="Calibri" w:hAnsi="Calibri"/>
              </w:rPr>
              <w:t>TAK / NIE*</w:t>
            </w:r>
          </w:p>
        </w:tc>
      </w:tr>
      <w:tr w:rsidR="009557D8" w:rsidRPr="0052131D" w14:paraId="26E81EDD" w14:textId="77777777" w:rsidTr="009557D8">
        <w:tc>
          <w:tcPr>
            <w:tcW w:w="537" w:type="dxa"/>
            <w:vAlign w:val="center"/>
          </w:tcPr>
          <w:p w14:paraId="3C0432EA"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2.</w:t>
            </w:r>
          </w:p>
        </w:tc>
        <w:tc>
          <w:tcPr>
            <w:tcW w:w="6409" w:type="dxa"/>
          </w:tcPr>
          <w:p w14:paraId="0822100E" w14:textId="77777777" w:rsidR="009557D8" w:rsidRPr="006B67EB" w:rsidRDefault="009557D8" w:rsidP="009557D8">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potwierdza, że podczas trwania okresu gwarancji odbierze i dostarczy przedmiot zamówienia na własny koszt, jeśli naprawa nie będzie możliwa w siedzibie Zamawiającego.</w:t>
            </w:r>
          </w:p>
          <w:p w14:paraId="1DCEA2C8" w14:textId="77777777" w:rsidR="009557D8" w:rsidRPr="006B67EB" w:rsidRDefault="009557D8" w:rsidP="009557D8">
            <w:pPr>
              <w:suppressAutoHyphens/>
              <w:spacing w:after="0" w:line="240" w:lineRule="auto"/>
              <w:rPr>
                <w:rFonts w:ascii="Arial Narrow" w:eastAsia="Calibri" w:hAnsi="Arial Narrow" w:cs="Times New Roman"/>
                <w:b/>
                <w:lang w:eastAsia="zh-CN"/>
              </w:rPr>
            </w:pPr>
          </w:p>
        </w:tc>
        <w:tc>
          <w:tcPr>
            <w:tcW w:w="2375" w:type="dxa"/>
          </w:tcPr>
          <w:p w14:paraId="1B47A741" w14:textId="77777777" w:rsidR="009557D8" w:rsidRPr="00A30572" w:rsidRDefault="009557D8" w:rsidP="009557D8">
            <w:pPr>
              <w:suppressAutoHyphens/>
              <w:spacing w:after="0" w:line="240" w:lineRule="auto"/>
              <w:jc w:val="center"/>
              <w:rPr>
                <w:rFonts w:ascii="Arial Narrow" w:eastAsia="Calibri" w:hAnsi="Arial Narrow" w:cs="Times New Roman"/>
                <w:color w:val="FF0000"/>
                <w:lang w:eastAsia="zh-CN"/>
              </w:rPr>
            </w:pPr>
            <w:r w:rsidRPr="00A30572">
              <w:rPr>
                <w:rFonts w:ascii="Arial Narrow" w:hAnsi="Arial Narrow"/>
              </w:rPr>
              <w:t>TAK / NIE*</w:t>
            </w:r>
          </w:p>
        </w:tc>
      </w:tr>
      <w:tr w:rsidR="009557D8" w:rsidRPr="0052131D" w14:paraId="72BF9F20" w14:textId="77777777" w:rsidTr="009557D8">
        <w:tc>
          <w:tcPr>
            <w:tcW w:w="537" w:type="dxa"/>
            <w:vAlign w:val="center"/>
          </w:tcPr>
          <w:p w14:paraId="31F4CB3E"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3.</w:t>
            </w:r>
          </w:p>
        </w:tc>
        <w:tc>
          <w:tcPr>
            <w:tcW w:w="6409" w:type="dxa"/>
          </w:tcPr>
          <w:p w14:paraId="29F1FBB5" w14:textId="44744976" w:rsidR="009557D8" w:rsidRDefault="009557D8" w:rsidP="009557D8">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potwierdza, że w przypadku, gdy naprawa potrwa dłużej niż 7 dni roboczych okres gwarancji zostanie wydłużony o czas</w:t>
            </w:r>
            <w:r w:rsidR="00726455">
              <w:rPr>
                <w:rFonts w:ascii="Arial Narrow" w:eastAsia="Calibri" w:hAnsi="Arial Narrow" w:cs="Times New Roman"/>
                <w:lang w:eastAsia="zh-CN"/>
              </w:rPr>
              <w:t xml:space="preserve"> naprawy.</w:t>
            </w:r>
            <w:r w:rsidRPr="006B67EB">
              <w:rPr>
                <w:rFonts w:ascii="Arial Narrow" w:eastAsia="Calibri" w:hAnsi="Arial Narrow" w:cs="Times New Roman"/>
                <w:lang w:eastAsia="zh-CN"/>
              </w:rPr>
              <w:t>.</w:t>
            </w:r>
          </w:p>
          <w:p w14:paraId="1725E3E4" w14:textId="77777777" w:rsidR="009A652D" w:rsidRPr="006B67EB" w:rsidRDefault="009A652D" w:rsidP="009557D8">
            <w:pPr>
              <w:suppressAutoHyphens/>
              <w:spacing w:after="0" w:line="240" w:lineRule="auto"/>
              <w:rPr>
                <w:rFonts w:ascii="Arial Narrow" w:eastAsia="Calibri" w:hAnsi="Arial Narrow" w:cs="Times New Roman"/>
                <w:lang w:eastAsia="zh-CN"/>
              </w:rPr>
            </w:pPr>
          </w:p>
        </w:tc>
        <w:tc>
          <w:tcPr>
            <w:tcW w:w="2375" w:type="dxa"/>
          </w:tcPr>
          <w:p w14:paraId="23A4578E" w14:textId="77777777" w:rsidR="009557D8" w:rsidRPr="00A30572" w:rsidRDefault="009557D8" w:rsidP="009557D8">
            <w:pPr>
              <w:suppressAutoHyphens/>
              <w:spacing w:after="0" w:line="240" w:lineRule="auto"/>
              <w:jc w:val="center"/>
              <w:rPr>
                <w:rFonts w:ascii="Arial Narrow" w:eastAsia="Calibri" w:hAnsi="Arial Narrow" w:cs="Times New Roman"/>
                <w:color w:val="FF0000"/>
                <w:lang w:eastAsia="zh-CN"/>
              </w:rPr>
            </w:pPr>
            <w:r w:rsidRPr="00A30572">
              <w:rPr>
                <w:rFonts w:ascii="Arial Narrow" w:hAnsi="Arial Narrow"/>
              </w:rPr>
              <w:t>TAK / NIE*</w:t>
            </w:r>
          </w:p>
        </w:tc>
      </w:tr>
      <w:tr w:rsidR="009557D8" w:rsidRPr="0052131D" w14:paraId="156F91B4" w14:textId="77777777" w:rsidTr="009557D8">
        <w:tc>
          <w:tcPr>
            <w:tcW w:w="537" w:type="dxa"/>
            <w:vAlign w:val="center"/>
          </w:tcPr>
          <w:p w14:paraId="3C4885D6"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lastRenderedPageBreak/>
              <w:t>4.</w:t>
            </w:r>
          </w:p>
        </w:tc>
        <w:tc>
          <w:tcPr>
            <w:tcW w:w="6409" w:type="dxa"/>
          </w:tcPr>
          <w:p w14:paraId="45433C48" w14:textId="77777777" w:rsidR="009557D8" w:rsidRPr="006B67EB" w:rsidRDefault="009557D8" w:rsidP="009557D8">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potwierdza, że wszystkie elementy  są fabrycznie nowe, wolne od wad materiałowych i prawnych.</w:t>
            </w:r>
          </w:p>
          <w:p w14:paraId="3F6C7252" w14:textId="77777777" w:rsidR="009557D8" w:rsidRPr="006B67EB" w:rsidRDefault="009557D8" w:rsidP="009557D8">
            <w:pPr>
              <w:suppressAutoHyphens/>
              <w:spacing w:after="0" w:line="240" w:lineRule="auto"/>
              <w:rPr>
                <w:rFonts w:ascii="Arial Narrow" w:eastAsia="Calibri" w:hAnsi="Arial Narrow" w:cs="Times New Roman"/>
                <w:b/>
                <w:lang w:eastAsia="zh-CN"/>
              </w:rPr>
            </w:pPr>
          </w:p>
        </w:tc>
        <w:tc>
          <w:tcPr>
            <w:tcW w:w="2375" w:type="dxa"/>
          </w:tcPr>
          <w:p w14:paraId="3E6A774D" w14:textId="77777777" w:rsidR="009557D8" w:rsidRPr="00A30572" w:rsidRDefault="009557D8" w:rsidP="009557D8">
            <w:pPr>
              <w:suppressAutoHyphens/>
              <w:spacing w:after="0" w:line="240" w:lineRule="auto"/>
              <w:jc w:val="center"/>
              <w:rPr>
                <w:rFonts w:ascii="Arial Narrow" w:eastAsia="Calibri" w:hAnsi="Arial Narrow" w:cs="Times New Roman"/>
                <w:b/>
                <w:color w:val="FF0000"/>
                <w:lang w:eastAsia="zh-CN"/>
              </w:rPr>
            </w:pPr>
            <w:r w:rsidRPr="00A30572">
              <w:rPr>
                <w:rFonts w:ascii="Arial Narrow" w:hAnsi="Arial Narrow"/>
              </w:rPr>
              <w:t>TAK / NIE*</w:t>
            </w:r>
          </w:p>
        </w:tc>
      </w:tr>
      <w:tr w:rsidR="009557D8" w:rsidRPr="0052131D" w14:paraId="4E57D2B9" w14:textId="77777777" w:rsidTr="009557D8">
        <w:tc>
          <w:tcPr>
            <w:tcW w:w="537" w:type="dxa"/>
            <w:vAlign w:val="center"/>
          </w:tcPr>
          <w:p w14:paraId="743559DD"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5.</w:t>
            </w:r>
          </w:p>
        </w:tc>
        <w:tc>
          <w:tcPr>
            <w:tcW w:w="6409" w:type="dxa"/>
          </w:tcPr>
          <w:p w14:paraId="3DC56B52" w14:textId="77777777" w:rsidR="009557D8" w:rsidRPr="006B67EB" w:rsidRDefault="009557D8" w:rsidP="009557D8">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zapewni, że przedmiot zamówienia będzie oznakowany w taki sposób, aby możliwa była identyfikacja zarówno produktu jak i producenta.</w:t>
            </w:r>
          </w:p>
          <w:p w14:paraId="59B30254" w14:textId="77777777" w:rsidR="009557D8" w:rsidRPr="006B67EB" w:rsidRDefault="009557D8" w:rsidP="009557D8">
            <w:pPr>
              <w:suppressAutoHyphens/>
              <w:spacing w:after="0" w:line="240" w:lineRule="auto"/>
              <w:rPr>
                <w:rFonts w:ascii="Arial Narrow" w:eastAsia="Calibri" w:hAnsi="Arial Narrow" w:cs="Times New Roman"/>
                <w:b/>
                <w:lang w:eastAsia="zh-CN"/>
              </w:rPr>
            </w:pPr>
          </w:p>
        </w:tc>
        <w:tc>
          <w:tcPr>
            <w:tcW w:w="2375" w:type="dxa"/>
          </w:tcPr>
          <w:p w14:paraId="436D2CAD" w14:textId="77777777" w:rsidR="009557D8" w:rsidRPr="00A30572" w:rsidRDefault="009557D8" w:rsidP="009557D8">
            <w:pPr>
              <w:suppressAutoHyphens/>
              <w:spacing w:after="0" w:line="240" w:lineRule="auto"/>
              <w:jc w:val="center"/>
              <w:rPr>
                <w:rFonts w:ascii="Arial Narrow" w:eastAsia="Calibri" w:hAnsi="Arial Narrow" w:cs="Times New Roman"/>
                <w:b/>
                <w:color w:val="FF0000"/>
                <w:lang w:eastAsia="zh-CN"/>
              </w:rPr>
            </w:pPr>
            <w:r w:rsidRPr="00A30572">
              <w:rPr>
                <w:rFonts w:ascii="Arial Narrow" w:hAnsi="Arial Narrow"/>
              </w:rPr>
              <w:t>TAK / NIE*</w:t>
            </w:r>
          </w:p>
        </w:tc>
      </w:tr>
      <w:tr w:rsidR="009557D8" w:rsidRPr="0052131D" w14:paraId="60B05FEB" w14:textId="77777777" w:rsidTr="009557D8">
        <w:tc>
          <w:tcPr>
            <w:tcW w:w="537" w:type="dxa"/>
            <w:vAlign w:val="center"/>
          </w:tcPr>
          <w:p w14:paraId="1A3BCFF0"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6.</w:t>
            </w:r>
          </w:p>
        </w:tc>
        <w:tc>
          <w:tcPr>
            <w:tcW w:w="6409" w:type="dxa"/>
          </w:tcPr>
          <w:p w14:paraId="03A4DDAB" w14:textId="77777777" w:rsidR="009557D8" w:rsidRPr="006B67EB" w:rsidRDefault="009557D8" w:rsidP="009557D8">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Przedmiot zamówienia muszą spełniać wymagania wynikające z przepisów bezpieczeństwa i higieny pracy oraz wymagania i normy określone w opisach technicznych.</w:t>
            </w:r>
          </w:p>
          <w:p w14:paraId="66D8946D" w14:textId="77777777" w:rsidR="009557D8" w:rsidRPr="006B67EB" w:rsidRDefault="009557D8" w:rsidP="009557D8">
            <w:pPr>
              <w:suppressAutoHyphens/>
              <w:spacing w:after="0" w:line="240" w:lineRule="auto"/>
              <w:jc w:val="both"/>
              <w:rPr>
                <w:rFonts w:ascii="Arial Narrow" w:eastAsia="Calibri" w:hAnsi="Arial Narrow" w:cs="Times New Roman"/>
                <w:lang w:eastAsia="zh-CN"/>
              </w:rPr>
            </w:pPr>
          </w:p>
        </w:tc>
        <w:tc>
          <w:tcPr>
            <w:tcW w:w="2375" w:type="dxa"/>
          </w:tcPr>
          <w:p w14:paraId="1DC3195A" w14:textId="77777777" w:rsidR="009557D8" w:rsidRPr="00A30572" w:rsidRDefault="009557D8" w:rsidP="009557D8">
            <w:pPr>
              <w:suppressAutoHyphens/>
              <w:spacing w:after="0" w:line="240" w:lineRule="auto"/>
              <w:jc w:val="center"/>
              <w:rPr>
                <w:rFonts w:ascii="Arial Narrow" w:eastAsia="Calibri" w:hAnsi="Arial Narrow" w:cs="Times New Roman"/>
                <w:color w:val="FF0000"/>
                <w:lang w:eastAsia="zh-CN"/>
              </w:rPr>
            </w:pPr>
            <w:r w:rsidRPr="00A30572">
              <w:rPr>
                <w:rFonts w:ascii="Arial Narrow" w:hAnsi="Arial Narrow"/>
              </w:rPr>
              <w:t>TAK / NIE*</w:t>
            </w:r>
          </w:p>
        </w:tc>
      </w:tr>
      <w:tr w:rsidR="009557D8" w:rsidRPr="0052131D" w14:paraId="79DB9C56" w14:textId="77777777" w:rsidTr="009557D8">
        <w:tc>
          <w:tcPr>
            <w:tcW w:w="537" w:type="dxa"/>
            <w:vAlign w:val="center"/>
          </w:tcPr>
          <w:p w14:paraId="695CAC7C" w14:textId="77777777" w:rsidR="009557D8" w:rsidRPr="006B67EB" w:rsidRDefault="009557D8" w:rsidP="009557D8">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7.</w:t>
            </w:r>
          </w:p>
        </w:tc>
        <w:tc>
          <w:tcPr>
            <w:tcW w:w="6409" w:type="dxa"/>
          </w:tcPr>
          <w:p w14:paraId="1C58CDDA" w14:textId="03609E88" w:rsidR="009557D8" w:rsidRPr="000B5335" w:rsidRDefault="000B5335" w:rsidP="009557D8">
            <w:pPr>
              <w:suppressAutoHyphens/>
              <w:spacing w:after="0" w:line="240" w:lineRule="auto"/>
              <w:rPr>
                <w:rFonts w:ascii="Arial Narrow" w:eastAsia="Calibri" w:hAnsi="Arial Narrow" w:cs="Times New Roman"/>
                <w:bCs/>
                <w:lang w:eastAsia="zh-CN"/>
              </w:rPr>
            </w:pPr>
            <w:r w:rsidRPr="000B5335">
              <w:rPr>
                <w:rFonts w:ascii="Arial Narrow" w:eastAsia="Calibri" w:hAnsi="Arial Narrow" w:cs="Arial"/>
                <w:bCs/>
              </w:rPr>
              <w:t>Dostawa mebli do Gmachu Elektroniki</w:t>
            </w:r>
            <w:r>
              <w:rPr>
                <w:rFonts w:ascii="Arial Narrow" w:eastAsia="Calibri" w:hAnsi="Arial Narrow" w:cs="Arial"/>
                <w:bCs/>
              </w:rPr>
              <w:t xml:space="preserve"> przy ul. Nowowiejskiej 15/19 </w:t>
            </w:r>
            <w:r w:rsidRPr="000B5335">
              <w:rPr>
                <w:rFonts w:ascii="Arial Narrow" w:eastAsia="Calibri" w:hAnsi="Arial Narrow" w:cs="Arial"/>
                <w:bCs/>
              </w:rPr>
              <w:t xml:space="preserve"> </w:t>
            </w:r>
            <w:r>
              <w:rPr>
                <w:rFonts w:ascii="Arial Narrow" w:eastAsia="Calibri" w:hAnsi="Arial Narrow" w:cs="Arial"/>
                <w:bCs/>
              </w:rPr>
              <w:t xml:space="preserve">nastąpi do </w:t>
            </w:r>
            <w:r w:rsidRPr="000B5335">
              <w:rPr>
                <w:rFonts w:ascii="Arial Narrow" w:eastAsia="Calibri" w:hAnsi="Arial Narrow" w:cs="Arial"/>
                <w:bCs/>
              </w:rPr>
              <w:t xml:space="preserve"> miejsc wskazan</w:t>
            </w:r>
            <w:r>
              <w:rPr>
                <w:rFonts w:ascii="Arial Narrow" w:eastAsia="Calibri" w:hAnsi="Arial Narrow" w:cs="Arial"/>
                <w:bCs/>
              </w:rPr>
              <w:t>ych</w:t>
            </w:r>
            <w:r w:rsidRPr="000B5335">
              <w:rPr>
                <w:rFonts w:ascii="Arial Narrow" w:eastAsia="Calibri" w:hAnsi="Arial Narrow" w:cs="Arial"/>
                <w:bCs/>
              </w:rPr>
              <w:t xml:space="preserve"> przez Zamawiającego  (hol na parterze </w:t>
            </w:r>
            <w:r>
              <w:rPr>
                <w:rFonts w:ascii="Arial Narrow" w:eastAsia="Calibri" w:hAnsi="Arial Narrow" w:cs="Arial"/>
                <w:bCs/>
              </w:rPr>
              <w:t xml:space="preserve">Gmachu </w:t>
            </w:r>
            <w:r w:rsidRPr="000B5335">
              <w:rPr>
                <w:rFonts w:ascii="Arial Narrow" w:eastAsia="Calibri" w:hAnsi="Arial Narrow" w:cs="Arial"/>
                <w:bCs/>
              </w:rPr>
              <w:t>lub</w:t>
            </w:r>
            <w:r>
              <w:rPr>
                <w:rFonts w:ascii="Arial Narrow" w:eastAsia="Calibri" w:hAnsi="Arial Narrow" w:cs="Arial"/>
                <w:bCs/>
              </w:rPr>
              <w:t>/i</w:t>
            </w:r>
            <w:r w:rsidRPr="000B5335">
              <w:rPr>
                <w:rFonts w:ascii="Arial Narrow" w:eastAsia="Calibri" w:hAnsi="Arial Narrow" w:cs="Arial"/>
                <w:bCs/>
              </w:rPr>
              <w:t xml:space="preserve"> sale dydaktyczne). Wykonawcę </w:t>
            </w:r>
            <w:r>
              <w:rPr>
                <w:rFonts w:ascii="Arial Narrow" w:eastAsia="Calibri" w:hAnsi="Arial Narrow" w:cs="Arial"/>
                <w:bCs/>
              </w:rPr>
              <w:t xml:space="preserve">dokona montażu </w:t>
            </w:r>
            <w:r w:rsidRPr="000B5335">
              <w:rPr>
                <w:rFonts w:ascii="Arial Narrow" w:eastAsia="Calibri" w:hAnsi="Arial Narrow" w:cs="Arial"/>
                <w:bCs/>
              </w:rPr>
              <w:t xml:space="preserve"> tych mebli, które dostarczone będą  w częściach. Wykonawca zobowiązuje się do usunięcia</w:t>
            </w:r>
            <w:r>
              <w:rPr>
                <w:rFonts w:ascii="Arial Narrow" w:eastAsia="Calibri" w:hAnsi="Arial Narrow" w:cs="Arial"/>
                <w:bCs/>
              </w:rPr>
              <w:t xml:space="preserve"> opakowań i ich wywiezienia</w:t>
            </w:r>
            <w:r w:rsidRPr="000B5335">
              <w:rPr>
                <w:rFonts w:ascii="Arial Narrow" w:eastAsia="Calibri" w:hAnsi="Arial Narrow" w:cs="Arial"/>
                <w:bCs/>
              </w:rPr>
              <w:t xml:space="preserve"> na własny koszt</w:t>
            </w:r>
            <w:r>
              <w:rPr>
                <w:rFonts w:ascii="Arial Narrow" w:eastAsia="Calibri" w:hAnsi="Arial Narrow" w:cs="Arial"/>
                <w:bCs/>
              </w:rPr>
              <w:t>.</w:t>
            </w:r>
          </w:p>
        </w:tc>
        <w:tc>
          <w:tcPr>
            <w:tcW w:w="2375" w:type="dxa"/>
          </w:tcPr>
          <w:p w14:paraId="15DDD25B" w14:textId="77777777" w:rsidR="009557D8" w:rsidRPr="00A30572" w:rsidRDefault="009557D8" w:rsidP="009557D8">
            <w:pPr>
              <w:suppressAutoHyphens/>
              <w:spacing w:after="0" w:line="240" w:lineRule="auto"/>
              <w:jc w:val="center"/>
              <w:rPr>
                <w:rFonts w:ascii="Arial Narrow" w:eastAsia="Calibri" w:hAnsi="Arial Narrow" w:cs="Times New Roman"/>
                <w:color w:val="FF0000"/>
                <w:lang w:eastAsia="zh-CN"/>
              </w:rPr>
            </w:pPr>
            <w:r w:rsidRPr="00A30572">
              <w:rPr>
                <w:rFonts w:ascii="Arial Narrow" w:hAnsi="Arial Narrow"/>
              </w:rPr>
              <w:t>TAK / NIE*</w:t>
            </w:r>
          </w:p>
        </w:tc>
      </w:tr>
    </w:tbl>
    <w:p w14:paraId="2FA54C06" w14:textId="77777777" w:rsidR="009557D8" w:rsidRDefault="009557D8" w:rsidP="009557D8">
      <w:pPr>
        <w:spacing w:after="160" w:line="360" w:lineRule="auto"/>
        <w:contextualSpacing/>
        <w:rPr>
          <w:rFonts w:ascii="Arial Narrow" w:hAnsi="Arial Narrow" w:cs="Arial"/>
          <w:b/>
          <w:u w:val="single"/>
        </w:rPr>
      </w:pPr>
    </w:p>
    <w:p w14:paraId="07F11374" w14:textId="77777777" w:rsidR="009A652D" w:rsidRDefault="009A652D" w:rsidP="009A652D">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6DF6C115" w14:textId="77777777" w:rsidR="009557D8" w:rsidRPr="009557D8" w:rsidRDefault="009557D8" w:rsidP="009557D8">
      <w:pPr>
        <w:spacing w:after="160" w:line="360" w:lineRule="auto"/>
        <w:contextualSpacing/>
        <w:rPr>
          <w:rFonts w:ascii="Arial Narrow" w:hAnsi="Arial Narrow" w:cs="Arial"/>
          <w:b/>
          <w:u w:val="single"/>
        </w:rPr>
      </w:pPr>
    </w:p>
    <w:p w14:paraId="6A62C645" w14:textId="21407781" w:rsidR="0000265F" w:rsidRPr="0000265F" w:rsidRDefault="0000265F" w:rsidP="0000265F">
      <w:pPr>
        <w:pStyle w:val="Zwykytekst"/>
        <w:numPr>
          <w:ilvl w:val="0"/>
          <w:numId w:val="15"/>
        </w:numPr>
        <w:spacing w:before="120"/>
        <w:jc w:val="both"/>
        <w:rPr>
          <w:rFonts w:ascii="Arial Narrow" w:hAnsi="Arial Narrow" w:cs="Calibri"/>
        </w:rPr>
      </w:pPr>
      <w:r w:rsidRPr="0000265F">
        <w:rPr>
          <w:rFonts w:ascii="Arial Narrow" w:hAnsi="Arial Narrow" w:cs="Calibri"/>
          <w:color w:val="000000"/>
        </w:rPr>
        <w:t xml:space="preserve">ZOBOWIĄZUJEMY SIĘ </w:t>
      </w:r>
      <w:r w:rsidRPr="0000265F">
        <w:rPr>
          <w:rFonts w:ascii="Arial Narrow" w:hAnsi="Arial Narrow" w:cs="Calibri"/>
          <w:bCs/>
          <w:color w:val="000000"/>
        </w:rPr>
        <w:t>do wykonania zamówienia</w:t>
      </w:r>
      <w:r w:rsidRPr="0000265F">
        <w:rPr>
          <w:rFonts w:ascii="Arial Narrow" w:hAnsi="Arial Narrow" w:cs="Calibri"/>
          <w:color w:val="000000"/>
        </w:rPr>
        <w:t xml:space="preserve">: w terminie </w:t>
      </w:r>
      <w:r w:rsidRPr="0000265F">
        <w:rPr>
          <w:rFonts w:ascii="Arial Narrow" w:hAnsi="Arial Narrow" w:cs="Calibri"/>
        </w:rPr>
        <w:t>(</w:t>
      </w:r>
      <w:r w:rsidRPr="0000265F">
        <w:rPr>
          <w:rFonts w:ascii="Arial Narrow" w:hAnsi="Arial Narrow" w:cs="Calibri"/>
          <w:b/>
        </w:rPr>
        <w:t>kryterium dodatkowo punktowane</w:t>
      </w:r>
      <w:r w:rsidR="00AC205E">
        <w:rPr>
          <w:rFonts w:ascii="Arial Narrow" w:hAnsi="Arial Narrow" w:cs="Calibri"/>
          <w:b/>
        </w:rPr>
        <w:t>)</w:t>
      </w:r>
    </w:p>
    <w:p w14:paraId="7B6918BA" w14:textId="77777777" w:rsidR="00AC205E" w:rsidRDefault="0000265F" w:rsidP="00AC205E">
      <w:pPr>
        <w:pStyle w:val="Zwykytekst"/>
        <w:spacing w:before="120"/>
        <w:ind w:firstLine="360"/>
        <w:jc w:val="both"/>
        <w:rPr>
          <w:rFonts w:ascii="Arial Narrow" w:hAnsi="Arial Narrow" w:cs="Calibri"/>
        </w:rPr>
      </w:pPr>
      <w:r w:rsidRPr="0000265F">
        <w:rPr>
          <w:rFonts w:ascii="Arial Narrow" w:hAnsi="Arial Narrow" w:cs="Calibri"/>
        </w:rPr>
        <w:t xml:space="preserve">…… </w:t>
      </w:r>
      <w:r>
        <w:rPr>
          <w:rFonts w:ascii="Arial Narrow" w:hAnsi="Arial Narrow" w:cs="Calibri"/>
        </w:rPr>
        <w:t>dni</w:t>
      </w:r>
      <w:r w:rsidR="00AC205E">
        <w:rPr>
          <w:rFonts w:ascii="Arial Narrow" w:hAnsi="Arial Narrow" w:cs="Calibri"/>
        </w:rPr>
        <w:t xml:space="preserve"> </w:t>
      </w:r>
      <w:r w:rsidRPr="0000265F">
        <w:rPr>
          <w:rFonts w:ascii="Arial Narrow" w:hAnsi="Arial Narrow" w:cs="Calibri"/>
        </w:rPr>
        <w:t xml:space="preserve">licząc od daty podpisania umowy na dostarczenie przedmiotu zamówienia pod wskazany </w:t>
      </w:r>
    </w:p>
    <w:p w14:paraId="146B79F2" w14:textId="7EDCE5CE" w:rsidR="0000265F" w:rsidRPr="0000265F" w:rsidRDefault="0000265F" w:rsidP="00AC205E">
      <w:pPr>
        <w:pStyle w:val="Zwykytekst"/>
        <w:spacing w:before="120"/>
        <w:ind w:firstLine="360"/>
        <w:jc w:val="both"/>
        <w:rPr>
          <w:rFonts w:ascii="Arial Narrow" w:hAnsi="Arial Narrow" w:cs="Calibri"/>
        </w:rPr>
      </w:pPr>
      <w:r w:rsidRPr="0000265F">
        <w:rPr>
          <w:rFonts w:ascii="Arial Narrow" w:hAnsi="Arial Narrow" w:cs="Calibri"/>
        </w:rPr>
        <w:t>w SWZ adres.</w:t>
      </w:r>
    </w:p>
    <w:p w14:paraId="02B4127C" w14:textId="77777777" w:rsidR="00182341" w:rsidRPr="00230F55" w:rsidRDefault="00182341" w:rsidP="00182341">
      <w:pPr>
        <w:spacing w:line="360" w:lineRule="auto"/>
        <w:ind w:left="360"/>
        <w:contextualSpacing/>
        <w:rPr>
          <w:rFonts w:ascii="Arial Narrow" w:hAnsi="Arial Narrow" w:cs="Arial"/>
        </w:rPr>
      </w:pPr>
    </w:p>
    <w:p w14:paraId="5135C81B" w14:textId="77777777" w:rsidR="00182341" w:rsidRPr="00230F55" w:rsidRDefault="00182341" w:rsidP="00BF58AA">
      <w:pPr>
        <w:numPr>
          <w:ilvl w:val="0"/>
          <w:numId w:val="15"/>
        </w:numPr>
        <w:spacing w:after="160" w:line="360" w:lineRule="auto"/>
        <w:contextualSpacing/>
        <w:rPr>
          <w:rFonts w:ascii="Arial Narrow" w:hAnsi="Arial Narrow" w:cs="Arial"/>
        </w:rPr>
      </w:pPr>
      <w:r w:rsidRPr="00230F55">
        <w:rPr>
          <w:rFonts w:ascii="Arial Narrow" w:hAnsi="Arial Narrow" w:cs="Arial"/>
        </w:rPr>
        <w:t>Oferujemy realizacje zamówienia za cenę wskazaną w poniższej tabeli kosztorysowej:</w:t>
      </w:r>
    </w:p>
    <w:p w14:paraId="174AA255" w14:textId="77777777" w:rsidR="00182341" w:rsidRPr="00AB3F5C" w:rsidRDefault="00182341" w:rsidP="00182341">
      <w:pPr>
        <w:spacing w:line="360" w:lineRule="auto"/>
        <w:contextualSpacing/>
        <w:rPr>
          <w:rFonts w:ascii="Arial Narrow" w:hAnsi="Arial Narrow" w:cs="Arial"/>
          <w:color w:val="FF0000"/>
        </w:rPr>
      </w:pPr>
    </w:p>
    <w:p w14:paraId="25425E4A" w14:textId="77777777" w:rsidR="00182341" w:rsidRPr="00AB3F5C" w:rsidRDefault="00182341" w:rsidP="00182341">
      <w:pPr>
        <w:spacing w:line="360" w:lineRule="auto"/>
        <w:jc w:val="both"/>
        <w:rPr>
          <w:rFonts w:ascii="Arial Narrow" w:eastAsia="Calibri" w:hAnsi="Arial Narrow" w:cs="Arial"/>
          <w:lang w:eastAsia="pl-PL"/>
        </w:rPr>
      </w:pPr>
      <w:r w:rsidRPr="00AB3F5C">
        <w:rPr>
          <w:rFonts w:ascii="Arial Narrow" w:eastAsia="Calibri" w:hAnsi="Arial Narrow" w:cs="Arial"/>
          <w:lang w:eastAsia="pl-PL"/>
        </w:rPr>
        <w:t xml:space="preserve">Tabela 1.1. TABELA KOSZTORYSOWA: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180"/>
        <w:gridCol w:w="709"/>
        <w:gridCol w:w="992"/>
        <w:gridCol w:w="1276"/>
        <w:gridCol w:w="992"/>
        <w:gridCol w:w="850"/>
        <w:gridCol w:w="851"/>
        <w:gridCol w:w="1098"/>
      </w:tblGrid>
      <w:tr w:rsidR="00182341" w:rsidRPr="00AB3F5C" w14:paraId="067985C6" w14:textId="77777777" w:rsidTr="00C95FAF">
        <w:tc>
          <w:tcPr>
            <w:tcW w:w="480" w:type="dxa"/>
            <w:shd w:val="clear" w:color="auto" w:fill="auto"/>
            <w:vAlign w:val="center"/>
          </w:tcPr>
          <w:p w14:paraId="7E27F454" w14:textId="77777777" w:rsidR="00182341" w:rsidRPr="00AB3F5C"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Lp.</w:t>
            </w:r>
          </w:p>
        </w:tc>
        <w:tc>
          <w:tcPr>
            <w:tcW w:w="2180" w:type="dxa"/>
            <w:shd w:val="clear" w:color="auto" w:fill="auto"/>
            <w:vAlign w:val="center"/>
          </w:tcPr>
          <w:p w14:paraId="153EB5EA" w14:textId="77777777" w:rsidR="00230F55"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 xml:space="preserve">Przedmiot zamówienia </w:t>
            </w:r>
          </w:p>
          <w:p w14:paraId="5DD5243D" w14:textId="531C1BBF" w:rsidR="00182341" w:rsidRPr="003F3B6C" w:rsidRDefault="00182341" w:rsidP="00230F55">
            <w:pPr>
              <w:spacing w:before="60" w:after="60" w:line="360" w:lineRule="auto"/>
              <w:rPr>
                <w:rFonts w:ascii="Arial Narrow" w:eastAsia="Calibri" w:hAnsi="Arial Narrow" w:cs="Arial"/>
                <w:b/>
                <w:i/>
                <w:iCs/>
                <w:sz w:val="20"/>
                <w:szCs w:val="20"/>
                <w:lang w:eastAsia="pl-PL"/>
              </w:rPr>
            </w:pPr>
            <w:r w:rsidRPr="003F3B6C">
              <w:rPr>
                <w:rFonts w:ascii="Arial Narrow" w:eastAsia="Calibri" w:hAnsi="Arial Narrow" w:cs="Arial"/>
                <w:b/>
                <w:i/>
                <w:iCs/>
                <w:sz w:val="20"/>
                <w:szCs w:val="20"/>
                <w:lang w:eastAsia="pl-PL"/>
              </w:rPr>
              <w:br/>
            </w:r>
          </w:p>
        </w:tc>
        <w:tc>
          <w:tcPr>
            <w:tcW w:w="709" w:type="dxa"/>
            <w:shd w:val="clear" w:color="auto" w:fill="auto"/>
            <w:vAlign w:val="center"/>
          </w:tcPr>
          <w:p w14:paraId="54DC1D63" w14:textId="77777777" w:rsidR="00182341" w:rsidRPr="00AB3F5C"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Jedn. miary</w:t>
            </w:r>
          </w:p>
        </w:tc>
        <w:tc>
          <w:tcPr>
            <w:tcW w:w="992" w:type="dxa"/>
            <w:shd w:val="clear" w:color="auto" w:fill="auto"/>
            <w:vAlign w:val="center"/>
          </w:tcPr>
          <w:p w14:paraId="1B604804"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Wartość jednostkowa netto (bez VAT) w PLN</w:t>
            </w:r>
          </w:p>
        </w:tc>
        <w:tc>
          <w:tcPr>
            <w:tcW w:w="1276" w:type="dxa"/>
            <w:shd w:val="clear" w:color="auto" w:fill="auto"/>
            <w:vAlign w:val="center"/>
          </w:tcPr>
          <w:p w14:paraId="57B78E41"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Liczba oferowanych jednostek miary</w:t>
            </w:r>
          </w:p>
        </w:tc>
        <w:tc>
          <w:tcPr>
            <w:tcW w:w="992" w:type="dxa"/>
            <w:shd w:val="clear" w:color="auto" w:fill="auto"/>
            <w:vAlign w:val="center"/>
          </w:tcPr>
          <w:p w14:paraId="37D9346C"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Wartość netto (bez VAT) w PLN</w:t>
            </w:r>
          </w:p>
          <w:p w14:paraId="22BCE0CA"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4x5</w:t>
            </w:r>
          </w:p>
        </w:tc>
        <w:tc>
          <w:tcPr>
            <w:tcW w:w="850" w:type="dxa"/>
            <w:shd w:val="clear" w:color="auto" w:fill="auto"/>
            <w:vAlign w:val="center"/>
          </w:tcPr>
          <w:p w14:paraId="430858C9"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Stawka VAT (%)</w:t>
            </w:r>
          </w:p>
        </w:tc>
        <w:tc>
          <w:tcPr>
            <w:tcW w:w="851" w:type="dxa"/>
            <w:shd w:val="clear" w:color="auto" w:fill="auto"/>
            <w:vAlign w:val="center"/>
          </w:tcPr>
          <w:p w14:paraId="3242E1B9"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 xml:space="preserve">Kwota VAT </w:t>
            </w:r>
            <w:r w:rsidRPr="00AB3F5C">
              <w:rPr>
                <w:rFonts w:ascii="Arial Narrow" w:eastAsia="Calibri" w:hAnsi="Arial Narrow" w:cs="Arial"/>
                <w:lang w:eastAsia="pl-PL"/>
              </w:rPr>
              <w:br/>
              <w:t>w PLN</w:t>
            </w:r>
          </w:p>
          <w:p w14:paraId="4ADA53B8"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6x7</w:t>
            </w:r>
          </w:p>
        </w:tc>
        <w:tc>
          <w:tcPr>
            <w:tcW w:w="1098" w:type="dxa"/>
            <w:shd w:val="clear" w:color="auto" w:fill="auto"/>
            <w:vAlign w:val="center"/>
          </w:tcPr>
          <w:p w14:paraId="34CA87B2"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 xml:space="preserve">Wartość brutto </w:t>
            </w:r>
            <w:r w:rsidRPr="00AB3F5C">
              <w:rPr>
                <w:rFonts w:ascii="Arial Narrow" w:eastAsia="Calibri" w:hAnsi="Arial Narrow" w:cs="Arial"/>
                <w:lang w:eastAsia="pl-PL"/>
              </w:rPr>
              <w:br/>
              <w:t xml:space="preserve">(z VAT) </w:t>
            </w:r>
            <w:r w:rsidRPr="00AB3F5C">
              <w:rPr>
                <w:rFonts w:ascii="Arial Narrow" w:eastAsia="Calibri" w:hAnsi="Arial Narrow" w:cs="Arial"/>
                <w:lang w:eastAsia="pl-PL"/>
              </w:rPr>
              <w:br/>
              <w:t>w PLN</w:t>
            </w:r>
          </w:p>
          <w:p w14:paraId="58C486F0"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6+8</w:t>
            </w:r>
          </w:p>
        </w:tc>
      </w:tr>
      <w:tr w:rsidR="00182341" w:rsidRPr="00AB3F5C" w14:paraId="5856C0EC" w14:textId="77777777" w:rsidTr="00C95FAF">
        <w:tc>
          <w:tcPr>
            <w:tcW w:w="480" w:type="dxa"/>
            <w:shd w:val="clear" w:color="auto" w:fill="auto"/>
            <w:vAlign w:val="center"/>
          </w:tcPr>
          <w:p w14:paraId="7F0DB592"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1</w:t>
            </w:r>
          </w:p>
        </w:tc>
        <w:tc>
          <w:tcPr>
            <w:tcW w:w="2180" w:type="dxa"/>
            <w:shd w:val="clear" w:color="auto" w:fill="auto"/>
            <w:vAlign w:val="center"/>
          </w:tcPr>
          <w:p w14:paraId="4BFBAE87"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2</w:t>
            </w:r>
          </w:p>
        </w:tc>
        <w:tc>
          <w:tcPr>
            <w:tcW w:w="709" w:type="dxa"/>
            <w:shd w:val="clear" w:color="auto" w:fill="auto"/>
            <w:vAlign w:val="center"/>
          </w:tcPr>
          <w:p w14:paraId="11636110"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3</w:t>
            </w:r>
          </w:p>
        </w:tc>
        <w:tc>
          <w:tcPr>
            <w:tcW w:w="992" w:type="dxa"/>
            <w:shd w:val="clear" w:color="auto" w:fill="auto"/>
            <w:vAlign w:val="center"/>
          </w:tcPr>
          <w:p w14:paraId="2C8F6B7F"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4</w:t>
            </w:r>
          </w:p>
        </w:tc>
        <w:tc>
          <w:tcPr>
            <w:tcW w:w="1276" w:type="dxa"/>
            <w:shd w:val="clear" w:color="auto" w:fill="auto"/>
            <w:vAlign w:val="center"/>
          </w:tcPr>
          <w:p w14:paraId="151BA1F5"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5</w:t>
            </w:r>
          </w:p>
        </w:tc>
        <w:tc>
          <w:tcPr>
            <w:tcW w:w="992" w:type="dxa"/>
            <w:shd w:val="clear" w:color="auto" w:fill="auto"/>
            <w:vAlign w:val="center"/>
          </w:tcPr>
          <w:p w14:paraId="6020FE08"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6</w:t>
            </w:r>
          </w:p>
        </w:tc>
        <w:tc>
          <w:tcPr>
            <w:tcW w:w="850" w:type="dxa"/>
            <w:shd w:val="clear" w:color="auto" w:fill="auto"/>
            <w:vAlign w:val="center"/>
          </w:tcPr>
          <w:p w14:paraId="6CBE646D"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7</w:t>
            </w:r>
          </w:p>
        </w:tc>
        <w:tc>
          <w:tcPr>
            <w:tcW w:w="851" w:type="dxa"/>
            <w:shd w:val="clear" w:color="auto" w:fill="auto"/>
            <w:vAlign w:val="center"/>
          </w:tcPr>
          <w:p w14:paraId="5F1F9C89"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8</w:t>
            </w:r>
          </w:p>
        </w:tc>
        <w:tc>
          <w:tcPr>
            <w:tcW w:w="1098" w:type="dxa"/>
            <w:shd w:val="clear" w:color="auto" w:fill="auto"/>
            <w:vAlign w:val="center"/>
          </w:tcPr>
          <w:p w14:paraId="5AC5262F" w14:textId="77777777" w:rsidR="00182341" w:rsidRPr="00AB3F5C" w:rsidRDefault="00182341" w:rsidP="00C95FAF">
            <w:pPr>
              <w:spacing w:line="360" w:lineRule="auto"/>
              <w:jc w:val="center"/>
              <w:rPr>
                <w:rFonts w:ascii="Arial Narrow" w:eastAsia="Calibri" w:hAnsi="Arial Narrow" w:cs="Arial"/>
                <w:lang w:eastAsia="pl-PL"/>
              </w:rPr>
            </w:pPr>
            <w:r w:rsidRPr="00AB3F5C">
              <w:rPr>
                <w:rFonts w:ascii="Arial Narrow" w:eastAsia="Calibri" w:hAnsi="Arial Narrow" w:cs="Arial"/>
                <w:lang w:eastAsia="pl-PL"/>
              </w:rPr>
              <w:t>9</w:t>
            </w:r>
          </w:p>
        </w:tc>
      </w:tr>
      <w:tr w:rsidR="00182341" w:rsidRPr="00AB3F5C" w14:paraId="0778CF0A" w14:textId="77777777" w:rsidTr="00C95FAF">
        <w:tc>
          <w:tcPr>
            <w:tcW w:w="480" w:type="dxa"/>
            <w:shd w:val="clear" w:color="auto" w:fill="auto"/>
            <w:vAlign w:val="center"/>
          </w:tcPr>
          <w:p w14:paraId="13341480"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1.</w:t>
            </w:r>
          </w:p>
        </w:tc>
        <w:tc>
          <w:tcPr>
            <w:tcW w:w="2180" w:type="dxa"/>
            <w:shd w:val="clear" w:color="auto" w:fill="auto"/>
          </w:tcPr>
          <w:p w14:paraId="2AA24723" w14:textId="77777777" w:rsidR="00182341" w:rsidRPr="00232DAB" w:rsidRDefault="00230F55" w:rsidP="00C95FAF">
            <w:pPr>
              <w:spacing w:before="60" w:after="60" w:line="360" w:lineRule="auto"/>
              <w:rPr>
                <w:rFonts w:ascii="Arial Narrow" w:hAnsi="Arial Narrow" w:cs="Times New Roman"/>
                <w:b/>
              </w:rPr>
            </w:pPr>
            <w:r w:rsidRPr="00232DAB">
              <w:rPr>
                <w:rFonts w:ascii="Arial Narrow" w:hAnsi="Arial Narrow" w:cs="Times New Roman"/>
                <w:b/>
              </w:rPr>
              <w:t>Stolik szkolny 2-osobowy</w:t>
            </w:r>
          </w:p>
          <w:p w14:paraId="50032227" w14:textId="3C57C9AA" w:rsidR="00230F55" w:rsidRPr="00232DAB" w:rsidRDefault="00230F55" w:rsidP="00C95FAF">
            <w:pPr>
              <w:spacing w:before="60" w:after="60" w:line="360" w:lineRule="auto"/>
              <w:rPr>
                <w:rFonts w:ascii="Arial Narrow" w:eastAsia="Calibri" w:hAnsi="Arial Narrow" w:cs="Arial"/>
                <w:lang w:eastAsia="pl-PL"/>
              </w:rPr>
            </w:pPr>
            <w:r w:rsidRPr="00232DAB">
              <w:rPr>
                <w:rFonts w:ascii="Arial Narrow" w:hAnsi="Arial Narrow" w:cs="Times New Roman"/>
                <w:b/>
              </w:rPr>
              <w:t>……………….</w:t>
            </w:r>
          </w:p>
        </w:tc>
        <w:tc>
          <w:tcPr>
            <w:tcW w:w="709" w:type="dxa"/>
            <w:shd w:val="clear" w:color="auto" w:fill="auto"/>
            <w:vAlign w:val="center"/>
          </w:tcPr>
          <w:p w14:paraId="23422017" w14:textId="77777777" w:rsidR="00182341" w:rsidRPr="00232DAB" w:rsidRDefault="00182341" w:rsidP="00C95FAF">
            <w:pPr>
              <w:spacing w:before="60" w:after="60" w:line="360" w:lineRule="auto"/>
              <w:jc w:val="center"/>
              <w:rPr>
                <w:rFonts w:ascii="Arial Narrow" w:eastAsia="Calibri" w:hAnsi="Arial Narrow" w:cs="Arial"/>
                <w:lang w:eastAsia="pl-PL"/>
              </w:rPr>
            </w:pPr>
            <w:r w:rsidRPr="00232DAB">
              <w:rPr>
                <w:rFonts w:ascii="Arial Narrow" w:eastAsia="Calibri" w:hAnsi="Arial Narrow" w:cs="Arial"/>
                <w:lang w:eastAsia="pl-PL"/>
              </w:rPr>
              <w:t>szt.</w:t>
            </w:r>
          </w:p>
        </w:tc>
        <w:tc>
          <w:tcPr>
            <w:tcW w:w="992" w:type="dxa"/>
            <w:shd w:val="clear" w:color="auto" w:fill="auto"/>
            <w:vAlign w:val="center"/>
          </w:tcPr>
          <w:p w14:paraId="3AD5D7BD" w14:textId="77777777" w:rsidR="00182341" w:rsidRPr="00232DAB" w:rsidRDefault="00182341" w:rsidP="00C95FAF">
            <w:pPr>
              <w:spacing w:before="60" w:after="60" w:line="360" w:lineRule="auto"/>
              <w:rPr>
                <w:rFonts w:ascii="Arial Narrow" w:eastAsia="Calibri" w:hAnsi="Arial Narrow" w:cs="Arial"/>
                <w:lang w:eastAsia="pl-PL"/>
              </w:rPr>
            </w:pPr>
          </w:p>
        </w:tc>
        <w:tc>
          <w:tcPr>
            <w:tcW w:w="1276" w:type="dxa"/>
            <w:shd w:val="clear" w:color="auto" w:fill="auto"/>
            <w:vAlign w:val="center"/>
          </w:tcPr>
          <w:p w14:paraId="38C24F25" w14:textId="0CCC50A6" w:rsidR="00182341" w:rsidRPr="001F180A" w:rsidRDefault="00230F55" w:rsidP="001F180A">
            <w:pPr>
              <w:spacing w:before="60" w:after="60" w:line="360" w:lineRule="auto"/>
              <w:jc w:val="center"/>
              <w:rPr>
                <w:rFonts w:ascii="Arial Narrow" w:eastAsia="Calibri" w:hAnsi="Arial Narrow" w:cs="Arial"/>
                <w:b/>
                <w:lang w:eastAsia="pl-PL"/>
              </w:rPr>
            </w:pPr>
            <w:r w:rsidRPr="001F180A">
              <w:rPr>
                <w:rFonts w:ascii="Arial Narrow" w:eastAsia="Calibri" w:hAnsi="Arial Narrow" w:cs="Arial"/>
                <w:b/>
                <w:lang w:eastAsia="pl-PL"/>
              </w:rPr>
              <w:t>74</w:t>
            </w:r>
          </w:p>
        </w:tc>
        <w:tc>
          <w:tcPr>
            <w:tcW w:w="992" w:type="dxa"/>
            <w:shd w:val="clear" w:color="auto" w:fill="auto"/>
            <w:vAlign w:val="center"/>
          </w:tcPr>
          <w:p w14:paraId="1162FDFC" w14:textId="77777777" w:rsidR="00182341" w:rsidRPr="00AB3F5C" w:rsidRDefault="00182341"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1DB66139" w14:textId="77777777" w:rsidR="00182341" w:rsidRPr="00AB3F5C" w:rsidRDefault="00182341" w:rsidP="00C95FAF">
            <w:pPr>
              <w:spacing w:before="60" w:after="60" w:line="360" w:lineRule="auto"/>
              <w:rPr>
                <w:rFonts w:ascii="Arial Narrow" w:eastAsia="Calibri" w:hAnsi="Arial Narrow" w:cs="Arial"/>
                <w:lang w:eastAsia="pl-PL"/>
              </w:rPr>
            </w:pPr>
          </w:p>
        </w:tc>
        <w:tc>
          <w:tcPr>
            <w:tcW w:w="851" w:type="dxa"/>
            <w:shd w:val="clear" w:color="auto" w:fill="auto"/>
            <w:vAlign w:val="center"/>
          </w:tcPr>
          <w:p w14:paraId="78BC95C7" w14:textId="77777777" w:rsidR="00182341" w:rsidRPr="00AB3F5C" w:rsidRDefault="00182341"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75CAFDD5" w14:textId="77777777" w:rsidR="00182341" w:rsidRPr="00AB3F5C" w:rsidRDefault="00182341" w:rsidP="00C95FAF">
            <w:pPr>
              <w:spacing w:before="60" w:after="60" w:line="360" w:lineRule="auto"/>
              <w:rPr>
                <w:rFonts w:ascii="Arial Narrow" w:eastAsia="Calibri" w:hAnsi="Arial Narrow" w:cs="Arial"/>
                <w:lang w:eastAsia="pl-PL"/>
              </w:rPr>
            </w:pPr>
          </w:p>
        </w:tc>
      </w:tr>
      <w:tr w:rsidR="00182341" w:rsidRPr="00AB3F5C" w14:paraId="17BE66DD" w14:textId="77777777" w:rsidTr="00C95FAF">
        <w:tc>
          <w:tcPr>
            <w:tcW w:w="480" w:type="dxa"/>
            <w:shd w:val="clear" w:color="auto" w:fill="auto"/>
            <w:vAlign w:val="center"/>
          </w:tcPr>
          <w:p w14:paraId="40AB7372"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2.</w:t>
            </w:r>
          </w:p>
        </w:tc>
        <w:tc>
          <w:tcPr>
            <w:tcW w:w="2180" w:type="dxa"/>
            <w:shd w:val="clear" w:color="auto" w:fill="auto"/>
          </w:tcPr>
          <w:p w14:paraId="5BD8CAB8" w14:textId="77777777" w:rsidR="00182341" w:rsidRPr="00232DAB" w:rsidRDefault="00230F55" w:rsidP="00C95FAF">
            <w:pPr>
              <w:spacing w:before="60" w:after="60" w:line="360" w:lineRule="auto"/>
              <w:rPr>
                <w:rFonts w:ascii="Arial Narrow" w:hAnsi="Arial Narrow" w:cs="Times New Roman"/>
                <w:b/>
              </w:rPr>
            </w:pPr>
            <w:r w:rsidRPr="00232DAB">
              <w:rPr>
                <w:rFonts w:ascii="Arial Narrow" w:hAnsi="Arial Narrow" w:cs="Times New Roman"/>
                <w:b/>
              </w:rPr>
              <w:t>Krzesło konferencyjne wyściełane</w:t>
            </w:r>
          </w:p>
          <w:p w14:paraId="0C78BAD4" w14:textId="45C3DF24" w:rsidR="00230F55" w:rsidRPr="00232DAB" w:rsidRDefault="00230F55" w:rsidP="00C95FAF">
            <w:pPr>
              <w:spacing w:before="60" w:after="60" w:line="360" w:lineRule="auto"/>
              <w:rPr>
                <w:rFonts w:ascii="Arial Narrow" w:eastAsia="Calibri" w:hAnsi="Arial Narrow" w:cs="Arial"/>
                <w:lang w:eastAsia="pl-PL"/>
              </w:rPr>
            </w:pPr>
            <w:r w:rsidRPr="00232DAB">
              <w:rPr>
                <w:rFonts w:ascii="Arial Narrow" w:hAnsi="Arial Narrow" w:cs="Times New Roman"/>
                <w:b/>
              </w:rPr>
              <w:t>……………….</w:t>
            </w:r>
          </w:p>
        </w:tc>
        <w:tc>
          <w:tcPr>
            <w:tcW w:w="709" w:type="dxa"/>
            <w:shd w:val="clear" w:color="auto" w:fill="auto"/>
            <w:vAlign w:val="center"/>
          </w:tcPr>
          <w:p w14:paraId="0EA40566" w14:textId="77777777" w:rsidR="00182341" w:rsidRPr="00232DAB" w:rsidRDefault="00182341" w:rsidP="00C95FAF">
            <w:pPr>
              <w:spacing w:before="60" w:after="60" w:line="360" w:lineRule="auto"/>
              <w:jc w:val="center"/>
              <w:rPr>
                <w:rFonts w:ascii="Arial Narrow" w:eastAsia="Calibri" w:hAnsi="Arial Narrow" w:cs="Arial"/>
                <w:lang w:eastAsia="pl-PL"/>
              </w:rPr>
            </w:pPr>
            <w:r w:rsidRPr="00232DAB">
              <w:rPr>
                <w:rFonts w:ascii="Arial Narrow" w:eastAsia="Calibri" w:hAnsi="Arial Narrow" w:cs="Arial"/>
                <w:lang w:eastAsia="pl-PL"/>
              </w:rPr>
              <w:t>szt.</w:t>
            </w:r>
          </w:p>
        </w:tc>
        <w:tc>
          <w:tcPr>
            <w:tcW w:w="992" w:type="dxa"/>
            <w:shd w:val="clear" w:color="auto" w:fill="auto"/>
            <w:vAlign w:val="center"/>
          </w:tcPr>
          <w:p w14:paraId="456FDE3D" w14:textId="77777777" w:rsidR="00182341" w:rsidRPr="00232DAB" w:rsidRDefault="00182341" w:rsidP="00C95FAF">
            <w:pPr>
              <w:spacing w:before="60" w:after="60" w:line="360" w:lineRule="auto"/>
              <w:rPr>
                <w:rFonts w:ascii="Arial Narrow" w:eastAsia="Calibri" w:hAnsi="Arial Narrow" w:cs="Arial"/>
                <w:lang w:eastAsia="pl-PL"/>
              </w:rPr>
            </w:pPr>
          </w:p>
        </w:tc>
        <w:tc>
          <w:tcPr>
            <w:tcW w:w="1276" w:type="dxa"/>
            <w:shd w:val="clear" w:color="auto" w:fill="auto"/>
            <w:vAlign w:val="center"/>
          </w:tcPr>
          <w:p w14:paraId="6FADAF3C" w14:textId="06544BA9" w:rsidR="00182341" w:rsidRPr="001F180A" w:rsidRDefault="00230F55" w:rsidP="001F180A">
            <w:pPr>
              <w:spacing w:before="60" w:after="60" w:line="360" w:lineRule="auto"/>
              <w:jc w:val="center"/>
              <w:rPr>
                <w:rFonts w:ascii="Arial Narrow" w:eastAsia="Calibri" w:hAnsi="Arial Narrow" w:cs="Arial"/>
                <w:b/>
                <w:lang w:eastAsia="pl-PL"/>
              </w:rPr>
            </w:pPr>
            <w:r w:rsidRPr="001F180A">
              <w:rPr>
                <w:rFonts w:ascii="Arial Narrow" w:eastAsia="Calibri" w:hAnsi="Arial Narrow" w:cs="Arial"/>
                <w:b/>
                <w:lang w:eastAsia="pl-PL"/>
              </w:rPr>
              <w:t>150</w:t>
            </w:r>
          </w:p>
        </w:tc>
        <w:tc>
          <w:tcPr>
            <w:tcW w:w="992" w:type="dxa"/>
            <w:shd w:val="clear" w:color="auto" w:fill="auto"/>
            <w:vAlign w:val="center"/>
          </w:tcPr>
          <w:p w14:paraId="75289245" w14:textId="77777777" w:rsidR="00182341" w:rsidRPr="00AB3F5C" w:rsidRDefault="00182341"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30805C79" w14:textId="77777777" w:rsidR="00182341" w:rsidRPr="00AB3F5C" w:rsidRDefault="00182341" w:rsidP="00C95FAF">
            <w:pPr>
              <w:spacing w:before="60" w:after="60" w:line="360" w:lineRule="auto"/>
              <w:rPr>
                <w:rFonts w:ascii="Arial Narrow" w:eastAsia="Calibri" w:hAnsi="Arial Narrow" w:cs="Arial"/>
                <w:lang w:eastAsia="pl-PL"/>
              </w:rPr>
            </w:pPr>
          </w:p>
        </w:tc>
        <w:tc>
          <w:tcPr>
            <w:tcW w:w="851" w:type="dxa"/>
            <w:shd w:val="clear" w:color="auto" w:fill="auto"/>
            <w:vAlign w:val="center"/>
          </w:tcPr>
          <w:p w14:paraId="47686E17" w14:textId="77777777" w:rsidR="00182341" w:rsidRPr="00AB3F5C" w:rsidRDefault="00182341"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0C5443EC" w14:textId="77777777" w:rsidR="00182341" w:rsidRPr="00AB3F5C" w:rsidRDefault="00182341" w:rsidP="00C95FAF">
            <w:pPr>
              <w:spacing w:before="60" w:after="60" w:line="360" w:lineRule="auto"/>
              <w:rPr>
                <w:rFonts w:ascii="Arial Narrow" w:eastAsia="Calibri" w:hAnsi="Arial Narrow" w:cs="Arial"/>
                <w:lang w:eastAsia="pl-PL"/>
              </w:rPr>
            </w:pPr>
          </w:p>
        </w:tc>
      </w:tr>
      <w:tr w:rsidR="00230F55" w:rsidRPr="00AB3F5C" w14:paraId="0F10BFF6" w14:textId="77777777" w:rsidTr="00C95FAF">
        <w:tc>
          <w:tcPr>
            <w:tcW w:w="480" w:type="dxa"/>
            <w:shd w:val="clear" w:color="auto" w:fill="auto"/>
            <w:vAlign w:val="center"/>
          </w:tcPr>
          <w:p w14:paraId="6F823F35" w14:textId="0EE05D3F" w:rsidR="00230F55" w:rsidRPr="00AB3F5C" w:rsidRDefault="00230F55" w:rsidP="00C95FAF">
            <w:pPr>
              <w:spacing w:before="60" w:after="60" w:line="360" w:lineRule="auto"/>
              <w:jc w:val="center"/>
              <w:rPr>
                <w:rFonts w:ascii="Arial Narrow" w:eastAsia="Calibri" w:hAnsi="Arial Narrow" w:cs="Arial"/>
                <w:lang w:eastAsia="pl-PL"/>
              </w:rPr>
            </w:pPr>
            <w:r>
              <w:rPr>
                <w:rFonts w:ascii="Arial Narrow" w:eastAsia="Calibri" w:hAnsi="Arial Narrow" w:cs="Arial"/>
                <w:lang w:eastAsia="pl-PL"/>
              </w:rPr>
              <w:t>3.</w:t>
            </w:r>
          </w:p>
        </w:tc>
        <w:tc>
          <w:tcPr>
            <w:tcW w:w="2180" w:type="dxa"/>
            <w:shd w:val="clear" w:color="auto" w:fill="auto"/>
          </w:tcPr>
          <w:p w14:paraId="72BFD487" w14:textId="130E7D8F" w:rsidR="00230F55" w:rsidRPr="00232DAB" w:rsidRDefault="00230F55" w:rsidP="00C95FAF">
            <w:pPr>
              <w:spacing w:before="60" w:after="60" w:line="360" w:lineRule="auto"/>
              <w:rPr>
                <w:rFonts w:ascii="Arial Narrow" w:eastAsia="Calibri" w:hAnsi="Arial Narrow" w:cs="Arial"/>
                <w:lang w:eastAsia="pl-PL"/>
              </w:rPr>
            </w:pPr>
            <w:r w:rsidRPr="00232DAB">
              <w:rPr>
                <w:rFonts w:ascii="Arial Narrow" w:hAnsi="Arial Narrow" w:cs="Times New Roman"/>
                <w:b/>
              </w:rPr>
              <w:t xml:space="preserve">Stolik komputerowy 1 – osobowy </w:t>
            </w:r>
            <w:r w:rsidRPr="00232DAB">
              <w:rPr>
                <w:rFonts w:ascii="Arial Narrow" w:hAnsi="Arial Narrow" w:cs="Times New Roman"/>
                <w:b/>
              </w:rPr>
              <w:lastRenderedPageBreak/>
              <w:t>……………..</w:t>
            </w:r>
          </w:p>
        </w:tc>
        <w:tc>
          <w:tcPr>
            <w:tcW w:w="709" w:type="dxa"/>
            <w:shd w:val="clear" w:color="auto" w:fill="auto"/>
            <w:vAlign w:val="center"/>
          </w:tcPr>
          <w:p w14:paraId="44493E0C" w14:textId="45FE114F" w:rsidR="00230F55" w:rsidRPr="00232DAB" w:rsidRDefault="00230F55" w:rsidP="00C95FAF">
            <w:pPr>
              <w:spacing w:before="60" w:after="60" w:line="360" w:lineRule="auto"/>
              <w:jc w:val="center"/>
              <w:rPr>
                <w:rFonts w:ascii="Arial Narrow" w:eastAsia="Calibri" w:hAnsi="Arial Narrow" w:cs="Arial"/>
                <w:lang w:eastAsia="pl-PL"/>
              </w:rPr>
            </w:pPr>
            <w:r w:rsidRPr="00232DAB">
              <w:rPr>
                <w:rFonts w:ascii="Arial Narrow" w:eastAsia="Calibri" w:hAnsi="Arial Narrow" w:cs="Arial"/>
                <w:lang w:eastAsia="pl-PL"/>
              </w:rPr>
              <w:lastRenderedPageBreak/>
              <w:t>szt.</w:t>
            </w:r>
          </w:p>
        </w:tc>
        <w:tc>
          <w:tcPr>
            <w:tcW w:w="992" w:type="dxa"/>
            <w:shd w:val="clear" w:color="auto" w:fill="auto"/>
            <w:vAlign w:val="center"/>
          </w:tcPr>
          <w:p w14:paraId="48DE27B4" w14:textId="77777777" w:rsidR="00230F55" w:rsidRPr="00232DAB" w:rsidRDefault="00230F55" w:rsidP="00C95FAF">
            <w:pPr>
              <w:spacing w:before="60" w:after="60" w:line="360" w:lineRule="auto"/>
              <w:rPr>
                <w:rFonts w:ascii="Arial Narrow" w:eastAsia="Calibri" w:hAnsi="Arial Narrow" w:cs="Arial"/>
                <w:lang w:eastAsia="pl-PL"/>
              </w:rPr>
            </w:pPr>
          </w:p>
        </w:tc>
        <w:tc>
          <w:tcPr>
            <w:tcW w:w="1276" w:type="dxa"/>
            <w:shd w:val="clear" w:color="auto" w:fill="auto"/>
            <w:vAlign w:val="center"/>
          </w:tcPr>
          <w:p w14:paraId="0DA5F9F6" w14:textId="2DF38867" w:rsidR="00230F55" w:rsidRPr="001F180A" w:rsidRDefault="00230F55" w:rsidP="001F180A">
            <w:pPr>
              <w:spacing w:before="60" w:after="60" w:line="360" w:lineRule="auto"/>
              <w:jc w:val="center"/>
              <w:rPr>
                <w:rFonts w:ascii="Arial Narrow" w:eastAsia="Calibri" w:hAnsi="Arial Narrow" w:cs="Arial"/>
                <w:b/>
                <w:lang w:eastAsia="pl-PL"/>
              </w:rPr>
            </w:pPr>
            <w:r w:rsidRPr="001F180A">
              <w:rPr>
                <w:rFonts w:ascii="Arial Narrow" w:eastAsia="Calibri" w:hAnsi="Arial Narrow" w:cs="Arial"/>
                <w:b/>
                <w:lang w:eastAsia="pl-PL"/>
              </w:rPr>
              <w:t>33</w:t>
            </w:r>
          </w:p>
        </w:tc>
        <w:tc>
          <w:tcPr>
            <w:tcW w:w="992" w:type="dxa"/>
            <w:shd w:val="clear" w:color="auto" w:fill="auto"/>
            <w:vAlign w:val="center"/>
          </w:tcPr>
          <w:p w14:paraId="3373167A" w14:textId="77777777" w:rsidR="00230F55" w:rsidRPr="00AB3F5C" w:rsidRDefault="00230F55"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6132246E" w14:textId="77777777" w:rsidR="00230F55" w:rsidRPr="00AB3F5C" w:rsidRDefault="00230F55" w:rsidP="00C95FAF">
            <w:pPr>
              <w:spacing w:before="60" w:after="60" w:line="360" w:lineRule="auto"/>
              <w:rPr>
                <w:rFonts w:ascii="Arial Narrow" w:eastAsia="Calibri" w:hAnsi="Arial Narrow" w:cs="Arial"/>
                <w:lang w:eastAsia="pl-PL"/>
              </w:rPr>
            </w:pPr>
          </w:p>
        </w:tc>
        <w:tc>
          <w:tcPr>
            <w:tcW w:w="851" w:type="dxa"/>
            <w:shd w:val="clear" w:color="auto" w:fill="auto"/>
            <w:vAlign w:val="center"/>
          </w:tcPr>
          <w:p w14:paraId="5BAC6F32" w14:textId="77777777" w:rsidR="00230F55" w:rsidRPr="00AB3F5C" w:rsidRDefault="00230F55"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0132A5D6" w14:textId="77777777" w:rsidR="00230F55" w:rsidRPr="00AB3F5C" w:rsidRDefault="00230F55" w:rsidP="00C95FAF">
            <w:pPr>
              <w:spacing w:before="60" w:after="60" w:line="360" w:lineRule="auto"/>
              <w:rPr>
                <w:rFonts w:ascii="Arial Narrow" w:eastAsia="Calibri" w:hAnsi="Arial Narrow" w:cs="Arial"/>
                <w:lang w:eastAsia="pl-PL"/>
              </w:rPr>
            </w:pPr>
          </w:p>
        </w:tc>
      </w:tr>
      <w:tr w:rsidR="00230F55" w:rsidRPr="00AB3F5C" w14:paraId="01E10F16" w14:textId="77777777" w:rsidTr="00C95FAF">
        <w:tc>
          <w:tcPr>
            <w:tcW w:w="480" w:type="dxa"/>
            <w:shd w:val="clear" w:color="auto" w:fill="auto"/>
            <w:vAlign w:val="center"/>
          </w:tcPr>
          <w:p w14:paraId="3589C510" w14:textId="5065EF3C" w:rsidR="00230F55" w:rsidRPr="00AB3F5C" w:rsidRDefault="00230F55" w:rsidP="00C95FAF">
            <w:pPr>
              <w:spacing w:before="60" w:after="60" w:line="360" w:lineRule="auto"/>
              <w:jc w:val="center"/>
              <w:rPr>
                <w:rFonts w:ascii="Arial Narrow" w:eastAsia="Calibri" w:hAnsi="Arial Narrow" w:cs="Arial"/>
                <w:lang w:eastAsia="pl-PL"/>
              </w:rPr>
            </w:pPr>
            <w:r>
              <w:rPr>
                <w:rFonts w:ascii="Arial Narrow" w:eastAsia="Calibri" w:hAnsi="Arial Narrow" w:cs="Arial"/>
                <w:lang w:eastAsia="pl-PL"/>
              </w:rPr>
              <w:lastRenderedPageBreak/>
              <w:t>4.</w:t>
            </w:r>
          </w:p>
        </w:tc>
        <w:tc>
          <w:tcPr>
            <w:tcW w:w="2180" w:type="dxa"/>
            <w:shd w:val="clear" w:color="auto" w:fill="auto"/>
          </w:tcPr>
          <w:p w14:paraId="0159BCE0" w14:textId="7AC24300" w:rsidR="00230F55" w:rsidRPr="00232DAB" w:rsidRDefault="00230F55" w:rsidP="00C95FAF">
            <w:pPr>
              <w:spacing w:before="60" w:after="60" w:line="360" w:lineRule="auto"/>
              <w:rPr>
                <w:rFonts w:ascii="Arial Narrow" w:eastAsia="Calibri" w:hAnsi="Arial Narrow" w:cs="Arial"/>
                <w:lang w:eastAsia="pl-PL"/>
              </w:rPr>
            </w:pPr>
            <w:r w:rsidRPr="00232DAB">
              <w:rPr>
                <w:rFonts w:ascii="Arial Narrow" w:hAnsi="Arial Narrow" w:cs="Times New Roman"/>
                <w:b/>
              </w:rPr>
              <w:t>Tablica akademicka biała ceramiczna P3  w ramie aluminiowej   170 x 100 ………………</w:t>
            </w:r>
          </w:p>
        </w:tc>
        <w:tc>
          <w:tcPr>
            <w:tcW w:w="709" w:type="dxa"/>
            <w:shd w:val="clear" w:color="auto" w:fill="auto"/>
            <w:vAlign w:val="center"/>
          </w:tcPr>
          <w:p w14:paraId="6AAF8A7B" w14:textId="3EEACAA8" w:rsidR="00230F55" w:rsidRPr="00232DAB" w:rsidRDefault="00230F55" w:rsidP="00C95FAF">
            <w:pPr>
              <w:spacing w:before="60" w:after="60" w:line="360" w:lineRule="auto"/>
              <w:jc w:val="center"/>
              <w:rPr>
                <w:rFonts w:ascii="Arial Narrow" w:eastAsia="Calibri" w:hAnsi="Arial Narrow" w:cs="Arial"/>
                <w:lang w:eastAsia="pl-PL"/>
              </w:rPr>
            </w:pPr>
            <w:r w:rsidRPr="00232DAB">
              <w:rPr>
                <w:rFonts w:ascii="Arial Narrow" w:eastAsia="Calibri" w:hAnsi="Arial Narrow" w:cs="Arial"/>
                <w:lang w:eastAsia="pl-PL"/>
              </w:rPr>
              <w:t>szt.</w:t>
            </w:r>
          </w:p>
        </w:tc>
        <w:tc>
          <w:tcPr>
            <w:tcW w:w="992" w:type="dxa"/>
            <w:shd w:val="clear" w:color="auto" w:fill="auto"/>
            <w:vAlign w:val="center"/>
          </w:tcPr>
          <w:p w14:paraId="6B6077DC" w14:textId="77777777" w:rsidR="00230F55" w:rsidRPr="00232DAB" w:rsidRDefault="00230F55" w:rsidP="00C95FAF">
            <w:pPr>
              <w:spacing w:before="60" w:after="60" w:line="360" w:lineRule="auto"/>
              <w:rPr>
                <w:rFonts w:ascii="Arial Narrow" w:eastAsia="Calibri" w:hAnsi="Arial Narrow" w:cs="Arial"/>
                <w:lang w:eastAsia="pl-PL"/>
              </w:rPr>
            </w:pPr>
          </w:p>
        </w:tc>
        <w:tc>
          <w:tcPr>
            <w:tcW w:w="1276" w:type="dxa"/>
            <w:shd w:val="clear" w:color="auto" w:fill="auto"/>
            <w:vAlign w:val="center"/>
          </w:tcPr>
          <w:p w14:paraId="6EE31CCB" w14:textId="18C6A52A" w:rsidR="00230F55" w:rsidRPr="001F180A" w:rsidRDefault="00230F55" w:rsidP="001F180A">
            <w:pPr>
              <w:spacing w:before="60" w:after="60" w:line="360" w:lineRule="auto"/>
              <w:jc w:val="center"/>
              <w:rPr>
                <w:rFonts w:ascii="Arial Narrow" w:eastAsia="Calibri" w:hAnsi="Arial Narrow" w:cs="Arial"/>
                <w:b/>
                <w:lang w:eastAsia="pl-PL"/>
              </w:rPr>
            </w:pPr>
            <w:r w:rsidRPr="001F180A">
              <w:rPr>
                <w:rFonts w:ascii="Arial Narrow" w:eastAsia="Calibri" w:hAnsi="Arial Narrow" w:cs="Arial"/>
                <w:b/>
                <w:lang w:eastAsia="pl-PL"/>
              </w:rPr>
              <w:t>2</w:t>
            </w:r>
          </w:p>
        </w:tc>
        <w:tc>
          <w:tcPr>
            <w:tcW w:w="992" w:type="dxa"/>
            <w:shd w:val="clear" w:color="auto" w:fill="auto"/>
            <w:vAlign w:val="center"/>
          </w:tcPr>
          <w:p w14:paraId="19D48AEA" w14:textId="77777777" w:rsidR="00230F55" w:rsidRPr="00AB3F5C" w:rsidRDefault="00230F55"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09E1ED88" w14:textId="77777777" w:rsidR="00230F55" w:rsidRPr="00AB3F5C" w:rsidRDefault="00230F55" w:rsidP="00C95FAF">
            <w:pPr>
              <w:spacing w:before="60" w:after="60" w:line="360" w:lineRule="auto"/>
              <w:rPr>
                <w:rFonts w:ascii="Arial Narrow" w:eastAsia="Calibri" w:hAnsi="Arial Narrow" w:cs="Arial"/>
                <w:lang w:eastAsia="pl-PL"/>
              </w:rPr>
            </w:pPr>
          </w:p>
        </w:tc>
        <w:tc>
          <w:tcPr>
            <w:tcW w:w="851" w:type="dxa"/>
            <w:shd w:val="clear" w:color="auto" w:fill="auto"/>
            <w:vAlign w:val="center"/>
          </w:tcPr>
          <w:p w14:paraId="3B622890" w14:textId="77777777" w:rsidR="00230F55" w:rsidRPr="00AB3F5C" w:rsidRDefault="00230F55"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3FBAF1F5" w14:textId="77777777" w:rsidR="00230F55" w:rsidRPr="00AB3F5C" w:rsidRDefault="00230F55" w:rsidP="00C95FAF">
            <w:pPr>
              <w:spacing w:before="60" w:after="60" w:line="360" w:lineRule="auto"/>
              <w:rPr>
                <w:rFonts w:ascii="Arial Narrow" w:eastAsia="Calibri" w:hAnsi="Arial Narrow" w:cs="Arial"/>
                <w:lang w:eastAsia="pl-PL"/>
              </w:rPr>
            </w:pPr>
          </w:p>
        </w:tc>
      </w:tr>
      <w:tr w:rsidR="00230F55" w:rsidRPr="00AB3F5C" w14:paraId="40A8CE72" w14:textId="77777777" w:rsidTr="00C95FAF">
        <w:tc>
          <w:tcPr>
            <w:tcW w:w="480" w:type="dxa"/>
            <w:shd w:val="clear" w:color="auto" w:fill="auto"/>
            <w:vAlign w:val="center"/>
          </w:tcPr>
          <w:p w14:paraId="0F722AC8" w14:textId="7197B739" w:rsidR="00230F55" w:rsidRPr="00AB3F5C" w:rsidRDefault="00230F55" w:rsidP="00C95FAF">
            <w:pPr>
              <w:spacing w:before="60" w:after="60" w:line="360" w:lineRule="auto"/>
              <w:jc w:val="center"/>
              <w:rPr>
                <w:rFonts w:ascii="Arial Narrow" w:eastAsia="Calibri" w:hAnsi="Arial Narrow" w:cs="Arial"/>
                <w:lang w:eastAsia="pl-PL"/>
              </w:rPr>
            </w:pPr>
            <w:r>
              <w:rPr>
                <w:rFonts w:ascii="Arial Narrow" w:eastAsia="Calibri" w:hAnsi="Arial Narrow" w:cs="Arial"/>
                <w:lang w:eastAsia="pl-PL"/>
              </w:rPr>
              <w:t>5.</w:t>
            </w:r>
          </w:p>
        </w:tc>
        <w:tc>
          <w:tcPr>
            <w:tcW w:w="2180" w:type="dxa"/>
            <w:shd w:val="clear" w:color="auto" w:fill="auto"/>
          </w:tcPr>
          <w:p w14:paraId="29DFE66B" w14:textId="65B23D3A" w:rsidR="00230F55" w:rsidRPr="00232DAB" w:rsidRDefault="00230F55" w:rsidP="00C95FAF">
            <w:pPr>
              <w:spacing w:before="60" w:after="60" w:line="360" w:lineRule="auto"/>
              <w:rPr>
                <w:rFonts w:ascii="Arial Narrow" w:eastAsia="Calibri" w:hAnsi="Arial Narrow" w:cs="Arial"/>
                <w:lang w:eastAsia="pl-PL"/>
              </w:rPr>
            </w:pPr>
            <w:r w:rsidRPr="00232DAB">
              <w:rPr>
                <w:rFonts w:ascii="Arial Narrow" w:hAnsi="Arial Narrow" w:cs="Times New Roman"/>
                <w:b/>
              </w:rPr>
              <w:t>Tablica akademicka zielona ceramiczna P3 w systemie kolumnowym zależnym 100 x 240 …………………</w:t>
            </w:r>
          </w:p>
        </w:tc>
        <w:tc>
          <w:tcPr>
            <w:tcW w:w="709" w:type="dxa"/>
            <w:shd w:val="clear" w:color="auto" w:fill="auto"/>
            <w:vAlign w:val="center"/>
          </w:tcPr>
          <w:p w14:paraId="0D974D59" w14:textId="5F766C32" w:rsidR="00230F55" w:rsidRPr="00232DAB" w:rsidRDefault="00230F55" w:rsidP="00C95FAF">
            <w:pPr>
              <w:spacing w:before="60" w:after="60" w:line="360" w:lineRule="auto"/>
              <w:jc w:val="center"/>
              <w:rPr>
                <w:rFonts w:ascii="Arial Narrow" w:eastAsia="Calibri" w:hAnsi="Arial Narrow" w:cs="Arial"/>
                <w:lang w:eastAsia="pl-PL"/>
              </w:rPr>
            </w:pPr>
            <w:r w:rsidRPr="00232DAB">
              <w:rPr>
                <w:rFonts w:ascii="Arial Narrow" w:eastAsia="Calibri" w:hAnsi="Arial Narrow" w:cs="Arial"/>
                <w:lang w:eastAsia="pl-PL"/>
              </w:rPr>
              <w:t>szt.</w:t>
            </w:r>
          </w:p>
        </w:tc>
        <w:tc>
          <w:tcPr>
            <w:tcW w:w="992" w:type="dxa"/>
            <w:shd w:val="clear" w:color="auto" w:fill="auto"/>
            <w:vAlign w:val="center"/>
          </w:tcPr>
          <w:p w14:paraId="007F04D6" w14:textId="77777777" w:rsidR="00230F55" w:rsidRPr="00232DAB" w:rsidRDefault="00230F55" w:rsidP="00C95FAF">
            <w:pPr>
              <w:spacing w:before="60" w:after="60" w:line="360" w:lineRule="auto"/>
              <w:rPr>
                <w:rFonts w:ascii="Arial Narrow" w:eastAsia="Calibri" w:hAnsi="Arial Narrow" w:cs="Arial"/>
                <w:lang w:eastAsia="pl-PL"/>
              </w:rPr>
            </w:pPr>
          </w:p>
        </w:tc>
        <w:tc>
          <w:tcPr>
            <w:tcW w:w="1276" w:type="dxa"/>
            <w:shd w:val="clear" w:color="auto" w:fill="auto"/>
            <w:vAlign w:val="center"/>
          </w:tcPr>
          <w:p w14:paraId="23E92D62" w14:textId="01E3D88E" w:rsidR="00230F55" w:rsidRPr="001F180A" w:rsidRDefault="00230F55" w:rsidP="001F180A">
            <w:pPr>
              <w:spacing w:before="60" w:after="60" w:line="360" w:lineRule="auto"/>
              <w:jc w:val="center"/>
              <w:rPr>
                <w:rFonts w:ascii="Arial Narrow" w:eastAsia="Calibri" w:hAnsi="Arial Narrow" w:cs="Arial"/>
                <w:b/>
                <w:lang w:eastAsia="pl-PL"/>
              </w:rPr>
            </w:pPr>
            <w:r w:rsidRPr="001F180A">
              <w:rPr>
                <w:rFonts w:ascii="Arial Narrow" w:eastAsia="Calibri" w:hAnsi="Arial Narrow" w:cs="Arial"/>
                <w:b/>
                <w:lang w:eastAsia="pl-PL"/>
              </w:rPr>
              <w:t>1</w:t>
            </w:r>
          </w:p>
        </w:tc>
        <w:tc>
          <w:tcPr>
            <w:tcW w:w="992" w:type="dxa"/>
            <w:shd w:val="clear" w:color="auto" w:fill="auto"/>
            <w:vAlign w:val="center"/>
          </w:tcPr>
          <w:p w14:paraId="437EBF73" w14:textId="77777777" w:rsidR="00230F55" w:rsidRPr="00AB3F5C" w:rsidRDefault="00230F55"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7083829E" w14:textId="77777777" w:rsidR="00230F55" w:rsidRPr="00AB3F5C" w:rsidRDefault="00230F55" w:rsidP="00C95FAF">
            <w:pPr>
              <w:spacing w:before="60" w:after="60" w:line="360" w:lineRule="auto"/>
              <w:rPr>
                <w:rFonts w:ascii="Arial Narrow" w:eastAsia="Calibri" w:hAnsi="Arial Narrow" w:cs="Arial"/>
                <w:lang w:eastAsia="pl-PL"/>
              </w:rPr>
            </w:pPr>
          </w:p>
        </w:tc>
        <w:tc>
          <w:tcPr>
            <w:tcW w:w="851" w:type="dxa"/>
            <w:shd w:val="clear" w:color="auto" w:fill="auto"/>
            <w:vAlign w:val="center"/>
          </w:tcPr>
          <w:p w14:paraId="0036D5D9" w14:textId="77777777" w:rsidR="00230F55" w:rsidRPr="00AB3F5C" w:rsidRDefault="00230F55"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52B68F6B" w14:textId="77777777" w:rsidR="00230F55" w:rsidRPr="00AB3F5C" w:rsidRDefault="00230F55" w:rsidP="00C95FAF">
            <w:pPr>
              <w:spacing w:before="60" w:after="60" w:line="360" w:lineRule="auto"/>
              <w:rPr>
                <w:rFonts w:ascii="Arial Narrow" w:eastAsia="Calibri" w:hAnsi="Arial Narrow" w:cs="Arial"/>
                <w:lang w:eastAsia="pl-PL"/>
              </w:rPr>
            </w:pPr>
          </w:p>
        </w:tc>
      </w:tr>
      <w:tr w:rsidR="00182341" w:rsidRPr="00AB3F5C" w14:paraId="39FBE2F1" w14:textId="77777777" w:rsidTr="00C95FAF">
        <w:tc>
          <w:tcPr>
            <w:tcW w:w="5637" w:type="dxa"/>
            <w:gridSpan w:val="5"/>
            <w:shd w:val="clear" w:color="auto" w:fill="auto"/>
            <w:vAlign w:val="center"/>
          </w:tcPr>
          <w:p w14:paraId="7E7CF39D" w14:textId="77777777" w:rsidR="00182341" w:rsidRPr="00AB3F5C"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Wartość netto (należy dodać do siebie poszczególne pozycje z kolumny 6)</w:t>
            </w:r>
          </w:p>
        </w:tc>
        <w:tc>
          <w:tcPr>
            <w:tcW w:w="992" w:type="dxa"/>
            <w:shd w:val="clear" w:color="auto" w:fill="auto"/>
            <w:vAlign w:val="center"/>
          </w:tcPr>
          <w:p w14:paraId="1A9ACB3E" w14:textId="77777777" w:rsidR="00182341" w:rsidRPr="00AB3F5C" w:rsidRDefault="00182341" w:rsidP="00C95FAF">
            <w:pPr>
              <w:spacing w:before="60" w:after="60" w:line="360" w:lineRule="auto"/>
              <w:rPr>
                <w:rFonts w:ascii="Arial Narrow" w:eastAsia="Calibri" w:hAnsi="Arial Narrow" w:cs="Arial"/>
                <w:lang w:eastAsia="pl-PL"/>
              </w:rPr>
            </w:pPr>
          </w:p>
        </w:tc>
        <w:tc>
          <w:tcPr>
            <w:tcW w:w="850" w:type="dxa"/>
            <w:shd w:val="clear" w:color="auto" w:fill="auto"/>
            <w:vAlign w:val="center"/>
          </w:tcPr>
          <w:p w14:paraId="3F73D115"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x</w:t>
            </w:r>
          </w:p>
        </w:tc>
        <w:tc>
          <w:tcPr>
            <w:tcW w:w="851" w:type="dxa"/>
            <w:shd w:val="clear" w:color="auto" w:fill="auto"/>
            <w:vAlign w:val="center"/>
          </w:tcPr>
          <w:p w14:paraId="5928D803"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x</w:t>
            </w:r>
          </w:p>
        </w:tc>
        <w:tc>
          <w:tcPr>
            <w:tcW w:w="1098" w:type="dxa"/>
            <w:shd w:val="clear" w:color="auto" w:fill="auto"/>
            <w:vAlign w:val="center"/>
          </w:tcPr>
          <w:p w14:paraId="0EF3CC93"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x</w:t>
            </w:r>
          </w:p>
        </w:tc>
      </w:tr>
      <w:tr w:rsidR="00182341" w:rsidRPr="00AB3F5C" w14:paraId="5A2AB5CC" w14:textId="77777777" w:rsidTr="00C95FAF">
        <w:tc>
          <w:tcPr>
            <w:tcW w:w="7479" w:type="dxa"/>
            <w:gridSpan w:val="7"/>
            <w:shd w:val="clear" w:color="auto" w:fill="auto"/>
            <w:vAlign w:val="center"/>
          </w:tcPr>
          <w:p w14:paraId="0F3E1298" w14:textId="77777777" w:rsidR="00182341" w:rsidRPr="00AB3F5C"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Razem kwota VAT (należy dodać do siebie poszczególne pozycje z kolumny 8)</w:t>
            </w:r>
          </w:p>
        </w:tc>
        <w:tc>
          <w:tcPr>
            <w:tcW w:w="851" w:type="dxa"/>
            <w:shd w:val="clear" w:color="auto" w:fill="auto"/>
            <w:vAlign w:val="center"/>
          </w:tcPr>
          <w:p w14:paraId="5B5BF8EE" w14:textId="77777777" w:rsidR="00182341" w:rsidRPr="00AB3F5C" w:rsidRDefault="00182341" w:rsidP="00C95FAF">
            <w:pPr>
              <w:spacing w:before="60" w:after="60" w:line="360" w:lineRule="auto"/>
              <w:rPr>
                <w:rFonts w:ascii="Arial Narrow" w:eastAsia="Calibri" w:hAnsi="Arial Narrow" w:cs="Arial"/>
                <w:lang w:eastAsia="pl-PL"/>
              </w:rPr>
            </w:pPr>
          </w:p>
        </w:tc>
        <w:tc>
          <w:tcPr>
            <w:tcW w:w="1098" w:type="dxa"/>
            <w:shd w:val="clear" w:color="auto" w:fill="auto"/>
            <w:vAlign w:val="center"/>
          </w:tcPr>
          <w:p w14:paraId="7269A6A3" w14:textId="77777777" w:rsidR="00182341" w:rsidRPr="00AB3F5C" w:rsidRDefault="00182341" w:rsidP="00C95FAF">
            <w:pPr>
              <w:spacing w:before="60" w:after="60" w:line="360" w:lineRule="auto"/>
              <w:jc w:val="center"/>
              <w:rPr>
                <w:rFonts w:ascii="Arial Narrow" w:eastAsia="Calibri" w:hAnsi="Arial Narrow" w:cs="Arial"/>
                <w:lang w:eastAsia="pl-PL"/>
              </w:rPr>
            </w:pPr>
            <w:r w:rsidRPr="00AB3F5C">
              <w:rPr>
                <w:rFonts w:ascii="Arial Narrow" w:eastAsia="Calibri" w:hAnsi="Arial Narrow" w:cs="Arial"/>
                <w:lang w:eastAsia="pl-PL"/>
              </w:rPr>
              <w:t>x</w:t>
            </w:r>
          </w:p>
        </w:tc>
      </w:tr>
      <w:tr w:rsidR="00182341" w:rsidRPr="00AB3F5C" w14:paraId="0143FD7D" w14:textId="77777777" w:rsidTr="00C95FAF">
        <w:tc>
          <w:tcPr>
            <w:tcW w:w="8330" w:type="dxa"/>
            <w:gridSpan w:val="8"/>
            <w:shd w:val="clear" w:color="auto" w:fill="auto"/>
            <w:vAlign w:val="center"/>
          </w:tcPr>
          <w:p w14:paraId="338D333E" w14:textId="77777777" w:rsidR="00182341" w:rsidRPr="00AB3F5C" w:rsidRDefault="00182341" w:rsidP="00C95FAF">
            <w:pPr>
              <w:spacing w:before="60" w:after="60" w:line="360" w:lineRule="auto"/>
              <w:rPr>
                <w:rFonts w:ascii="Arial Narrow" w:eastAsia="Calibri" w:hAnsi="Arial Narrow" w:cs="Arial"/>
                <w:lang w:eastAsia="pl-PL"/>
              </w:rPr>
            </w:pPr>
            <w:r w:rsidRPr="00AB3F5C">
              <w:rPr>
                <w:rFonts w:ascii="Arial Narrow" w:eastAsia="Calibri" w:hAnsi="Arial Narrow" w:cs="Arial"/>
                <w:lang w:eastAsia="pl-PL"/>
              </w:rPr>
              <w:t>Cena (należy dodać do siebie poszczególne pozycje z kolumny 9)</w:t>
            </w:r>
          </w:p>
        </w:tc>
        <w:tc>
          <w:tcPr>
            <w:tcW w:w="1098" w:type="dxa"/>
            <w:shd w:val="clear" w:color="auto" w:fill="auto"/>
            <w:vAlign w:val="center"/>
          </w:tcPr>
          <w:p w14:paraId="4AF3AD16" w14:textId="77777777" w:rsidR="00182341" w:rsidRPr="00AB3F5C" w:rsidRDefault="00182341" w:rsidP="00C95FAF">
            <w:pPr>
              <w:spacing w:before="60" w:after="60" w:line="360" w:lineRule="auto"/>
              <w:rPr>
                <w:rFonts w:ascii="Arial Narrow" w:eastAsia="Calibri" w:hAnsi="Arial Narrow" w:cs="Arial"/>
                <w:lang w:eastAsia="pl-PL"/>
              </w:rPr>
            </w:pPr>
          </w:p>
        </w:tc>
      </w:tr>
    </w:tbl>
    <w:p w14:paraId="440604A2" w14:textId="77777777" w:rsidR="009557D8" w:rsidRDefault="009557D8" w:rsidP="00182341">
      <w:pPr>
        <w:spacing w:after="0" w:line="360" w:lineRule="auto"/>
        <w:rPr>
          <w:rFonts w:ascii="Arial Narrow" w:eastAsia="Calibri" w:hAnsi="Arial Narrow" w:cs="Arial"/>
          <w:i/>
          <w:iCs/>
          <w:sz w:val="20"/>
          <w:szCs w:val="20"/>
          <w:lang w:eastAsia="ar-SA"/>
        </w:rPr>
      </w:pPr>
    </w:p>
    <w:p w14:paraId="10527116" w14:textId="77777777" w:rsidR="00182341" w:rsidRPr="00AB3F5C" w:rsidRDefault="00182341" w:rsidP="00182341">
      <w:pPr>
        <w:spacing w:after="0" w:line="360" w:lineRule="auto"/>
        <w:rPr>
          <w:rFonts w:ascii="Arial Narrow" w:eastAsia="Calibri" w:hAnsi="Arial Narrow" w:cs="Arial"/>
          <w:lang w:eastAsia="ar-SA"/>
        </w:rPr>
      </w:pPr>
      <w:r w:rsidRPr="00AB3F5C">
        <w:rPr>
          <w:rFonts w:ascii="Arial Narrow" w:eastAsia="Calibri" w:hAnsi="Arial Narrow" w:cs="Arial"/>
          <w:lang w:eastAsia="ar-SA"/>
        </w:rPr>
        <w:t>Razem wartość oferty netto (słownie): ……………………………………………………………………………</w:t>
      </w:r>
    </w:p>
    <w:p w14:paraId="45C9059D" w14:textId="77777777" w:rsidR="00182341" w:rsidRPr="00AB3F5C" w:rsidRDefault="00182341" w:rsidP="00182341">
      <w:pPr>
        <w:spacing w:before="120" w:after="0" w:line="360" w:lineRule="auto"/>
        <w:rPr>
          <w:rFonts w:ascii="Arial Narrow" w:eastAsia="Calibri" w:hAnsi="Arial Narrow" w:cs="Arial"/>
          <w:lang w:eastAsia="ar-SA"/>
        </w:rPr>
      </w:pPr>
      <w:r w:rsidRPr="00AB3F5C">
        <w:rPr>
          <w:rFonts w:ascii="Arial Narrow" w:eastAsia="Calibri" w:hAnsi="Arial Narrow" w:cs="Arial"/>
          <w:lang w:eastAsia="ar-SA"/>
        </w:rPr>
        <w:t>Razem wartość brutto tj. cena (słownie): ………………………………………………………………………</w:t>
      </w:r>
    </w:p>
    <w:p w14:paraId="4BE92519" w14:textId="77777777" w:rsidR="00182341" w:rsidRPr="00AB3F5C" w:rsidRDefault="00182341" w:rsidP="00182341">
      <w:pPr>
        <w:spacing w:line="360" w:lineRule="auto"/>
        <w:contextualSpacing/>
        <w:rPr>
          <w:rFonts w:ascii="Arial Narrow" w:hAnsi="Arial Narrow" w:cs="Arial"/>
          <w:color w:val="FF0000"/>
        </w:rPr>
      </w:pPr>
      <w:r w:rsidRPr="00AB3F5C">
        <w:rPr>
          <w:rFonts w:ascii="Arial Narrow" w:eastAsia="Calibri" w:hAnsi="Arial Narrow" w:cs="Arial"/>
          <w:color w:val="000000"/>
        </w:rPr>
        <w:t>Wyżej podana cena jest ceną łączną i zawiera wszelkie koszty, jakie ponosimy w celu należytego spełnienia wszystkich obowiązków wynikających z realizacji zamówienia.</w:t>
      </w:r>
    </w:p>
    <w:p w14:paraId="4A411622" w14:textId="77777777" w:rsidR="00182341" w:rsidRPr="00AB3F5C" w:rsidRDefault="00182341" w:rsidP="00182341">
      <w:pPr>
        <w:widowControl w:val="0"/>
        <w:autoSpaceDE w:val="0"/>
        <w:autoSpaceDN w:val="0"/>
        <w:adjustRightInd w:val="0"/>
        <w:spacing w:after="0"/>
        <w:jc w:val="both"/>
        <w:rPr>
          <w:rFonts w:ascii="Arial Narrow" w:eastAsia="Times New Roman" w:hAnsi="Arial Narrow" w:cs="Arial"/>
          <w:highlight w:val="yellow"/>
          <w:lang w:eastAsia="pl-PL"/>
        </w:rPr>
      </w:pPr>
    </w:p>
    <w:p w14:paraId="3DFAFF54" w14:textId="77777777" w:rsidR="00182341" w:rsidRPr="00230F55" w:rsidRDefault="00182341" w:rsidP="003F3B6C">
      <w:pPr>
        <w:pStyle w:val="Tekstpodstawowy2"/>
        <w:tabs>
          <w:tab w:val="left" w:pos="643"/>
        </w:tabs>
        <w:spacing w:after="0" w:line="276" w:lineRule="auto"/>
        <w:rPr>
          <w:rFonts w:ascii="Arial Narrow" w:eastAsia="Times New Roman" w:hAnsi="Arial Narrow" w:cs="Arial"/>
          <w:bCs/>
          <w:lang w:val="x-none" w:eastAsia="pl-PL"/>
        </w:rPr>
      </w:pPr>
      <w:r w:rsidRPr="00230F55">
        <w:rPr>
          <w:rFonts w:ascii="Arial Narrow" w:eastAsia="Times New Roman" w:hAnsi="Arial Narrow" w:cs="Arial"/>
          <w:bCs/>
          <w:lang w:val="x-none" w:eastAsia="pl-PL"/>
        </w:rPr>
        <w:t xml:space="preserve">Jeżeli zostanie złożona oferta, której wybór prowadziłby do powstania u Zamawiającego obowiązku podatkowego zgodnie z </w:t>
      </w:r>
      <w:hyperlink r:id="rId26" w:anchor="/document/17086198?cm=DOCUMENT" w:history="1">
        <w:r w:rsidRPr="00230F55">
          <w:rPr>
            <w:rFonts w:ascii="Arial Narrow" w:eastAsia="Times New Roman" w:hAnsi="Arial Narrow" w:cs="Arial"/>
            <w:bCs/>
            <w:lang w:val="x-none" w:eastAsia="pl-PL"/>
          </w:rPr>
          <w:t>ustawą</w:t>
        </w:r>
      </w:hyperlink>
      <w:r w:rsidRPr="00230F55">
        <w:rPr>
          <w:rFonts w:ascii="Arial Narrow" w:eastAsia="Times New Roman" w:hAnsi="Arial Narrow" w:cs="Arial"/>
          <w:bCs/>
          <w:lang w:val="x-none" w:eastAsia="pl-PL"/>
        </w:rPr>
        <w:t xml:space="preserve"> z dnia 11 marca 2004 r. o podatku od towarów i usług, dla celów zastosowania kryterium ceny lub kosztu Zamawiający doliczy do przedstawionej w tej ofercie ceny kwotę podatku od towarów i usług, którą miałby obowiązek rozliczyć.</w:t>
      </w:r>
      <w:r w:rsidRPr="00230F55">
        <w:rPr>
          <w:rFonts w:ascii="Arial Narrow" w:eastAsia="Times New Roman" w:hAnsi="Arial Narrow" w:cs="Arial"/>
          <w:bCs/>
          <w:lang w:eastAsia="pl-PL"/>
        </w:rPr>
        <w:t xml:space="preserve"> </w:t>
      </w:r>
      <w:r w:rsidRPr="00230F55">
        <w:rPr>
          <w:rFonts w:ascii="Arial Narrow" w:hAnsi="Arial Narrow" w:cs="Arial"/>
        </w:rPr>
        <w:t>W przypadku wskazanym powyżej, Wykonawca ma obowiązek:</w:t>
      </w:r>
    </w:p>
    <w:p w14:paraId="6121FF59"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704DDE42"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76547D83"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22600E64"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5A14D949"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6CE09FE1"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00627D31" w14:textId="77777777" w:rsidR="00182341" w:rsidRPr="00230F55" w:rsidRDefault="00182341" w:rsidP="0000265F">
      <w:pPr>
        <w:pStyle w:val="Akapitzlist"/>
        <w:numPr>
          <w:ilvl w:val="0"/>
          <w:numId w:val="19"/>
        </w:numPr>
        <w:shd w:val="clear" w:color="auto" w:fill="FFFFFF"/>
        <w:tabs>
          <w:tab w:val="left" w:pos="643"/>
        </w:tabs>
        <w:spacing w:before="72" w:after="160" w:line="259" w:lineRule="auto"/>
        <w:rPr>
          <w:rFonts w:ascii="Arial Narrow" w:hAnsi="Arial Narrow" w:cs="Arial"/>
          <w:vanish/>
        </w:rPr>
      </w:pPr>
    </w:p>
    <w:p w14:paraId="5D697D6B" w14:textId="033FC076" w:rsidR="00182341" w:rsidRPr="003F3B6C" w:rsidRDefault="00182341" w:rsidP="003F3B6C">
      <w:pPr>
        <w:pStyle w:val="Akapitzlist"/>
        <w:numPr>
          <w:ilvl w:val="0"/>
          <w:numId w:val="81"/>
        </w:numPr>
        <w:shd w:val="clear" w:color="auto" w:fill="FFFFFF"/>
        <w:tabs>
          <w:tab w:val="left" w:pos="643"/>
        </w:tabs>
        <w:spacing w:before="72"/>
        <w:rPr>
          <w:rFonts w:ascii="Arial Narrow" w:hAnsi="Arial Narrow" w:cs="Arial"/>
        </w:rPr>
      </w:pPr>
      <w:r w:rsidRPr="003F3B6C">
        <w:rPr>
          <w:rFonts w:ascii="Arial Narrow" w:hAnsi="Arial Narrow" w:cs="Arial"/>
        </w:rPr>
        <w:t>poinformowania Zamawiającego, że wybór jego oferty będzie prowadził do powstania u Zamawiającego obowiązku podatkowego;</w:t>
      </w:r>
    </w:p>
    <w:p w14:paraId="32FD49B1" w14:textId="53893225" w:rsidR="00182341" w:rsidRPr="003F3B6C" w:rsidRDefault="00182341" w:rsidP="003F3B6C">
      <w:pPr>
        <w:pStyle w:val="Akapitzlist"/>
        <w:numPr>
          <w:ilvl w:val="0"/>
          <w:numId w:val="81"/>
        </w:numPr>
        <w:shd w:val="clear" w:color="auto" w:fill="FFFFFF"/>
        <w:tabs>
          <w:tab w:val="left" w:pos="643"/>
        </w:tabs>
        <w:spacing w:before="72"/>
        <w:rPr>
          <w:rFonts w:ascii="Arial Narrow" w:hAnsi="Arial Narrow" w:cs="Arial"/>
        </w:rPr>
      </w:pPr>
      <w:r w:rsidRPr="003F3B6C">
        <w:rPr>
          <w:rFonts w:ascii="Arial Narrow" w:hAnsi="Arial Narrow" w:cs="Arial"/>
        </w:rPr>
        <w:t>wskazania nazwy (rodzaju) towaru lub usługi, których dostawa lub świadczenie będą  prowadziły do powstania obowiązku podatkowego;</w:t>
      </w:r>
    </w:p>
    <w:p w14:paraId="3A00C8AB" w14:textId="5C019C55" w:rsidR="00182341" w:rsidRPr="003F3B6C" w:rsidRDefault="00182341" w:rsidP="003F3B6C">
      <w:pPr>
        <w:pStyle w:val="Akapitzlist"/>
        <w:numPr>
          <w:ilvl w:val="0"/>
          <w:numId w:val="81"/>
        </w:numPr>
        <w:shd w:val="clear" w:color="auto" w:fill="FFFFFF"/>
        <w:tabs>
          <w:tab w:val="left" w:pos="643"/>
        </w:tabs>
        <w:spacing w:before="72"/>
        <w:rPr>
          <w:rFonts w:ascii="Arial Narrow" w:hAnsi="Arial Narrow" w:cs="Arial"/>
        </w:rPr>
      </w:pPr>
      <w:r w:rsidRPr="003F3B6C">
        <w:rPr>
          <w:rFonts w:ascii="Arial Narrow" w:hAnsi="Arial Narrow" w:cs="Arial"/>
        </w:rPr>
        <w:t>wskazania wartości towaru lub usługi objętego obowiązkiem podatkowym Zamawiającego,  bez kwoty podatku;</w:t>
      </w:r>
    </w:p>
    <w:p w14:paraId="529AC840" w14:textId="2A5CFBC8" w:rsidR="00182341" w:rsidRPr="003F3B6C" w:rsidRDefault="00182341" w:rsidP="003F3B6C">
      <w:pPr>
        <w:pStyle w:val="Akapitzlist"/>
        <w:numPr>
          <w:ilvl w:val="0"/>
          <w:numId w:val="81"/>
        </w:numPr>
        <w:tabs>
          <w:tab w:val="left" w:pos="643"/>
        </w:tabs>
        <w:spacing w:after="0"/>
        <w:rPr>
          <w:rFonts w:ascii="Arial Narrow" w:hAnsi="Arial Narrow" w:cs="Arial"/>
        </w:rPr>
      </w:pPr>
      <w:r w:rsidRPr="003F3B6C">
        <w:rPr>
          <w:rFonts w:ascii="Arial Narrow" w:hAnsi="Arial Narrow" w:cs="Arial"/>
        </w:rPr>
        <w:t>wskazania stawki podatku od towarów i usług, która zgodnie z wiedzą Wykonawcy, będzie  miała zastosowanie.</w:t>
      </w:r>
    </w:p>
    <w:p w14:paraId="7C7BEF38" w14:textId="58E4CDDD" w:rsidR="003F3B6C" w:rsidRPr="003F3B6C" w:rsidRDefault="00182341" w:rsidP="003F3B6C">
      <w:pPr>
        <w:numPr>
          <w:ilvl w:val="0"/>
          <w:numId w:val="15"/>
        </w:numPr>
        <w:spacing w:after="0" w:line="360" w:lineRule="auto"/>
        <w:contextualSpacing/>
        <w:rPr>
          <w:rFonts w:ascii="Arial Narrow" w:hAnsi="Arial Narrow" w:cs="Arial"/>
        </w:rPr>
      </w:pPr>
      <w:r w:rsidRPr="00230F55">
        <w:rPr>
          <w:rFonts w:ascii="Arial Narrow" w:hAnsi="Arial Narrow" w:cs="Arial"/>
        </w:rPr>
        <w:t>Oświadczamy, że zapoznaliśmy się ze Specyfikacją Warunków Zamówienia i nie wnosimy do niej zastrzeżeń.</w:t>
      </w:r>
    </w:p>
    <w:p w14:paraId="399524BD" w14:textId="77777777" w:rsidR="003F3B6C" w:rsidRPr="0037541C" w:rsidRDefault="003F3B6C" w:rsidP="003F3B6C">
      <w:pPr>
        <w:numPr>
          <w:ilvl w:val="0"/>
          <w:numId w:val="15"/>
        </w:numPr>
        <w:spacing w:after="0" w:line="360" w:lineRule="auto"/>
        <w:contextualSpacing/>
        <w:rPr>
          <w:rFonts w:ascii="Arial Narrow" w:hAnsi="Arial Narrow" w:cs="Arial"/>
          <w:b/>
        </w:rPr>
      </w:pPr>
      <w:r w:rsidRPr="0037541C">
        <w:rPr>
          <w:rFonts w:ascii="Arial Narrow" w:hAnsi="Arial Narrow" w:cs="Arial"/>
          <w:b/>
        </w:rPr>
        <w:t>W kryterium  oceny ofert  oferujemy:</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7172"/>
        <w:gridCol w:w="1960"/>
      </w:tblGrid>
      <w:tr w:rsidR="003F3B6C" w:rsidRPr="0037541C" w14:paraId="6BCFE3E5" w14:textId="77777777" w:rsidTr="009557D8">
        <w:tc>
          <w:tcPr>
            <w:tcW w:w="508" w:type="dxa"/>
            <w:vAlign w:val="center"/>
          </w:tcPr>
          <w:p w14:paraId="29AF47FE" w14:textId="77777777" w:rsidR="003F3B6C" w:rsidRPr="0037541C" w:rsidRDefault="003F3B6C" w:rsidP="003F3B6C">
            <w:pPr>
              <w:suppressAutoHyphens/>
              <w:spacing w:before="60" w:after="60" w:line="240" w:lineRule="auto"/>
              <w:rPr>
                <w:rFonts w:ascii="Arial Narrow" w:eastAsia="Calibri" w:hAnsi="Arial Narrow" w:cs="Times New Roman"/>
                <w:sz w:val="20"/>
                <w:szCs w:val="20"/>
                <w:lang w:eastAsia="zh-CN"/>
              </w:rPr>
            </w:pPr>
            <w:r w:rsidRPr="0037541C">
              <w:rPr>
                <w:rFonts w:ascii="Arial Narrow" w:eastAsia="Calibri" w:hAnsi="Arial Narrow" w:cs="Times New Roman"/>
                <w:sz w:val="20"/>
                <w:szCs w:val="20"/>
                <w:lang w:eastAsia="zh-CN"/>
              </w:rPr>
              <w:t>1.</w:t>
            </w:r>
          </w:p>
        </w:tc>
        <w:tc>
          <w:tcPr>
            <w:tcW w:w="7172" w:type="dxa"/>
            <w:vAlign w:val="center"/>
          </w:tcPr>
          <w:p w14:paraId="30E23F67" w14:textId="77777777" w:rsidR="003F3B6C" w:rsidRPr="001D5234" w:rsidRDefault="003F3B6C" w:rsidP="003F3B6C">
            <w:pPr>
              <w:tabs>
                <w:tab w:val="num" w:pos="0"/>
              </w:tabs>
              <w:spacing w:after="40"/>
              <w:rPr>
                <w:rFonts w:ascii="Arial Narrow" w:eastAsia="MS Mincho" w:hAnsi="Arial Narrow" w:cs="Calibri"/>
                <w:b/>
              </w:rPr>
            </w:pPr>
          </w:p>
          <w:p w14:paraId="72A72F8D" w14:textId="77777777" w:rsidR="003F3B6C" w:rsidRPr="001D5234" w:rsidRDefault="003F3B6C" w:rsidP="003F3B6C">
            <w:pPr>
              <w:tabs>
                <w:tab w:val="num" w:pos="0"/>
              </w:tabs>
              <w:spacing w:after="40"/>
              <w:rPr>
                <w:rFonts w:ascii="Arial Narrow" w:eastAsia="MS Mincho" w:hAnsi="Arial Narrow" w:cs="Calibri"/>
                <w:b/>
              </w:rPr>
            </w:pPr>
            <w:r w:rsidRPr="001D5234">
              <w:rPr>
                <w:rFonts w:ascii="Arial Narrow" w:eastAsia="MS Mincho" w:hAnsi="Arial Narrow" w:cs="Calibri"/>
                <w:b/>
              </w:rPr>
              <w:t xml:space="preserve">24 miesięcy </w:t>
            </w:r>
            <w:r>
              <w:rPr>
                <w:rFonts w:ascii="Arial Narrow" w:eastAsia="MS Mincho" w:hAnsi="Arial Narrow" w:cs="Calibri"/>
                <w:b/>
              </w:rPr>
              <w:t>-</w:t>
            </w:r>
            <w:r w:rsidRPr="001D5234">
              <w:rPr>
                <w:rFonts w:ascii="Arial Narrow" w:eastAsia="MS Mincho" w:hAnsi="Arial Narrow" w:cs="Calibri"/>
                <w:b/>
              </w:rPr>
              <w:t xml:space="preserve"> 0 pkt.</w:t>
            </w:r>
          </w:p>
          <w:p w14:paraId="12D82BF6" w14:textId="77777777" w:rsidR="003F3B6C" w:rsidRDefault="003F3B6C" w:rsidP="003F3B6C">
            <w:pPr>
              <w:tabs>
                <w:tab w:val="num" w:pos="0"/>
              </w:tabs>
              <w:spacing w:after="40"/>
              <w:rPr>
                <w:rFonts w:ascii="Arial Narrow" w:eastAsia="MS Mincho" w:hAnsi="Arial Narrow" w:cs="Calibri"/>
                <w:b/>
              </w:rPr>
            </w:pPr>
            <w:r w:rsidRPr="001D5234">
              <w:rPr>
                <w:rFonts w:ascii="Arial Narrow" w:eastAsia="MS Mincho" w:hAnsi="Arial Narrow" w:cs="Calibri"/>
                <w:b/>
              </w:rPr>
              <w:t>36 miesięcy</w:t>
            </w:r>
            <w:r>
              <w:rPr>
                <w:rFonts w:ascii="Arial Narrow" w:eastAsia="MS Mincho" w:hAnsi="Arial Narrow" w:cs="Calibri"/>
                <w:b/>
              </w:rPr>
              <w:t xml:space="preserve"> - 10 pkt.</w:t>
            </w:r>
          </w:p>
          <w:p w14:paraId="0A1B3A09" w14:textId="02CD6B41" w:rsidR="003F3B6C" w:rsidRDefault="003F3B6C" w:rsidP="003F3B6C">
            <w:pPr>
              <w:tabs>
                <w:tab w:val="num" w:pos="0"/>
              </w:tabs>
              <w:spacing w:after="40"/>
              <w:rPr>
                <w:rFonts w:ascii="Arial Narrow" w:eastAsia="MS Mincho" w:hAnsi="Arial Narrow" w:cs="Calibri"/>
                <w:b/>
              </w:rPr>
            </w:pPr>
            <w:r>
              <w:rPr>
                <w:rFonts w:ascii="Arial Narrow" w:eastAsia="MS Mincho" w:hAnsi="Arial Narrow" w:cs="Calibri"/>
                <w:b/>
              </w:rPr>
              <w:t>48 miesięcy</w:t>
            </w:r>
            <w:r w:rsidRPr="001D5234">
              <w:rPr>
                <w:rFonts w:ascii="Arial Narrow" w:eastAsia="MS Mincho" w:hAnsi="Arial Narrow" w:cs="Calibri"/>
                <w:b/>
              </w:rPr>
              <w:t xml:space="preserve"> i więcej </w:t>
            </w:r>
            <w:r>
              <w:rPr>
                <w:rFonts w:ascii="Arial Narrow" w:eastAsia="MS Mincho" w:hAnsi="Arial Narrow" w:cs="Calibri"/>
                <w:b/>
              </w:rPr>
              <w:t>-</w:t>
            </w:r>
            <w:r w:rsidRPr="001D5234">
              <w:rPr>
                <w:rFonts w:ascii="Arial Narrow" w:eastAsia="MS Mincho" w:hAnsi="Arial Narrow" w:cs="Calibri"/>
                <w:b/>
              </w:rPr>
              <w:t xml:space="preserve"> 20 pkt.</w:t>
            </w:r>
            <w:r>
              <w:rPr>
                <w:rFonts w:ascii="Arial Narrow" w:eastAsia="MS Mincho" w:hAnsi="Arial Narrow" w:cs="Calibri"/>
                <w:b/>
              </w:rPr>
              <w:t xml:space="preserve"> </w:t>
            </w:r>
          </w:p>
          <w:p w14:paraId="1D98497F" w14:textId="5137805A" w:rsidR="003F3B6C" w:rsidRPr="001D5234" w:rsidRDefault="003F3B6C" w:rsidP="003F3B6C">
            <w:pPr>
              <w:tabs>
                <w:tab w:val="num" w:pos="0"/>
              </w:tabs>
              <w:spacing w:after="40"/>
              <w:rPr>
                <w:rFonts w:ascii="Arial Narrow" w:eastAsia="MS Mincho" w:hAnsi="Arial Narrow" w:cs="Calibri"/>
                <w:b/>
              </w:rPr>
            </w:pPr>
            <w:r>
              <w:rPr>
                <w:rFonts w:ascii="Arial Narrow" w:eastAsia="MS Mincho" w:hAnsi="Arial Narrow" w:cs="Calibri"/>
                <w:b/>
              </w:rPr>
              <w:lastRenderedPageBreak/>
              <w:t>od dnia podpisania umowy</w:t>
            </w:r>
          </w:p>
          <w:p w14:paraId="38F36431" w14:textId="77777777" w:rsidR="003F3B6C" w:rsidRPr="0037541C" w:rsidRDefault="003F3B6C" w:rsidP="003F3B6C">
            <w:pPr>
              <w:suppressAutoHyphens/>
              <w:spacing w:after="0" w:line="240" w:lineRule="auto"/>
              <w:rPr>
                <w:rFonts w:ascii="Arial Narrow" w:eastAsia="Calibri" w:hAnsi="Arial Narrow" w:cs="Times New Roman"/>
                <w:b/>
                <w:lang w:eastAsia="zh-CN"/>
              </w:rPr>
            </w:pPr>
          </w:p>
        </w:tc>
        <w:tc>
          <w:tcPr>
            <w:tcW w:w="1960" w:type="dxa"/>
            <w:vAlign w:val="center"/>
          </w:tcPr>
          <w:p w14:paraId="6C578437" w14:textId="6E3D8318" w:rsidR="003F3B6C" w:rsidRPr="0037541C" w:rsidRDefault="003F3B6C" w:rsidP="003F3B6C">
            <w:pPr>
              <w:suppressAutoHyphens/>
              <w:spacing w:after="0" w:line="240" w:lineRule="auto"/>
              <w:jc w:val="center"/>
              <w:rPr>
                <w:rFonts w:ascii="Arial Narrow" w:eastAsia="Calibri" w:hAnsi="Arial Narrow" w:cs="Times New Roman"/>
                <w:b/>
                <w:lang w:eastAsia="zh-CN"/>
              </w:rPr>
            </w:pPr>
            <w:r w:rsidRPr="0037541C">
              <w:rPr>
                <w:rFonts w:ascii="Arial Narrow" w:eastAsia="Calibri" w:hAnsi="Arial Narrow" w:cs="Times New Roman"/>
                <w:b/>
                <w:lang w:eastAsia="zh-CN"/>
              </w:rPr>
              <w:lastRenderedPageBreak/>
              <w:t>(podać oferowany okres gwarancji)*</w:t>
            </w:r>
          </w:p>
          <w:p w14:paraId="747818B4" w14:textId="48DB1C84" w:rsidR="003F3B6C" w:rsidRDefault="003F3B6C" w:rsidP="003F3B6C">
            <w:pPr>
              <w:suppressAutoHyphens/>
              <w:spacing w:after="0" w:line="240" w:lineRule="auto"/>
              <w:jc w:val="center"/>
              <w:rPr>
                <w:rFonts w:ascii="Arial Narrow" w:eastAsia="Calibri" w:hAnsi="Arial Narrow" w:cs="Times New Roman"/>
                <w:b/>
                <w:lang w:eastAsia="zh-CN"/>
              </w:rPr>
            </w:pPr>
          </w:p>
          <w:p w14:paraId="18E1C3E8" w14:textId="77777777" w:rsidR="003F3B6C" w:rsidRPr="0037541C" w:rsidRDefault="003F3B6C" w:rsidP="003F3B6C">
            <w:pPr>
              <w:suppressAutoHyphens/>
              <w:spacing w:after="0" w:line="240" w:lineRule="auto"/>
              <w:jc w:val="center"/>
              <w:rPr>
                <w:rFonts w:ascii="Arial Narrow" w:eastAsia="Calibri" w:hAnsi="Arial Narrow" w:cs="Times New Roman"/>
                <w:b/>
                <w:lang w:eastAsia="zh-CN"/>
              </w:rPr>
            </w:pPr>
          </w:p>
          <w:p w14:paraId="3E58B2CB" w14:textId="77777777" w:rsidR="003F3B6C" w:rsidRPr="0037541C" w:rsidRDefault="003F3B6C" w:rsidP="003F3B6C">
            <w:pPr>
              <w:suppressAutoHyphens/>
              <w:spacing w:after="0" w:line="240" w:lineRule="auto"/>
              <w:jc w:val="center"/>
              <w:rPr>
                <w:rFonts w:ascii="Arial Narrow" w:eastAsia="Calibri" w:hAnsi="Arial Narrow" w:cs="Times New Roman"/>
                <w:b/>
                <w:lang w:eastAsia="zh-CN"/>
              </w:rPr>
            </w:pPr>
            <w:r w:rsidRPr="0037541C">
              <w:rPr>
                <w:rFonts w:ascii="Arial Narrow" w:eastAsia="Calibri" w:hAnsi="Arial Narrow" w:cs="Times New Roman"/>
                <w:b/>
                <w:lang w:eastAsia="zh-CN"/>
              </w:rPr>
              <w:t>…………….</w:t>
            </w:r>
          </w:p>
        </w:tc>
      </w:tr>
      <w:tr w:rsidR="003F3B6C" w:rsidRPr="0037541C" w14:paraId="36422139" w14:textId="77777777" w:rsidTr="009557D8">
        <w:tc>
          <w:tcPr>
            <w:tcW w:w="508" w:type="dxa"/>
            <w:vAlign w:val="center"/>
          </w:tcPr>
          <w:p w14:paraId="2166B357" w14:textId="77777777" w:rsidR="003F3B6C" w:rsidRPr="0037541C" w:rsidRDefault="003F3B6C" w:rsidP="003F3B6C">
            <w:pPr>
              <w:suppressAutoHyphens/>
              <w:spacing w:before="60" w:after="60" w:line="240" w:lineRule="auto"/>
              <w:rPr>
                <w:rFonts w:ascii="Arial Narrow" w:eastAsia="Calibri" w:hAnsi="Arial Narrow" w:cs="Times New Roman"/>
                <w:sz w:val="20"/>
                <w:szCs w:val="20"/>
                <w:lang w:eastAsia="zh-CN"/>
              </w:rPr>
            </w:pPr>
            <w:r w:rsidRPr="0037541C">
              <w:rPr>
                <w:rFonts w:ascii="Arial Narrow" w:eastAsia="Calibri" w:hAnsi="Arial Narrow" w:cs="Times New Roman"/>
                <w:sz w:val="20"/>
                <w:szCs w:val="20"/>
                <w:lang w:eastAsia="zh-CN"/>
              </w:rPr>
              <w:lastRenderedPageBreak/>
              <w:t>2.</w:t>
            </w:r>
          </w:p>
        </w:tc>
        <w:tc>
          <w:tcPr>
            <w:tcW w:w="7172" w:type="dxa"/>
            <w:vAlign w:val="center"/>
          </w:tcPr>
          <w:p w14:paraId="518E318D" w14:textId="77777777" w:rsidR="003F3B6C" w:rsidRPr="001D5234" w:rsidRDefault="003F3B6C" w:rsidP="003F3B6C">
            <w:pPr>
              <w:tabs>
                <w:tab w:val="num" w:pos="0"/>
              </w:tabs>
              <w:spacing w:after="40"/>
              <w:rPr>
                <w:rFonts w:ascii="Arial Narrow" w:hAnsi="Arial Narrow" w:cs="Calibri"/>
                <w:b/>
              </w:rPr>
            </w:pPr>
            <w:r>
              <w:rPr>
                <w:rFonts w:ascii="Arial Narrow" w:hAnsi="Arial Narrow" w:cs="Calibri"/>
                <w:b/>
              </w:rPr>
              <w:t>50 dni</w:t>
            </w:r>
            <w:r w:rsidRPr="001D5234">
              <w:rPr>
                <w:rFonts w:ascii="Arial Narrow" w:hAnsi="Arial Narrow" w:cs="Calibri"/>
                <w:b/>
              </w:rPr>
              <w:t xml:space="preserve"> </w:t>
            </w:r>
            <w:r>
              <w:rPr>
                <w:rFonts w:ascii="Arial Narrow" w:hAnsi="Arial Narrow" w:cs="Calibri"/>
                <w:b/>
              </w:rPr>
              <w:t>-</w:t>
            </w:r>
            <w:r w:rsidRPr="001D5234">
              <w:rPr>
                <w:rFonts w:ascii="Arial Narrow" w:hAnsi="Arial Narrow" w:cs="Calibri"/>
                <w:b/>
              </w:rPr>
              <w:t xml:space="preserve"> 0 pkt.</w:t>
            </w:r>
          </w:p>
          <w:p w14:paraId="570FD699" w14:textId="77777777" w:rsidR="003F3B6C" w:rsidRPr="001D5234" w:rsidRDefault="003F3B6C" w:rsidP="003F3B6C">
            <w:pPr>
              <w:tabs>
                <w:tab w:val="num" w:pos="0"/>
              </w:tabs>
              <w:spacing w:after="40"/>
              <w:rPr>
                <w:rFonts w:ascii="Arial Narrow" w:hAnsi="Arial Narrow" w:cs="Calibri"/>
                <w:b/>
              </w:rPr>
            </w:pPr>
            <w:r>
              <w:rPr>
                <w:rFonts w:ascii="Arial Narrow" w:hAnsi="Arial Narrow" w:cs="Calibri"/>
                <w:b/>
              </w:rPr>
              <w:t>40 dni -</w:t>
            </w:r>
            <w:r w:rsidRPr="001D5234">
              <w:rPr>
                <w:rFonts w:ascii="Arial Narrow" w:hAnsi="Arial Narrow" w:cs="Calibri"/>
                <w:b/>
              </w:rPr>
              <w:t xml:space="preserve"> 10 pkt.</w:t>
            </w:r>
          </w:p>
          <w:p w14:paraId="34F174E8" w14:textId="77777777" w:rsidR="003F3B6C" w:rsidRDefault="003F3B6C" w:rsidP="003F3B6C">
            <w:pPr>
              <w:suppressAutoHyphens/>
              <w:spacing w:after="0" w:line="240" w:lineRule="auto"/>
              <w:rPr>
                <w:rFonts w:ascii="Arial Narrow" w:hAnsi="Arial Narrow" w:cs="Calibri"/>
                <w:b/>
              </w:rPr>
            </w:pPr>
            <w:r>
              <w:rPr>
                <w:rFonts w:ascii="Arial Narrow" w:hAnsi="Arial Narrow" w:cs="Calibri"/>
                <w:b/>
              </w:rPr>
              <w:t>30 dni</w:t>
            </w:r>
            <w:r w:rsidRPr="001D5234">
              <w:rPr>
                <w:rFonts w:ascii="Arial Narrow" w:hAnsi="Arial Narrow" w:cs="Calibri"/>
                <w:b/>
              </w:rPr>
              <w:t xml:space="preserve"> </w:t>
            </w:r>
            <w:r>
              <w:rPr>
                <w:rFonts w:ascii="Arial Narrow" w:hAnsi="Arial Narrow" w:cs="Calibri"/>
                <w:b/>
              </w:rPr>
              <w:t>-</w:t>
            </w:r>
            <w:r w:rsidRPr="001D5234">
              <w:rPr>
                <w:rFonts w:ascii="Arial Narrow" w:hAnsi="Arial Narrow" w:cs="Calibri"/>
                <w:b/>
              </w:rPr>
              <w:t xml:space="preserve"> 20 pkt.</w:t>
            </w:r>
          </w:p>
          <w:p w14:paraId="2E1ECA24" w14:textId="77777777" w:rsidR="003F3B6C" w:rsidRPr="001D5234" w:rsidRDefault="003F3B6C" w:rsidP="003F3B6C">
            <w:pPr>
              <w:tabs>
                <w:tab w:val="num" w:pos="0"/>
              </w:tabs>
              <w:spacing w:after="40"/>
              <w:rPr>
                <w:rFonts w:ascii="Arial Narrow" w:eastAsia="MS Mincho" w:hAnsi="Arial Narrow" w:cs="Calibri"/>
                <w:b/>
              </w:rPr>
            </w:pPr>
            <w:r>
              <w:rPr>
                <w:rFonts w:ascii="Arial Narrow" w:eastAsia="MS Mincho" w:hAnsi="Arial Narrow" w:cs="Calibri"/>
                <w:b/>
              </w:rPr>
              <w:t>od dnia podpisania umowy</w:t>
            </w:r>
          </w:p>
          <w:p w14:paraId="07CBA4AB" w14:textId="19FA5DE9" w:rsidR="003F3B6C" w:rsidRPr="0037541C" w:rsidRDefault="003F3B6C" w:rsidP="003F3B6C">
            <w:pPr>
              <w:suppressAutoHyphens/>
              <w:spacing w:after="0" w:line="240" w:lineRule="auto"/>
              <w:rPr>
                <w:rFonts w:ascii="Arial Narrow" w:eastAsia="Calibri" w:hAnsi="Arial Narrow" w:cs="Times New Roman"/>
                <w:b/>
                <w:lang w:eastAsia="zh-CN"/>
              </w:rPr>
            </w:pPr>
          </w:p>
        </w:tc>
        <w:tc>
          <w:tcPr>
            <w:tcW w:w="1960" w:type="dxa"/>
            <w:vAlign w:val="center"/>
          </w:tcPr>
          <w:p w14:paraId="2A78FC21" w14:textId="77777777" w:rsidR="003F3B6C" w:rsidRPr="0037541C" w:rsidRDefault="003F3B6C" w:rsidP="003F3B6C">
            <w:pPr>
              <w:suppressAutoHyphens/>
              <w:spacing w:after="0" w:line="240" w:lineRule="auto"/>
              <w:jc w:val="center"/>
              <w:rPr>
                <w:rFonts w:ascii="Arial Narrow" w:eastAsia="Calibri" w:hAnsi="Arial Narrow" w:cs="Times New Roman"/>
                <w:b/>
                <w:lang w:eastAsia="zh-CN"/>
              </w:rPr>
            </w:pPr>
            <w:r w:rsidRPr="0037541C">
              <w:rPr>
                <w:rFonts w:ascii="Arial Narrow" w:eastAsia="Calibri" w:hAnsi="Arial Narrow" w:cs="Times New Roman"/>
                <w:b/>
                <w:lang w:eastAsia="zh-CN"/>
              </w:rPr>
              <w:t>(podać oferowany czas realizacji zamówienia)*</w:t>
            </w:r>
          </w:p>
          <w:p w14:paraId="7E6D46D1" w14:textId="2825477E" w:rsidR="003F3B6C" w:rsidRDefault="003F3B6C" w:rsidP="003F3B6C">
            <w:pPr>
              <w:suppressAutoHyphens/>
              <w:spacing w:after="0" w:line="240" w:lineRule="auto"/>
              <w:jc w:val="center"/>
              <w:rPr>
                <w:rFonts w:ascii="Arial Narrow" w:eastAsia="Calibri" w:hAnsi="Arial Narrow" w:cs="Times New Roman"/>
                <w:b/>
                <w:lang w:eastAsia="zh-CN"/>
              </w:rPr>
            </w:pPr>
          </w:p>
          <w:p w14:paraId="393466B2" w14:textId="77777777" w:rsidR="003F3B6C" w:rsidRPr="0037541C" w:rsidRDefault="003F3B6C" w:rsidP="003F3B6C">
            <w:pPr>
              <w:suppressAutoHyphens/>
              <w:spacing w:after="0" w:line="240" w:lineRule="auto"/>
              <w:jc w:val="center"/>
              <w:rPr>
                <w:rFonts w:ascii="Arial Narrow" w:eastAsia="Calibri" w:hAnsi="Arial Narrow" w:cs="Times New Roman"/>
                <w:b/>
                <w:lang w:eastAsia="zh-CN"/>
              </w:rPr>
            </w:pPr>
          </w:p>
          <w:p w14:paraId="4142AF0B" w14:textId="77777777" w:rsidR="003F3B6C" w:rsidRPr="0037541C" w:rsidRDefault="003F3B6C" w:rsidP="003F3B6C">
            <w:pPr>
              <w:suppressAutoHyphens/>
              <w:spacing w:after="0" w:line="240" w:lineRule="auto"/>
              <w:jc w:val="center"/>
              <w:rPr>
                <w:rFonts w:ascii="Arial Narrow" w:eastAsia="Calibri" w:hAnsi="Arial Narrow" w:cs="Times New Roman"/>
                <w:b/>
                <w:lang w:eastAsia="zh-CN"/>
              </w:rPr>
            </w:pPr>
            <w:r w:rsidRPr="0037541C">
              <w:rPr>
                <w:rFonts w:ascii="Arial Narrow" w:eastAsia="Calibri" w:hAnsi="Arial Narrow" w:cs="Times New Roman"/>
                <w:b/>
                <w:lang w:eastAsia="zh-CN"/>
              </w:rPr>
              <w:t>…………….</w:t>
            </w:r>
          </w:p>
        </w:tc>
      </w:tr>
    </w:tbl>
    <w:p w14:paraId="22015496" w14:textId="77777777" w:rsidR="003F3B6C" w:rsidRPr="00AC205E" w:rsidRDefault="003F3B6C" w:rsidP="003F3B6C">
      <w:pPr>
        <w:pStyle w:val="Akapitzlist"/>
        <w:ind w:left="0"/>
        <w:rPr>
          <w:rFonts w:ascii="Arial Narrow" w:eastAsia="Calibri" w:hAnsi="Arial Narrow" w:cs="Segoe UI"/>
          <w:i/>
          <w:iCs/>
          <w:sz w:val="20"/>
          <w:szCs w:val="20"/>
        </w:rPr>
      </w:pPr>
      <w:r w:rsidRPr="00AC205E">
        <w:rPr>
          <w:rFonts w:ascii="Arial Narrow" w:eastAsia="Calibri" w:hAnsi="Arial Narrow" w:cs="Segoe UI"/>
          <w:i/>
          <w:iCs/>
          <w:sz w:val="20"/>
          <w:szCs w:val="20"/>
        </w:rPr>
        <w:t>* brak wskazania ilości dni jest dla Zamawiającego równoznaczny z deklaracją oferowania realizacji zamówienia w terminie wymaganym podstawowo.</w:t>
      </w:r>
    </w:p>
    <w:p w14:paraId="40707AD1" w14:textId="77777777" w:rsidR="001A42B2" w:rsidRPr="00AB3F5C" w:rsidRDefault="001A42B2" w:rsidP="001A42B2">
      <w:pPr>
        <w:pStyle w:val="Akapitzlist"/>
        <w:spacing w:after="0" w:line="360" w:lineRule="auto"/>
        <w:rPr>
          <w:rFonts w:ascii="Arial Narrow" w:hAnsi="Arial Narrow" w:cs="Arial"/>
          <w:b/>
          <w:color w:val="FF0000"/>
        </w:rPr>
      </w:pPr>
    </w:p>
    <w:p w14:paraId="6C4C909E" w14:textId="77777777" w:rsidR="00182341" w:rsidRPr="001F180A" w:rsidRDefault="00182341" w:rsidP="00BF58AA">
      <w:pPr>
        <w:numPr>
          <w:ilvl w:val="0"/>
          <w:numId w:val="15"/>
        </w:numPr>
        <w:spacing w:after="0" w:line="360" w:lineRule="auto"/>
        <w:contextualSpacing/>
        <w:rPr>
          <w:rFonts w:ascii="Arial Narrow" w:hAnsi="Arial Narrow" w:cs="Arial"/>
        </w:rPr>
      </w:pPr>
      <w:r w:rsidRPr="001F180A">
        <w:rPr>
          <w:rFonts w:ascii="Arial Narrow" w:hAnsi="Arial Narrow" w:cs="Arial"/>
        </w:rPr>
        <w:t>Jesteśmy związani niniejszą ofertą przez okres wskazany w SWZ.</w:t>
      </w:r>
    </w:p>
    <w:p w14:paraId="5054F85B" w14:textId="77777777" w:rsidR="00182341" w:rsidRPr="001F180A" w:rsidRDefault="00182341" w:rsidP="00182341">
      <w:pPr>
        <w:spacing w:after="0" w:line="360" w:lineRule="auto"/>
        <w:ind w:left="360"/>
        <w:contextualSpacing/>
        <w:rPr>
          <w:rFonts w:ascii="Arial Narrow" w:hAnsi="Arial Narrow" w:cs="Arial"/>
        </w:rPr>
      </w:pPr>
    </w:p>
    <w:p w14:paraId="134CFB4F" w14:textId="3F055009" w:rsidR="00182341" w:rsidRPr="00075890" w:rsidRDefault="00182341" w:rsidP="00075890">
      <w:pPr>
        <w:numPr>
          <w:ilvl w:val="0"/>
          <w:numId w:val="15"/>
        </w:numPr>
        <w:spacing w:after="0" w:line="360" w:lineRule="auto"/>
        <w:contextualSpacing/>
        <w:rPr>
          <w:rFonts w:ascii="Arial Narrow" w:hAnsi="Arial Narrow" w:cs="Arial"/>
        </w:rPr>
      </w:pPr>
      <w:r w:rsidRPr="001F180A">
        <w:rPr>
          <w:rFonts w:ascii="Arial Narrow" w:hAnsi="Arial Narrow" w:cs="Arial"/>
        </w:rPr>
        <w:t>Akceptujemy Projektowane postanowienia umowy (stanowiące załącznik nr 4 do SWZ) i zobowiązujemy się, w przypadku wybrania naszej oferty, do zawarcia umowy o treści określonej w Projektowanych postanowieniach umowy w miejscu i terminie wyznaczonym przez Zamawiającego.</w:t>
      </w:r>
    </w:p>
    <w:p w14:paraId="0B51BBCD" w14:textId="77777777" w:rsidR="00182341" w:rsidRPr="001F180A" w:rsidRDefault="00182341" w:rsidP="00BF58AA">
      <w:pPr>
        <w:numPr>
          <w:ilvl w:val="0"/>
          <w:numId w:val="15"/>
        </w:numPr>
        <w:spacing w:after="0" w:line="360" w:lineRule="auto"/>
        <w:contextualSpacing/>
        <w:rPr>
          <w:rFonts w:ascii="Arial Narrow" w:hAnsi="Arial Narrow" w:cs="Arial"/>
        </w:rPr>
      </w:pPr>
      <w:r w:rsidRPr="001F180A">
        <w:rPr>
          <w:rFonts w:ascii="Arial Narrow" w:hAnsi="Arial Narrow" w:cs="Arial"/>
          <w:lang w:val="x-none"/>
        </w:rPr>
        <w:t>Oświadczamy, że informacje i dokumenty, zawarte w pliku</w:t>
      </w:r>
      <w:r w:rsidRPr="001F180A">
        <w:rPr>
          <w:rFonts w:ascii="Arial Narrow" w:hAnsi="Arial Narrow" w:cs="Arial"/>
        </w:rPr>
        <w:t xml:space="preserve"> </w:t>
      </w:r>
      <w:r w:rsidRPr="001F180A">
        <w:rPr>
          <w:rFonts w:ascii="Arial Narrow" w:hAnsi="Arial Narrow" w:cs="Arial"/>
          <w:i/>
        </w:rPr>
        <w:t>(wypełnić, jeśli dotyczy)</w:t>
      </w:r>
      <w:r w:rsidRPr="001F180A">
        <w:rPr>
          <w:rFonts w:ascii="Arial Narrow" w:hAnsi="Arial Narrow" w:cs="Arial"/>
        </w:rPr>
        <w:t>,</w:t>
      </w:r>
      <w:r w:rsidRPr="001F180A">
        <w:rPr>
          <w:rFonts w:ascii="Arial Narrow" w:hAnsi="Arial Narrow" w:cs="Arial"/>
          <w:lang w:val="x-none"/>
        </w:rPr>
        <w:t xml:space="preserve"> </w:t>
      </w:r>
      <w:r w:rsidRPr="001F180A">
        <w:rPr>
          <w:rFonts w:ascii="Arial Narrow" w:hAnsi="Arial Narrow" w:cs="Arial"/>
        </w:rPr>
        <w:t>tj. następujące elementy oferty: ………………………………………………….…………………………,</w:t>
      </w:r>
    </w:p>
    <w:p w14:paraId="599E607E" w14:textId="336DAC02" w:rsidR="00182341" w:rsidRPr="003F3B6C" w:rsidRDefault="00182341" w:rsidP="00182341">
      <w:pPr>
        <w:spacing w:after="0"/>
        <w:ind w:left="360" w:firstLine="60"/>
        <w:jc w:val="both"/>
        <w:rPr>
          <w:rFonts w:ascii="Arial Narrow" w:hAnsi="Arial Narrow"/>
          <w:i/>
          <w:sz w:val="20"/>
          <w:szCs w:val="20"/>
          <w:lang w:eastAsia="ar-SA"/>
        </w:rPr>
      </w:pPr>
      <w:r w:rsidRPr="001F180A">
        <w:rPr>
          <w:rFonts w:ascii="Arial Narrow" w:eastAsia="Times New Roman" w:hAnsi="Arial Narrow" w:cs="Arial"/>
          <w:lang w:eastAsia="pl-PL"/>
        </w:rPr>
        <w:t>stanowią tajemnicę przedsiębiorstwa* w rozumieniu art. 11 ustawy z dnia 16 kwietnia 1993 r. o zwalczaniu nieuczciwej konkurencji i zastrzegamy 9 w odniesieniu do każdej zastrzeżonej i</w:t>
      </w:r>
      <w:r w:rsidR="00017E62" w:rsidRPr="001F180A">
        <w:rPr>
          <w:rFonts w:ascii="Arial Narrow" w:eastAsia="Times New Roman" w:hAnsi="Arial Narrow" w:cs="Arial"/>
          <w:lang w:eastAsia="pl-PL"/>
        </w:rPr>
        <w:t>n</w:t>
      </w:r>
      <w:r w:rsidRPr="001F180A">
        <w:rPr>
          <w:rFonts w:ascii="Arial Narrow" w:eastAsia="Times New Roman" w:hAnsi="Arial Narrow" w:cs="Arial"/>
          <w:lang w:eastAsia="pl-PL"/>
        </w:rPr>
        <w:t xml:space="preserve">formacji), że nie mogą być udostępnione. </w:t>
      </w:r>
      <w:r w:rsidRPr="001F180A">
        <w:rPr>
          <w:rFonts w:ascii="Arial Narrow" w:eastAsia="Times New Roman" w:hAnsi="Arial Narrow" w:cs="Arial"/>
          <w:lang w:val="x-none" w:eastAsia="pl-PL"/>
        </w:rPr>
        <w:t xml:space="preserve">Elementy oferty, o których mowa powyżej, zostały złożone w osobnym pliku </w:t>
      </w:r>
      <w:r w:rsidRPr="001F180A">
        <w:rPr>
          <w:rFonts w:ascii="Arial Narrow" w:eastAsia="Times New Roman" w:hAnsi="Arial Narrow" w:cs="Arial"/>
          <w:lang w:eastAsia="pl-PL"/>
        </w:rPr>
        <w:t xml:space="preserve">i oznaczone </w:t>
      </w:r>
      <w:r w:rsidRPr="001F180A">
        <w:rPr>
          <w:rFonts w:ascii="Arial Narrow" w:eastAsia="Times New Roman" w:hAnsi="Arial Narrow" w:cs="Arial"/>
          <w:lang w:val="x-none" w:eastAsia="pl-PL"/>
        </w:rPr>
        <w:t>„Załącznik stanowiący tajemnicę przedsiębiorstwa” a następnie wraz z plikami stanowiącymi jawną część skompresowane do jednego pliku archiwum (ZIP).</w:t>
      </w:r>
      <w:r w:rsidRPr="001F180A">
        <w:rPr>
          <w:rFonts w:ascii="Arial Narrow" w:eastAsia="Times New Roman" w:hAnsi="Arial Narrow" w:cs="Arial"/>
          <w:lang w:eastAsia="pl-PL"/>
        </w:rPr>
        <w:t xml:space="preserve">                                                                                                                                                  </w:t>
      </w:r>
      <w:r w:rsidRPr="001F180A">
        <w:rPr>
          <w:rFonts w:ascii="Arial Narrow" w:hAnsi="Arial Narrow"/>
          <w:lang w:eastAsia="ar-SA"/>
        </w:rPr>
        <w:t xml:space="preserve"> </w:t>
      </w:r>
      <w:r w:rsidRPr="003F3B6C">
        <w:rPr>
          <w:rFonts w:ascii="Arial Narrow" w:hAnsi="Arial Narrow"/>
          <w:sz w:val="20"/>
          <w:szCs w:val="20"/>
          <w:lang w:eastAsia="ar-SA"/>
        </w:rPr>
        <w:t>*</w:t>
      </w:r>
      <w:r w:rsidRPr="003F3B6C">
        <w:rPr>
          <w:rFonts w:ascii="Arial Narrow" w:hAnsi="Arial Narrow"/>
          <w:i/>
          <w:sz w:val="20"/>
          <w:szCs w:val="20"/>
          <w:lang w:eastAsia="ar-SA"/>
        </w:rPr>
        <w:t>(w przypadku dokonania takiego zastrzeżenia, należy</w:t>
      </w:r>
      <w:r w:rsidRPr="003F3B6C">
        <w:rPr>
          <w:rFonts w:ascii="Arial Narrow" w:hAnsi="Arial Narrow"/>
          <w:i/>
          <w:sz w:val="20"/>
          <w:szCs w:val="20"/>
        </w:rPr>
        <w:t xml:space="preserve"> wykazać w odniesieniu do każdej z zastrzeżonych informacji:</w:t>
      </w:r>
    </w:p>
    <w:p w14:paraId="2BE8A461" w14:textId="77777777" w:rsidR="00182341" w:rsidRPr="003F3B6C" w:rsidRDefault="00182341" w:rsidP="00182341">
      <w:pPr>
        <w:spacing w:after="0"/>
        <w:ind w:left="567" w:hanging="141"/>
        <w:jc w:val="both"/>
        <w:rPr>
          <w:rFonts w:ascii="Arial Narrow" w:hAnsi="Arial Narrow"/>
          <w:i/>
          <w:sz w:val="20"/>
          <w:szCs w:val="20"/>
        </w:rPr>
      </w:pPr>
      <w:r w:rsidRPr="003F3B6C">
        <w:rPr>
          <w:rFonts w:ascii="Arial Narrow" w:hAnsi="Arial Narrow"/>
          <w:i/>
          <w:sz w:val="20"/>
          <w:szCs w:val="20"/>
        </w:rPr>
        <w:t>- że</w:t>
      </w:r>
      <w:r w:rsidRPr="003F3B6C">
        <w:rPr>
          <w:rFonts w:ascii="Arial Narrow" w:hAnsi="Arial Narrow" w:cs="Arial"/>
          <w:i/>
          <w:sz w:val="20"/>
          <w:szCs w:val="20"/>
        </w:rPr>
        <w:t xml:space="preserve"> </w:t>
      </w:r>
      <w:r w:rsidRPr="003F3B6C">
        <w:rPr>
          <w:rFonts w:ascii="Arial Narrow" w:hAnsi="Arial Narrow"/>
          <w:i/>
          <w:sz w:val="20"/>
          <w:szCs w:val="20"/>
        </w:rPr>
        <w:t xml:space="preserve">ma ona charakter techniczny, technologiczny, organizacyjny przedsiębiorstwa lub inny posiadający wartość gospodarczą, </w:t>
      </w:r>
    </w:p>
    <w:p w14:paraId="16F6F894" w14:textId="77777777" w:rsidR="00182341" w:rsidRPr="003F3B6C" w:rsidRDefault="00182341" w:rsidP="00182341">
      <w:pPr>
        <w:spacing w:after="0"/>
        <w:ind w:left="567" w:hanging="141"/>
        <w:jc w:val="both"/>
        <w:rPr>
          <w:rFonts w:ascii="Arial Narrow" w:hAnsi="Arial Narrow"/>
          <w:i/>
          <w:color w:val="000000"/>
          <w:sz w:val="20"/>
          <w:szCs w:val="20"/>
        </w:rPr>
      </w:pPr>
      <w:r w:rsidRPr="003F3B6C">
        <w:rPr>
          <w:rFonts w:ascii="Arial Narrow" w:hAnsi="Arial Narrow"/>
          <w:i/>
          <w:sz w:val="20"/>
          <w:szCs w:val="20"/>
        </w:rPr>
        <w:t xml:space="preserve">- która jako całość lub w szczególnym zestawieniu i zbiorze </w:t>
      </w:r>
      <w:r w:rsidRPr="003F3B6C">
        <w:rPr>
          <w:rFonts w:ascii="Arial Narrow" w:hAnsi="Arial Narrow"/>
          <w:i/>
          <w:color w:val="000000"/>
          <w:sz w:val="20"/>
          <w:szCs w:val="20"/>
        </w:rPr>
        <w:t>ich elementów nie jest powszechnie znana osobom zwykle zajmującym się tym rodzajem informacji albo nie jest łatwo dostępna dla takich osób,</w:t>
      </w:r>
    </w:p>
    <w:p w14:paraId="0B929565" w14:textId="49DC4069" w:rsidR="00182341" w:rsidRPr="00075890" w:rsidRDefault="00182341" w:rsidP="00075890">
      <w:pPr>
        <w:spacing w:after="120" w:line="360" w:lineRule="auto"/>
        <w:ind w:left="432"/>
        <w:contextualSpacing/>
        <w:rPr>
          <w:rFonts w:ascii="Arial Narrow" w:hAnsi="Arial Narrow"/>
          <w:i/>
          <w:color w:val="000000"/>
          <w:sz w:val="20"/>
          <w:szCs w:val="20"/>
        </w:rPr>
      </w:pPr>
      <w:r w:rsidRPr="003F3B6C">
        <w:rPr>
          <w:rFonts w:ascii="Arial Narrow" w:hAnsi="Arial Narrow"/>
          <w:i/>
          <w:color w:val="000000"/>
          <w:sz w:val="20"/>
          <w:szCs w:val="20"/>
        </w:rPr>
        <w:t>- uprawniony do korzystania z informacji lub rozporządzania nimi podjął, przy zachowaniu należytej staranności, działania w celu  utrzymania ich w poufności.</w:t>
      </w:r>
    </w:p>
    <w:p w14:paraId="0E6DE569" w14:textId="3C3D4BF0" w:rsidR="00182341" w:rsidRPr="00AC205E" w:rsidRDefault="00182341" w:rsidP="00AC205E">
      <w:pPr>
        <w:numPr>
          <w:ilvl w:val="0"/>
          <w:numId w:val="15"/>
        </w:numPr>
        <w:spacing w:after="120" w:line="360" w:lineRule="auto"/>
        <w:contextualSpacing/>
        <w:rPr>
          <w:rFonts w:ascii="Arial Narrow" w:eastAsia="Times New Roman" w:hAnsi="Arial Narrow" w:cs="Arial"/>
          <w:lang w:eastAsia="pl-PL"/>
        </w:rPr>
      </w:pPr>
      <w:r w:rsidRPr="001F180A">
        <w:rPr>
          <w:rFonts w:ascii="Arial Narrow" w:eastAsia="Times New Roman" w:hAnsi="Arial Narrow" w:cs="Arial"/>
          <w:lang w:eastAsia="pl-PL"/>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1F180A">
        <w:rPr>
          <w:rFonts w:ascii="Arial Narrow" w:eastAsia="Times New Roman" w:hAnsi="Arial Narrow" w:cs="Arial"/>
          <w:vertAlign w:val="superscript"/>
          <w:lang w:eastAsia="pl-PL"/>
        </w:rPr>
        <w:footnoteReference w:id="1"/>
      </w:r>
    </w:p>
    <w:p w14:paraId="7DB46C49" w14:textId="0455FB1D" w:rsidR="00182341" w:rsidRPr="00AC205E" w:rsidRDefault="00182341" w:rsidP="00182341">
      <w:pPr>
        <w:numPr>
          <w:ilvl w:val="0"/>
          <w:numId w:val="15"/>
        </w:numPr>
        <w:tabs>
          <w:tab w:val="left" w:pos="426"/>
          <w:tab w:val="left" w:pos="709"/>
        </w:tabs>
        <w:spacing w:after="0" w:line="360" w:lineRule="auto"/>
        <w:rPr>
          <w:rFonts w:ascii="Arial Narrow" w:eastAsia="Times New Roman" w:hAnsi="Arial Narrow" w:cs="Arial"/>
          <w:lang w:eastAsia="pl-PL"/>
        </w:rPr>
      </w:pPr>
      <w:r w:rsidRPr="001F180A">
        <w:rPr>
          <w:rFonts w:ascii="Arial Narrow" w:eastAsia="Times New Roman" w:hAnsi="Arial Narrow" w:cs="Arial"/>
          <w:lang w:eastAsia="pl-PL"/>
        </w:rPr>
        <w:t xml:space="preserve">Akceptujemy postanowienia: Regulaminu korzystania z systemu </w:t>
      </w:r>
      <w:proofErr w:type="spellStart"/>
      <w:r w:rsidRPr="001F180A">
        <w:rPr>
          <w:rFonts w:ascii="Arial Narrow" w:eastAsia="Times New Roman" w:hAnsi="Arial Narrow" w:cs="Arial"/>
          <w:lang w:eastAsia="pl-PL"/>
        </w:rPr>
        <w:t>miniPortal</w:t>
      </w:r>
      <w:proofErr w:type="spellEnd"/>
      <w:r w:rsidRPr="001F180A">
        <w:rPr>
          <w:rFonts w:ascii="Arial Narrow" w:eastAsia="Times New Roman" w:hAnsi="Arial Narrow" w:cs="Arial"/>
          <w:lang w:eastAsia="pl-PL"/>
        </w:rPr>
        <w:t xml:space="preserve"> i instrukcji użytkownika systemu </w:t>
      </w:r>
      <w:proofErr w:type="spellStart"/>
      <w:r w:rsidRPr="001F180A">
        <w:rPr>
          <w:rFonts w:ascii="Arial Narrow" w:eastAsia="Times New Roman" w:hAnsi="Arial Narrow" w:cs="Arial"/>
          <w:lang w:eastAsia="pl-PL"/>
        </w:rPr>
        <w:t>miniPortal-ePUAP</w:t>
      </w:r>
      <w:proofErr w:type="spellEnd"/>
    </w:p>
    <w:p w14:paraId="0DAB2083" w14:textId="77777777" w:rsidR="00182341" w:rsidRPr="001F180A" w:rsidRDefault="00182341" w:rsidP="00BF58AA">
      <w:pPr>
        <w:pStyle w:val="Akapitzlist"/>
        <w:numPr>
          <w:ilvl w:val="0"/>
          <w:numId w:val="15"/>
        </w:numPr>
        <w:spacing w:after="0" w:line="360" w:lineRule="auto"/>
        <w:rPr>
          <w:rFonts w:ascii="Arial Narrow" w:hAnsi="Arial Narrow" w:cs="Arial"/>
        </w:rPr>
      </w:pPr>
      <w:r w:rsidRPr="001F180A">
        <w:rPr>
          <w:rFonts w:ascii="Arial Narrow" w:hAnsi="Arial Narrow" w:cs="Arial"/>
        </w:rPr>
        <w:t>Zamawiający wymaga wskazania przez wykonawcę części zamówienia, której wykonanie zamierza powierzyć podwykonawcy/om i podania przez Wykonawcę firm/y podwykonawców:</w:t>
      </w:r>
    </w:p>
    <w:p w14:paraId="790AFBF5" w14:textId="77777777" w:rsidR="00182341" w:rsidRPr="001F180A" w:rsidRDefault="00182341" w:rsidP="00182341">
      <w:pPr>
        <w:pStyle w:val="Akapitzlist"/>
        <w:spacing w:after="0" w:line="360" w:lineRule="auto"/>
        <w:ind w:left="360"/>
        <w:rPr>
          <w:rFonts w:ascii="Arial Narrow" w:hAnsi="Arial Narrow" w:cs="Arial"/>
        </w:rPr>
      </w:pPr>
      <w:r w:rsidRPr="001F180A">
        <w:rPr>
          <w:rFonts w:ascii="Arial Narrow" w:hAnsi="Arial Narrow" w:cs="Arial"/>
        </w:rPr>
        <w:t>Część 1) : .....................................................  Dane podwykonawcy ..............................................</w:t>
      </w:r>
    </w:p>
    <w:p w14:paraId="3570D2F3" w14:textId="77777777" w:rsidR="00182341" w:rsidRPr="001F180A" w:rsidRDefault="00182341" w:rsidP="00182341">
      <w:pPr>
        <w:pStyle w:val="Akapitzlist"/>
        <w:spacing w:after="0" w:line="360" w:lineRule="auto"/>
        <w:ind w:left="360"/>
        <w:rPr>
          <w:rFonts w:ascii="Arial Narrow" w:hAnsi="Arial Narrow" w:cs="Arial"/>
        </w:rPr>
      </w:pPr>
      <w:r w:rsidRPr="001F180A">
        <w:rPr>
          <w:rFonts w:ascii="Arial Narrow" w:hAnsi="Arial Narrow" w:cs="Arial"/>
        </w:rPr>
        <w:t xml:space="preserve">Część 2) : .....................................................  Dane podwykonawcy .............................................. </w:t>
      </w:r>
    </w:p>
    <w:p w14:paraId="3B4EDF54" w14:textId="718F498B" w:rsidR="00182341" w:rsidRPr="00AC205E" w:rsidRDefault="00182341" w:rsidP="00182341">
      <w:pPr>
        <w:tabs>
          <w:tab w:val="left" w:pos="426"/>
          <w:tab w:val="left" w:pos="709"/>
        </w:tabs>
        <w:spacing w:after="0" w:line="360" w:lineRule="auto"/>
        <w:rPr>
          <w:rFonts w:ascii="Arial Narrow" w:hAnsi="Arial Narrow" w:cs="Arial"/>
          <w:i/>
          <w:sz w:val="20"/>
          <w:szCs w:val="20"/>
        </w:rPr>
      </w:pPr>
      <w:r w:rsidRPr="001F180A">
        <w:rPr>
          <w:rFonts w:ascii="Arial Narrow" w:hAnsi="Arial Narrow" w:cs="Arial"/>
        </w:rPr>
        <w:t xml:space="preserve">       </w:t>
      </w:r>
      <w:r w:rsidRPr="00AC205E">
        <w:rPr>
          <w:rFonts w:ascii="Arial Narrow" w:hAnsi="Arial Narrow" w:cs="Arial"/>
          <w:i/>
          <w:sz w:val="20"/>
          <w:szCs w:val="20"/>
        </w:rPr>
        <w:t>(proszę wypełnić jeżeli dotyczy, w zakresie w jakim dane podwykonawcy są znane)</w:t>
      </w:r>
    </w:p>
    <w:p w14:paraId="5BDA724E" w14:textId="77777777" w:rsidR="00182341" w:rsidRPr="001F180A" w:rsidRDefault="00182341" w:rsidP="00BF58AA">
      <w:pPr>
        <w:numPr>
          <w:ilvl w:val="0"/>
          <w:numId w:val="15"/>
        </w:numPr>
        <w:spacing w:after="0" w:line="360" w:lineRule="auto"/>
        <w:contextualSpacing/>
        <w:rPr>
          <w:rFonts w:ascii="Arial Narrow" w:hAnsi="Arial Narrow" w:cs="Arial"/>
        </w:rPr>
      </w:pPr>
      <w:r w:rsidRPr="001F180A">
        <w:rPr>
          <w:rFonts w:ascii="Arial Narrow" w:hAnsi="Arial Narrow" w:cs="Arial"/>
        </w:rPr>
        <w:t xml:space="preserve">Oświadczamy, że wykazując spełnienie warunków udziału w postępowaniu: </w:t>
      </w:r>
    </w:p>
    <w:p w14:paraId="665FFD8A" w14:textId="77777777" w:rsidR="00182341" w:rsidRPr="001F180A" w:rsidRDefault="00182341" w:rsidP="00182341">
      <w:pPr>
        <w:spacing w:line="360" w:lineRule="auto"/>
        <w:ind w:firstLine="360"/>
        <w:rPr>
          <w:rFonts w:ascii="Arial Narrow" w:hAnsi="Arial Narrow" w:cs="Arial"/>
        </w:rPr>
      </w:pPr>
      <w:r w:rsidRPr="001F180A">
        <w:rPr>
          <w:rFonts w:ascii="Arial Narrow" w:hAnsi="Arial Narrow" w:cs="Arial"/>
        </w:rPr>
        <w:t>- nie polegamy na potencjale udostępnionym przez podmiot udostępniający zasoby*</w:t>
      </w:r>
    </w:p>
    <w:p w14:paraId="7D4424FE" w14:textId="77777777" w:rsidR="00017E62" w:rsidRPr="001F180A" w:rsidRDefault="00182341" w:rsidP="00182341">
      <w:pPr>
        <w:spacing w:after="0" w:line="360" w:lineRule="auto"/>
        <w:ind w:left="360"/>
        <w:contextualSpacing/>
        <w:rPr>
          <w:rFonts w:ascii="Arial Narrow" w:hAnsi="Arial Narrow" w:cs="Arial"/>
        </w:rPr>
      </w:pPr>
      <w:r w:rsidRPr="001F180A">
        <w:rPr>
          <w:rFonts w:ascii="Arial Narrow" w:hAnsi="Arial Narrow" w:cs="Arial"/>
        </w:rPr>
        <w:lastRenderedPageBreak/>
        <w:t xml:space="preserve">- polegamy na potencjale udostępnionym przez podmiot udostępniający zasoby w następującym zakresie*: …………………………………………………..........                                                                      </w:t>
      </w:r>
    </w:p>
    <w:p w14:paraId="0B8E83DB" w14:textId="3435567F" w:rsidR="00182341" w:rsidRPr="001F180A" w:rsidRDefault="00182341" w:rsidP="00182341">
      <w:pPr>
        <w:spacing w:after="0" w:line="360" w:lineRule="auto"/>
        <w:ind w:left="360"/>
        <w:contextualSpacing/>
        <w:rPr>
          <w:rFonts w:ascii="Arial Narrow" w:hAnsi="Arial Narrow" w:cs="Arial"/>
        </w:rPr>
      </w:pPr>
      <w:r w:rsidRPr="001F180A">
        <w:rPr>
          <w:rFonts w:ascii="Arial Narrow" w:hAnsi="Arial Narrow" w:cs="Arial"/>
          <w:b/>
        </w:rPr>
        <w:t>W związku z powyższym wraz z ofertą składamy zobowiązanie podmiotu udostępniającego zasoby do oddania do dyspozycji niezbędnych zasobów lub inny podmiotowy środek dowodowy.</w:t>
      </w:r>
      <w:r w:rsidRPr="001F180A">
        <w:rPr>
          <w:rFonts w:ascii="Arial Narrow" w:hAnsi="Arial Narrow" w:cs="Arial"/>
        </w:rPr>
        <w:t xml:space="preserve"> </w:t>
      </w:r>
    </w:p>
    <w:p w14:paraId="462A51D3" w14:textId="21055AAD" w:rsidR="00182341" w:rsidRPr="00AC205E" w:rsidRDefault="00182341" w:rsidP="00AC205E">
      <w:pPr>
        <w:spacing w:after="0" w:line="360" w:lineRule="auto"/>
        <w:ind w:left="360"/>
        <w:contextualSpacing/>
        <w:rPr>
          <w:rFonts w:ascii="Arial Narrow" w:hAnsi="Arial Narrow" w:cs="Arial"/>
          <w:i/>
          <w:sz w:val="20"/>
          <w:szCs w:val="20"/>
        </w:rPr>
      </w:pPr>
      <w:r w:rsidRPr="003F3B6C">
        <w:rPr>
          <w:rFonts w:ascii="Arial Narrow" w:hAnsi="Arial Narrow" w:cs="Arial"/>
          <w:i/>
          <w:sz w:val="20"/>
          <w:szCs w:val="20"/>
        </w:rPr>
        <w:t>*Skreślić niewłaściwą opcję</w:t>
      </w:r>
    </w:p>
    <w:p w14:paraId="6091EBA2" w14:textId="77777777" w:rsidR="00182341" w:rsidRPr="001F180A" w:rsidRDefault="00182341" w:rsidP="00BF58AA">
      <w:pPr>
        <w:numPr>
          <w:ilvl w:val="0"/>
          <w:numId w:val="15"/>
        </w:numPr>
        <w:tabs>
          <w:tab w:val="left" w:pos="426"/>
          <w:tab w:val="left" w:pos="709"/>
        </w:tabs>
        <w:spacing w:after="0" w:line="360" w:lineRule="auto"/>
        <w:rPr>
          <w:rFonts w:ascii="Arial Narrow" w:eastAsia="Times New Roman" w:hAnsi="Arial Narrow" w:cs="Arial"/>
          <w:lang w:eastAsia="pl-PL"/>
        </w:rPr>
      </w:pPr>
      <w:r w:rsidRPr="001F180A">
        <w:rPr>
          <w:rFonts w:ascii="Arial Narrow" w:hAnsi="Arial Narrow" w:cs="Arial"/>
          <w:b/>
          <w:lang w:eastAsia="pl-PL"/>
        </w:rPr>
        <w:t>Oświadczenie składane przez Wykonawców wspólnie ubiegających się o udzielenie zamówienia (jeżeli dotyczy):</w:t>
      </w:r>
    </w:p>
    <w:p w14:paraId="590999D7" w14:textId="77777777" w:rsidR="00182341" w:rsidRPr="001F180A" w:rsidRDefault="00182341" w:rsidP="00182341">
      <w:pPr>
        <w:spacing w:line="360" w:lineRule="auto"/>
        <w:ind w:left="360"/>
        <w:rPr>
          <w:rFonts w:ascii="Arial Narrow" w:hAnsi="Arial Narrow" w:cs="Arial"/>
        </w:rPr>
      </w:pPr>
      <w:r w:rsidRPr="001F180A">
        <w:rPr>
          <w:rFonts w:ascii="Arial Narrow" w:hAnsi="Arial Narrow" w:cs="Arial"/>
        </w:rPr>
        <w:t>Oświadczamy, że część zamówienia, co do której Zamawiający wymagał wykazania się doświadczeniem opisanym w warunku udziału w postępowaniu, zostanie wykonana przez ten z podmiotów wspólnie ubiegających się o zamówienie, którego doświadczenie zostało wykazane na potwierdzenie spełnienia tego warunku udziału w postępowaniu.</w:t>
      </w:r>
    </w:p>
    <w:p w14:paraId="605FADD6" w14:textId="77777777" w:rsidR="00182341" w:rsidRPr="001F180A" w:rsidRDefault="00182341" w:rsidP="00182341">
      <w:pPr>
        <w:spacing w:line="360" w:lineRule="auto"/>
        <w:ind w:left="360"/>
        <w:rPr>
          <w:rFonts w:ascii="Arial Narrow" w:hAnsi="Arial Narrow" w:cs="Arial"/>
        </w:rPr>
      </w:pPr>
      <w:r w:rsidRPr="001F180A">
        <w:rPr>
          <w:rFonts w:ascii="Arial Narrow" w:hAnsi="Arial Narrow" w:cs="Arial"/>
        </w:rPr>
        <w:t>W związku z powyższym podział zadań w ramach Wykonawców występujących wspólnie przedstawia poniższe zestawienie:</w:t>
      </w:r>
    </w:p>
    <w:p w14:paraId="519CD7B0" w14:textId="77777777" w:rsidR="00182341" w:rsidRPr="001F180A" w:rsidRDefault="00182341" w:rsidP="00182341">
      <w:pPr>
        <w:pStyle w:val="Akapitzlist"/>
        <w:spacing w:after="0" w:line="360" w:lineRule="auto"/>
        <w:ind w:left="360"/>
        <w:rPr>
          <w:rFonts w:ascii="Arial Narrow" w:hAnsi="Arial Narrow" w:cs="Arial"/>
        </w:rPr>
      </w:pPr>
      <w:r w:rsidRPr="001F180A">
        <w:rPr>
          <w:rFonts w:ascii="Arial Narrow" w:hAnsi="Arial Narrow" w:cs="Arial"/>
        </w:rPr>
        <w:t xml:space="preserve">Zadanie 1) : .....................................................  </w:t>
      </w:r>
    </w:p>
    <w:p w14:paraId="090B58D4" w14:textId="77777777" w:rsidR="00182341" w:rsidRPr="001F180A" w:rsidRDefault="00182341" w:rsidP="00182341">
      <w:pPr>
        <w:pStyle w:val="Akapitzlist"/>
        <w:spacing w:after="0" w:line="360" w:lineRule="auto"/>
        <w:ind w:left="360"/>
        <w:rPr>
          <w:rFonts w:ascii="Arial Narrow" w:hAnsi="Arial Narrow" w:cs="Arial"/>
        </w:rPr>
      </w:pPr>
    </w:p>
    <w:p w14:paraId="135B60FC" w14:textId="77777777" w:rsidR="00182341" w:rsidRPr="001F180A" w:rsidRDefault="00182341" w:rsidP="00182341">
      <w:pPr>
        <w:pStyle w:val="Akapitzlist"/>
        <w:spacing w:after="0" w:line="360" w:lineRule="auto"/>
        <w:ind w:left="360"/>
        <w:rPr>
          <w:rFonts w:ascii="Arial Narrow" w:hAnsi="Arial Narrow" w:cs="Arial"/>
        </w:rPr>
      </w:pPr>
      <w:r w:rsidRPr="001F180A">
        <w:rPr>
          <w:rFonts w:ascii="Arial Narrow" w:hAnsi="Arial Narrow" w:cs="Arial"/>
        </w:rPr>
        <w:t>Podmiot realizujący zadanie ..............................................</w:t>
      </w:r>
    </w:p>
    <w:p w14:paraId="33A45E38" w14:textId="77777777" w:rsidR="00182341" w:rsidRPr="001F180A" w:rsidRDefault="00182341" w:rsidP="00182341">
      <w:pPr>
        <w:pStyle w:val="Akapitzlist"/>
        <w:spacing w:after="0" w:line="360" w:lineRule="auto"/>
        <w:ind w:left="360"/>
        <w:rPr>
          <w:rFonts w:ascii="Arial Narrow" w:hAnsi="Arial Narrow" w:cs="Arial"/>
        </w:rPr>
      </w:pPr>
    </w:p>
    <w:p w14:paraId="43BF4670" w14:textId="77777777" w:rsidR="00182341" w:rsidRPr="001F180A" w:rsidRDefault="00182341" w:rsidP="00182341">
      <w:pPr>
        <w:spacing w:line="360" w:lineRule="auto"/>
        <w:ind w:left="360"/>
        <w:rPr>
          <w:rFonts w:ascii="Arial Narrow" w:hAnsi="Arial Narrow" w:cs="Arial"/>
        </w:rPr>
      </w:pPr>
      <w:r w:rsidRPr="001F180A">
        <w:rPr>
          <w:rFonts w:ascii="Arial Narrow" w:hAnsi="Arial Narrow" w:cs="Arial"/>
        </w:rPr>
        <w:t xml:space="preserve">Zadanie 2) : .....................................................  </w:t>
      </w:r>
    </w:p>
    <w:p w14:paraId="7AEFB22E" w14:textId="2ABCB0EF" w:rsidR="00182341" w:rsidRPr="001F180A" w:rsidRDefault="00182341" w:rsidP="00615B02">
      <w:pPr>
        <w:spacing w:line="360" w:lineRule="auto"/>
        <w:ind w:left="360"/>
        <w:rPr>
          <w:rFonts w:ascii="Arial Narrow" w:hAnsi="Arial Narrow" w:cs="Arial"/>
        </w:rPr>
      </w:pPr>
      <w:r w:rsidRPr="001F180A">
        <w:rPr>
          <w:rFonts w:ascii="Arial Narrow" w:hAnsi="Arial Narrow" w:cs="Arial"/>
        </w:rPr>
        <w:t>Podmiot realizujący zadanie ...............</w:t>
      </w:r>
      <w:r w:rsidR="00615B02" w:rsidRPr="001F180A">
        <w:rPr>
          <w:rFonts w:ascii="Arial Narrow" w:hAnsi="Arial Narrow" w:cs="Arial"/>
        </w:rPr>
        <w:t>...............................</w:t>
      </w:r>
    </w:p>
    <w:p w14:paraId="2ED604A7" w14:textId="1B15429F" w:rsidR="00182341" w:rsidRPr="00615B02" w:rsidRDefault="00182341" w:rsidP="00BF58AA">
      <w:pPr>
        <w:numPr>
          <w:ilvl w:val="0"/>
          <w:numId w:val="15"/>
        </w:numPr>
        <w:spacing w:after="160" w:line="360" w:lineRule="auto"/>
        <w:contextualSpacing/>
        <w:rPr>
          <w:rFonts w:ascii="Arial Narrow" w:hAnsi="Arial Narrow" w:cs="Arial"/>
        </w:rPr>
      </w:pPr>
      <w:r w:rsidRPr="00AB3F5C">
        <w:rPr>
          <w:rFonts w:ascii="Arial Narrow" w:hAnsi="Arial Narrow" w:cs="Arial"/>
          <w:b/>
        </w:rPr>
        <w:t>Do Formularza oferty dołączam następujące załączniki:</w:t>
      </w:r>
    </w:p>
    <w:p w14:paraId="7ADD51CA" w14:textId="14CFEC24" w:rsidR="00182341" w:rsidRPr="003F3B6C" w:rsidRDefault="003F3B6C" w:rsidP="003F3B6C">
      <w:pPr>
        <w:pStyle w:val="Akapitzlist"/>
        <w:numPr>
          <w:ilvl w:val="0"/>
          <w:numId w:val="82"/>
        </w:numPr>
        <w:spacing w:after="0"/>
        <w:rPr>
          <w:rFonts w:ascii="Arial Narrow" w:hAnsi="Arial Narrow" w:cs="Arial"/>
          <w:bCs/>
        </w:rPr>
      </w:pPr>
      <w:r w:rsidRPr="003F3B6C">
        <w:rPr>
          <w:rFonts w:ascii="Arial Narrow" w:hAnsi="Arial Narrow" w:cs="Arial"/>
          <w:bCs/>
        </w:rPr>
        <w:t>…………………………………………………………….</w:t>
      </w:r>
    </w:p>
    <w:p w14:paraId="07A2F082" w14:textId="65756629" w:rsidR="003F3B6C" w:rsidRPr="003F3B6C" w:rsidRDefault="003F3B6C" w:rsidP="003F3B6C">
      <w:pPr>
        <w:pStyle w:val="Akapitzlist"/>
        <w:numPr>
          <w:ilvl w:val="0"/>
          <w:numId w:val="82"/>
        </w:numPr>
        <w:spacing w:after="0"/>
        <w:rPr>
          <w:rFonts w:ascii="Arial Narrow" w:hAnsi="Arial Narrow" w:cs="Arial"/>
          <w:bCs/>
        </w:rPr>
      </w:pPr>
      <w:r w:rsidRPr="003F3B6C">
        <w:rPr>
          <w:rFonts w:ascii="Arial Narrow" w:hAnsi="Arial Narrow" w:cs="Arial"/>
          <w:bCs/>
        </w:rPr>
        <w:t>…………………………………………………………….</w:t>
      </w:r>
    </w:p>
    <w:p w14:paraId="63DD15DF" w14:textId="54B15528" w:rsidR="003F3B6C" w:rsidRPr="003F3B6C" w:rsidRDefault="003F3B6C" w:rsidP="003F3B6C">
      <w:pPr>
        <w:pStyle w:val="Akapitzlist"/>
        <w:numPr>
          <w:ilvl w:val="0"/>
          <w:numId w:val="82"/>
        </w:numPr>
        <w:spacing w:after="0"/>
        <w:rPr>
          <w:rFonts w:ascii="Arial Narrow" w:hAnsi="Arial Narrow" w:cs="Arial"/>
          <w:bCs/>
        </w:rPr>
      </w:pPr>
      <w:r w:rsidRPr="003F3B6C">
        <w:rPr>
          <w:rFonts w:ascii="Arial Narrow" w:hAnsi="Arial Narrow" w:cs="Arial"/>
          <w:bCs/>
        </w:rPr>
        <w:t>……………………………………………………………</w:t>
      </w:r>
    </w:p>
    <w:p w14:paraId="321CBCF8" w14:textId="7D7D59EF" w:rsidR="003F3B6C" w:rsidRDefault="003F3B6C" w:rsidP="003F3B6C">
      <w:pPr>
        <w:spacing w:after="0"/>
        <w:rPr>
          <w:rFonts w:ascii="Arial Narrow" w:hAnsi="Arial Narrow" w:cs="Arial"/>
          <w:b/>
          <w:color w:val="FF0000"/>
        </w:rPr>
      </w:pPr>
    </w:p>
    <w:p w14:paraId="4CF01F82" w14:textId="32F59778" w:rsidR="003F3B6C" w:rsidRDefault="003F3B6C" w:rsidP="003F3B6C">
      <w:pPr>
        <w:spacing w:after="0"/>
        <w:rPr>
          <w:rFonts w:ascii="Arial Narrow" w:hAnsi="Arial Narrow" w:cs="Arial"/>
          <w:b/>
          <w:color w:val="FF0000"/>
        </w:rPr>
      </w:pPr>
    </w:p>
    <w:p w14:paraId="12C096E3" w14:textId="77777777" w:rsidR="003F3B6C" w:rsidRPr="003F3B6C" w:rsidRDefault="003F3B6C" w:rsidP="003F3B6C">
      <w:pPr>
        <w:spacing w:after="0"/>
        <w:rPr>
          <w:rFonts w:ascii="Arial Narrow" w:hAnsi="Arial Narrow" w:cs="Arial"/>
          <w:b/>
          <w:color w:val="FF0000"/>
        </w:rPr>
      </w:pPr>
    </w:p>
    <w:p w14:paraId="1797B7D5" w14:textId="77777777" w:rsidR="00182341" w:rsidRPr="00AB3F5C" w:rsidRDefault="00182341" w:rsidP="00182341">
      <w:pPr>
        <w:rPr>
          <w:rFonts w:ascii="Arial Narrow" w:hAnsi="Arial Narrow" w:cs="Arial"/>
          <w:i/>
        </w:rPr>
      </w:pPr>
      <w:r w:rsidRPr="00AB3F5C">
        <w:rPr>
          <w:rFonts w:ascii="Arial Narrow" w:hAnsi="Arial Narrow" w:cs="Arial"/>
          <w:color w:val="FF0000"/>
        </w:rPr>
        <w:t xml:space="preserve"> </w:t>
      </w:r>
      <w:r w:rsidRPr="00AB3F5C">
        <w:rPr>
          <w:rFonts w:ascii="Arial Narrow" w:hAnsi="Arial Narrow" w:cs="Arial"/>
          <w:i/>
        </w:rPr>
        <w:t>.....................dn..................                                                           …………………………………...</w:t>
      </w:r>
    </w:p>
    <w:p w14:paraId="32742D30" w14:textId="77C85BAB" w:rsidR="00182341" w:rsidRPr="003F3B6C" w:rsidRDefault="00182341" w:rsidP="00182341">
      <w:pPr>
        <w:pStyle w:val="Bezodstpw1"/>
        <w:spacing w:line="276" w:lineRule="auto"/>
        <w:ind w:left="4956"/>
        <w:rPr>
          <w:rFonts w:ascii="Arial Narrow" w:hAnsi="Arial Narrow" w:cs="Arial"/>
          <w:color w:val="FF0000"/>
          <w:sz w:val="20"/>
          <w:szCs w:val="20"/>
        </w:rPr>
      </w:pPr>
      <w:r w:rsidRPr="00AB3F5C">
        <w:rPr>
          <w:rFonts w:ascii="Arial Narrow" w:hAnsi="Arial Narrow" w:cs="Arial"/>
        </w:rPr>
        <w:t xml:space="preserve">                                                                                    </w:t>
      </w:r>
      <w:r w:rsidRPr="003F3B6C">
        <w:rPr>
          <w:rFonts w:ascii="Arial Narrow" w:hAnsi="Arial Narrow" w:cs="Arial"/>
          <w:sz w:val="20"/>
          <w:szCs w:val="20"/>
        </w:rPr>
        <w:t>(imię i nazwisko oraz kwalifikowany podpis  elektroniczny upoważnionego przedstawiciela Podmiotu udostępniającego Wykonawcy zasoby)</w:t>
      </w:r>
    </w:p>
    <w:p w14:paraId="2DF656DE" w14:textId="77777777" w:rsidR="00182341" w:rsidRPr="003F3B6C" w:rsidRDefault="00182341" w:rsidP="00182341">
      <w:pPr>
        <w:pStyle w:val="Nagwek4"/>
        <w:spacing w:after="0" w:line="276" w:lineRule="auto"/>
        <w:rPr>
          <w:rFonts w:ascii="Arial Narrow" w:hAnsi="Arial Narrow" w:cs="Arial"/>
          <w:sz w:val="20"/>
          <w:szCs w:val="20"/>
          <w:lang w:val="pl-PL"/>
        </w:rPr>
      </w:pPr>
    </w:p>
    <w:p w14:paraId="5E6F409D" w14:textId="77777777" w:rsidR="00182341" w:rsidRPr="00AB3F5C" w:rsidRDefault="00182341" w:rsidP="00182341">
      <w:pPr>
        <w:pStyle w:val="Nagwek4"/>
        <w:spacing w:after="0" w:line="276" w:lineRule="auto"/>
        <w:rPr>
          <w:rFonts w:ascii="Arial Narrow" w:hAnsi="Arial Narrow" w:cs="Arial"/>
          <w:sz w:val="22"/>
          <w:szCs w:val="22"/>
          <w:lang w:val="pl-PL"/>
        </w:rPr>
      </w:pPr>
    </w:p>
    <w:p w14:paraId="6D402284" w14:textId="77777777" w:rsidR="00182341" w:rsidRPr="00AB3F5C" w:rsidRDefault="00182341" w:rsidP="00182341">
      <w:pPr>
        <w:rPr>
          <w:rFonts w:ascii="Arial Narrow" w:hAnsi="Arial Narrow"/>
          <w:lang w:eastAsia="x-none"/>
        </w:rPr>
      </w:pPr>
    </w:p>
    <w:p w14:paraId="1CA83B91" w14:textId="77777777" w:rsidR="00232DAB" w:rsidRDefault="00232DAB" w:rsidP="00182341">
      <w:pPr>
        <w:pStyle w:val="Nagwek4"/>
        <w:spacing w:after="0" w:line="276" w:lineRule="auto"/>
        <w:rPr>
          <w:rFonts w:ascii="Arial Narrow" w:hAnsi="Arial Narrow" w:cs="Arial"/>
          <w:sz w:val="22"/>
          <w:szCs w:val="22"/>
          <w:lang w:val="pl-PL"/>
        </w:rPr>
      </w:pPr>
    </w:p>
    <w:p w14:paraId="7D01FB45" w14:textId="77777777" w:rsidR="00232DAB" w:rsidRDefault="00232DAB" w:rsidP="00182341">
      <w:pPr>
        <w:pStyle w:val="Nagwek4"/>
        <w:spacing w:after="0" w:line="276" w:lineRule="auto"/>
        <w:rPr>
          <w:rFonts w:ascii="Arial Narrow" w:hAnsi="Arial Narrow" w:cs="Arial"/>
          <w:sz w:val="22"/>
          <w:szCs w:val="22"/>
          <w:lang w:val="pl-PL"/>
        </w:rPr>
      </w:pPr>
    </w:p>
    <w:p w14:paraId="6AC802EC" w14:textId="083A536A" w:rsidR="00232DAB" w:rsidRDefault="00232DAB" w:rsidP="00182341">
      <w:pPr>
        <w:pStyle w:val="Nagwek4"/>
        <w:spacing w:after="0" w:line="276" w:lineRule="auto"/>
        <w:rPr>
          <w:rFonts w:ascii="Arial Narrow" w:hAnsi="Arial Narrow" w:cs="Arial"/>
          <w:sz w:val="22"/>
          <w:szCs w:val="22"/>
          <w:lang w:val="pl-PL"/>
        </w:rPr>
      </w:pPr>
    </w:p>
    <w:p w14:paraId="409ED170" w14:textId="451588B4" w:rsidR="003F3B6C" w:rsidRDefault="003F3B6C" w:rsidP="003F3B6C">
      <w:pPr>
        <w:rPr>
          <w:lang w:eastAsia="x-none"/>
        </w:rPr>
      </w:pPr>
    </w:p>
    <w:p w14:paraId="662A2845" w14:textId="219FDF80" w:rsidR="00AC205E" w:rsidRDefault="00AC205E" w:rsidP="003F3B6C">
      <w:pPr>
        <w:rPr>
          <w:lang w:eastAsia="x-none"/>
        </w:rPr>
      </w:pPr>
    </w:p>
    <w:p w14:paraId="1515E11A" w14:textId="77777777" w:rsidR="00075890" w:rsidRPr="003F3B6C" w:rsidRDefault="00075890" w:rsidP="003F3B6C">
      <w:pPr>
        <w:rPr>
          <w:lang w:eastAsia="x-none"/>
        </w:rPr>
      </w:pPr>
    </w:p>
    <w:p w14:paraId="16250C8D" w14:textId="77777777" w:rsidR="00232DAB" w:rsidRDefault="00232DAB" w:rsidP="00182341">
      <w:pPr>
        <w:pStyle w:val="Nagwek4"/>
        <w:spacing w:after="0" w:line="276" w:lineRule="auto"/>
        <w:rPr>
          <w:rFonts w:ascii="Arial Narrow" w:hAnsi="Arial Narrow" w:cs="Arial"/>
          <w:sz w:val="22"/>
          <w:szCs w:val="22"/>
          <w:lang w:val="pl-PL"/>
        </w:rPr>
      </w:pPr>
    </w:p>
    <w:p w14:paraId="50791292" w14:textId="054123DA" w:rsidR="00182341" w:rsidRDefault="00182341" w:rsidP="003F3B6C">
      <w:pPr>
        <w:pStyle w:val="Nagwek4"/>
        <w:spacing w:after="0" w:line="276" w:lineRule="auto"/>
        <w:jc w:val="center"/>
        <w:rPr>
          <w:rFonts w:ascii="Arial Narrow" w:hAnsi="Arial Narrow" w:cs="Arial"/>
          <w:sz w:val="22"/>
          <w:szCs w:val="22"/>
        </w:rPr>
      </w:pPr>
      <w:r w:rsidRPr="00AB3F5C">
        <w:rPr>
          <w:rFonts w:ascii="Arial Narrow" w:hAnsi="Arial Narrow" w:cs="Arial"/>
          <w:sz w:val="22"/>
          <w:szCs w:val="22"/>
        </w:rPr>
        <w:t xml:space="preserve">Załącznik nr </w:t>
      </w:r>
      <w:r w:rsidRPr="00AB3F5C">
        <w:rPr>
          <w:rFonts w:ascii="Arial Narrow" w:hAnsi="Arial Narrow" w:cs="Arial"/>
          <w:sz w:val="22"/>
          <w:szCs w:val="22"/>
          <w:lang w:val="pl-PL"/>
        </w:rPr>
        <w:t>2</w:t>
      </w:r>
      <w:r w:rsidRPr="00AB3F5C">
        <w:rPr>
          <w:rFonts w:ascii="Arial Narrow" w:hAnsi="Arial Narrow" w:cs="Arial"/>
          <w:sz w:val="22"/>
          <w:szCs w:val="22"/>
        </w:rPr>
        <w:t xml:space="preserve"> do SWZ </w:t>
      </w:r>
      <w:r w:rsidRPr="00AB3F5C">
        <w:rPr>
          <w:rFonts w:ascii="Arial Narrow" w:hAnsi="Arial Narrow" w:cs="Arial"/>
          <w:sz w:val="22"/>
          <w:szCs w:val="22"/>
          <w:lang w:val="pl-PL"/>
        </w:rPr>
        <w:t xml:space="preserve">- </w:t>
      </w:r>
      <w:r w:rsidRPr="00AB3F5C">
        <w:rPr>
          <w:rFonts w:ascii="Arial Narrow" w:hAnsi="Arial Narrow" w:cs="Arial"/>
          <w:sz w:val="22"/>
          <w:szCs w:val="22"/>
        </w:rPr>
        <w:t>Oświadczenie o spełnieniu warunków udziału w postępowaniu i braku podstaw do wykluczenia z postępowania</w:t>
      </w:r>
    </w:p>
    <w:p w14:paraId="2F091346" w14:textId="77777777" w:rsidR="00075890" w:rsidRPr="00075890" w:rsidRDefault="00075890" w:rsidP="00075890">
      <w:pPr>
        <w:rPr>
          <w:lang w:val="x-none" w:eastAsia="x-none"/>
        </w:rPr>
      </w:pPr>
    </w:p>
    <w:tbl>
      <w:tblPr>
        <w:tblW w:w="0" w:type="auto"/>
        <w:tblLook w:val="04A0" w:firstRow="1" w:lastRow="0" w:firstColumn="1" w:lastColumn="0" w:noHBand="0" w:noVBand="1"/>
      </w:tblPr>
      <w:tblGrid>
        <w:gridCol w:w="4138"/>
        <w:gridCol w:w="5149"/>
      </w:tblGrid>
      <w:tr w:rsidR="00182341" w:rsidRPr="00AB3F5C" w14:paraId="52776619" w14:textId="77777777" w:rsidTr="00C95FAF">
        <w:trPr>
          <w:trHeight w:val="1482"/>
        </w:trPr>
        <w:tc>
          <w:tcPr>
            <w:tcW w:w="4361" w:type="dxa"/>
            <w:tcBorders>
              <w:top w:val="single" w:sz="2" w:space="0" w:color="auto"/>
              <w:left w:val="single" w:sz="2" w:space="0" w:color="auto"/>
              <w:bottom w:val="single" w:sz="2" w:space="0" w:color="auto"/>
              <w:right w:val="single" w:sz="2" w:space="0" w:color="auto"/>
            </w:tcBorders>
            <w:vAlign w:val="bottom"/>
            <w:hideMark/>
          </w:tcPr>
          <w:p w14:paraId="4FCA452D" w14:textId="77777777" w:rsidR="00182341" w:rsidRPr="00AB3F5C" w:rsidRDefault="00182341" w:rsidP="00C95FAF">
            <w:pPr>
              <w:spacing w:after="0" w:line="240" w:lineRule="auto"/>
              <w:jc w:val="center"/>
              <w:rPr>
                <w:rFonts w:ascii="Arial Narrow" w:eastAsia="Calibri" w:hAnsi="Arial Narrow" w:cs="Arial"/>
                <w:i/>
                <w:lang w:eastAsia="ar-SA"/>
              </w:rPr>
            </w:pPr>
            <w:r w:rsidRPr="00AB3F5C">
              <w:rPr>
                <w:rFonts w:ascii="Arial Narrow" w:hAnsi="Arial Narrow"/>
                <w:i/>
                <w:lang w:eastAsia="ar-SA"/>
              </w:rPr>
              <w:t>(pieczęć Wykonawcy - opcjonalnie)</w:t>
            </w:r>
          </w:p>
        </w:tc>
        <w:tc>
          <w:tcPr>
            <w:tcW w:w="5417" w:type="dxa"/>
            <w:tcBorders>
              <w:top w:val="nil"/>
              <w:left w:val="single" w:sz="2" w:space="0" w:color="auto"/>
              <w:bottom w:val="nil"/>
              <w:right w:val="nil"/>
            </w:tcBorders>
            <w:vAlign w:val="center"/>
            <w:hideMark/>
          </w:tcPr>
          <w:p w14:paraId="1DCCBCE5" w14:textId="77777777" w:rsidR="00182341" w:rsidRPr="00AB3F5C" w:rsidRDefault="00182341" w:rsidP="00C95FAF">
            <w:pPr>
              <w:spacing w:after="0" w:line="240" w:lineRule="auto"/>
              <w:jc w:val="center"/>
              <w:rPr>
                <w:rFonts w:ascii="Arial Narrow" w:eastAsia="Calibri" w:hAnsi="Arial Narrow" w:cs="Arial"/>
              </w:rPr>
            </w:pPr>
            <w:r w:rsidRPr="00AB3F5C">
              <w:rPr>
                <w:rFonts w:ascii="Arial Narrow" w:eastAsia="Times New Roman" w:hAnsi="Arial Narrow" w:cs="Arial"/>
                <w:b/>
                <w:color w:val="000000"/>
                <w:lang w:eastAsia="pl-PL"/>
              </w:rPr>
              <w:t>OŚWIADCZENIE PODMIOTOWE</w:t>
            </w:r>
          </w:p>
        </w:tc>
      </w:tr>
    </w:tbl>
    <w:p w14:paraId="49949CCE" w14:textId="77777777" w:rsidR="00182341" w:rsidRPr="00AB3F5C" w:rsidRDefault="00182341" w:rsidP="00182341">
      <w:pPr>
        <w:spacing w:after="0"/>
        <w:jc w:val="center"/>
        <w:rPr>
          <w:rFonts w:ascii="Arial Narrow" w:eastAsia="Times New Roman" w:hAnsi="Arial Narrow" w:cs="Arial"/>
          <w:b/>
          <w:color w:val="FF0000"/>
          <w:lang w:eastAsia="pl-PL"/>
        </w:rPr>
      </w:pPr>
    </w:p>
    <w:p w14:paraId="65506EDD" w14:textId="77777777" w:rsidR="00182341" w:rsidRPr="00AB3F5C" w:rsidRDefault="00182341" w:rsidP="00182341">
      <w:pPr>
        <w:spacing w:after="0"/>
        <w:jc w:val="center"/>
        <w:rPr>
          <w:rFonts w:ascii="Arial Narrow" w:eastAsia="Times New Roman" w:hAnsi="Arial Narrow" w:cs="Arial"/>
          <w:b/>
          <w:color w:val="FF0000"/>
          <w:lang w:eastAsia="pl-PL"/>
        </w:rPr>
      </w:pPr>
    </w:p>
    <w:p w14:paraId="2647EEFA" w14:textId="77777777" w:rsidR="00615B02" w:rsidRPr="00615B02" w:rsidRDefault="00615B02" w:rsidP="00615B02">
      <w:pPr>
        <w:spacing w:after="0"/>
        <w:jc w:val="center"/>
        <w:rPr>
          <w:rFonts w:ascii="Arial Narrow" w:eastAsia="Times New Roman" w:hAnsi="Arial Narrow" w:cstheme="minorHAnsi"/>
          <w:b/>
          <w:color w:val="000000"/>
          <w:lang w:eastAsia="pl-PL"/>
        </w:rPr>
      </w:pPr>
      <w:r w:rsidRPr="00615B02">
        <w:rPr>
          <w:rFonts w:ascii="Arial Narrow" w:eastAsia="Times New Roman" w:hAnsi="Arial Narrow" w:cstheme="minorHAnsi"/>
          <w:b/>
          <w:color w:val="000000"/>
          <w:lang w:eastAsia="pl-PL"/>
        </w:rPr>
        <w:t>Oświadczenie o aktualności danych zawartych w oświadczeniu JEDZ</w:t>
      </w:r>
    </w:p>
    <w:p w14:paraId="30A7AFE2" w14:textId="77777777" w:rsidR="00615B02" w:rsidRPr="00615B02" w:rsidRDefault="00615B02" w:rsidP="00615B02">
      <w:pPr>
        <w:spacing w:after="0"/>
        <w:jc w:val="center"/>
        <w:rPr>
          <w:rFonts w:ascii="Arial Narrow" w:eastAsia="Times New Roman" w:hAnsi="Arial Narrow" w:cstheme="minorHAnsi"/>
          <w:b/>
          <w:color w:val="000000"/>
          <w:lang w:eastAsia="pl-PL"/>
        </w:rPr>
      </w:pPr>
      <w:r w:rsidRPr="00615B02">
        <w:rPr>
          <w:rFonts w:ascii="Arial Narrow" w:eastAsia="Times New Roman" w:hAnsi="Arial Narrow" w:cstheme="minorHAnsi"/>
          <w:b/>
          <w:color w:val="000000"/>
          <w:lang w:eastAsia="pl-PL"/>
        </w:rPr>
        <w:t>(składane na wezwanie Zamawiającego)</w:t>
      </w:r>
    </w:p>
    <w:p w14:paraId="2C133A62" w14:textId="77777777" w:rsidR="00615B02" w:rsidRDefault="00615B02" w:rsidP="00615B02">
      <w:pPr>
        <w:spacing w:after="0"/>
        <w:jc w:val="both"/>
        <w:rPr>
          <w:rFonts w:eastAsia="Times New Roman" w:cstheme="minorHAnsi"/>
          <w:b/>
          <w:color w:val="000000"/>
          <w:lang w:eastAsia="pl-PL"/>
        </w:rPr>
      </w:pPr>
    </w:p>
    <w:p w14:paraId="068E8E84" w14:textId="77777777" w:rsidR="00AC205E" w:rsidRDefault="00615B02" w:rsidP="00615B02">
      <w:pPr>
        <w:spacing w:after="0"/>
        <w:jc w:val="both"/>
        <w:rPr>
          <w:rFonts w:ascii="Arial Narrow" w:eastAsia="Times New Roman" w:hAnsi="Arial Narrow" w:cstheme="minorHAnsi"/>
          <w:color w:val="000000"/>
          <w:lang w:eastAsia="pl-PL"/>
        </w:rPr>
      </w:pPr>
      <w:r w:rsidRPr="00615B02">
        <w:rPr>
          <w:rFonts w:ascii="Arial Narrow" w:eastAsia="Times New Roman" w:hAnsi="Arial Narrow" w:cstheme="minorHAnsi"/>
          <w:color w:val="000000"/>
          <w:lang w:eastAsia="pl-PL"/>
        </w:rPr>
        <w:t xml:space="preserve">Dotyczy: postępowania o udzielenie zamówienia publicznego prowadzonego przez </w:t>
      </w:r>
      <w:r w:rsidR="003F3B6C">
        <w:rPr>
          <w:rFonts w:ascii="Arial Narrow" w:eastAsia="Times New Roman" w:hAnsi="Arial Narrow" w:cstheme="minorHAnsi"/>
          <w:color w:val="000000"/>
          <w:lang w:eastAsia="pl-PL"/>
        </w:rPr>
        <w:t>Politechnikę Warszawską Wydział Elektroniki i Technik Informacyjnych</w:t>
      </w:r>
      <w:r w:rsidRPr="00615B02">
        <w:rPr>
          <w:rFonts w:ascii="Arial Narrow" w:eastAsia="Times New Roman" w:hAnsi="Arial Narrow" w:cstheme="minorHAnsi"/>
          <w:color w:val="000000"/>
          <w:lang w:eastAsia="pl-PL"/>
        </w:rPr>
        <w:t xml:space="preserve"> na „</w:t>
      </w:r>
      <w:r w:rsidR="001F180A" w:rsidRPr="001F180A">
        <w:rPr>
          <w:rFonts w:ascii="Arial Narrow" w:eastAsia="Calibri" w:hAnsi="Arial Narrow" w:cs="Arial"/>
          <w:b/>
        </w:rPr>
        <w:t>Dostaw</w:t>
      </w:r>
      <w:r w:rsidR="003F3B6C">
        <w:rPr>
          <w:rFonts w:ascii="Arial Narrow" w:eastAsia="Calibri" w:hAnsi="Arial Narrow" w:cs="Arial"/>
          <w:b/>
        </w:rPr>
        <w:t>ę</w:t>
      </w:r>
      <w:r w:rsidR="001F180A" w:rsidRPr="001F180A">
        <w:rPr>
          <w:rFonts w:ascii="Arial Narrow" w:eastAsia="Calibri" w:hAnsi="Arial Narrow" w:cs="Arial"/>
          <w:b/>
        </w:rPr>
        <w:t xml:space="preserve"> mebli do </w:t>
      </w:r>
      <w:proofErr w:type="spellStart"/>
      <w:r w:rsidR="001F180A" w:rsidRPr="001F180A">
        <w:rPr>
          <w:rFonts w:ascii="Arial Narrow" w:eastAsia="Calibri" w:hAnsi="Arial Narrow" w:cs="Arial"/>
          <w:b/>
        </w:rPr>
        <w:t>sal</w:t>
      </w:r>
      <w:proofErr w:type="spellEnd"/>
      <w:r w:rsidR="001F180A" w:rsidRPr="001F180A">
        <w:rPr>
          <w:rFonts w:ascii="Arial Narrow" w:eastAsia="Calibri" w:hAnsi="Arial Narrow" w:cs="Arial"/>
          <w:b/>
        </w:rPr>
        <w:t xml:space="preserve"> dydaktycznych</w:t>
      </w:r>
      <w:r w:rsidRPr="00615B02">
        <w:rPr>
          <w:rFonts w:ascii="Arial Narrow" w:eastAsia="Times New Roman" w:hAnsi="Arial Narrow" w:cstheme="minorHAnsi"/>
          <w:color w:val="000000"/>
          <w:lang w:eastAsia="pl-PL"/>
        </w:rPr>
        <w:t xml:space="preserve">”, </w:t>
      </w:r>
    </w:p>
    <w:p w14:paraId="78B38DCD" w14:textId="267C3874" w:rsidR="00615B02" w:rsidRPr="00615B02" w:rsidRDefault="001A42B2" w:rsidP="00615B02">
      <w:pPr>
        <w:spacing w:after="0"/>
        <w:jc w:val="both"/>
        <w:rPr>
          <w:rFonts w:ascii="Arial Narrow" w:eastAsia="Times New Roman" w:hAnsi="Arial Narrow" w:cstheme="minorHAnsi"/>
          <w:color w:val="000000"/>
          <w:lang w:eastAsia="pl-PL"/>
        </w:rPr>
      </w:pPr>
      <w:r w:rsidRPr="001A42B2">
        <w:rPr>
          <w:rFonts w:ascii="Arial Narrow" w:eastAsia="Times New Roman" w:hAnsi="Arial Narrow" w:cstheme="minorHAnsi"/>
          <w:lang w:eastAsia="pl-PL"/>
        </w:rPr>
        <w:t xml:space="preserve">postępowanie </w:t>
      </w:r>
      <w:r w:rsidR="00615B02" w:rsidRPr="001A42B2">
        <w:rPr>
          <w:rFonts w:ascii="Arial Narrow" w:eastAsia="Times New Roman" w:hAnsi="Arial Narrow" w:cstheme="minorHAnsi"/>
          <w:lang w:eastAsia="pl-PL"/>
        </w:rPr>
        <w:t xml:space="preserve">nr </w:t>
      </w:r>
      <w:r w:rsidR="001F180A" w:rsidRPr="001A42B2">
        <w:rPr>
          <w:rFonts w:ascii="Arial Narrow" w:hAnsi="Arial Narrow" w:cs="Arial"/>
          <w:b/>
        </w:rPr>
        <w:t>WEITI/16/ZP/2021/1030</w:t>
      </w:r>
    </w:p>
    <w:p w14:paraId="1B53E743" w14:textId="77777777" w:rsidR="00615B02" w:rsidRPr="00615B02" w:rsidRDefault="00615B02" w:rsidP="00615B02">
      <w:pPr>
        <w:spacing w:after="0"/>
        <w:jc w:val="both"/>
        <w:rPr>
          <w:rFonts w:ascii="Arial Narrow" w:eastAsia="Times New Roman" w:hAnsi="Arial Narrow" w:cstheme="minorHAnsi"/>
          <w:color w:val="000000"/>
          <w:lang w:eastAsia="pl-PL"/>
        </w:rPr>
      </w:pPr>
    </w:p>
    <w:p w14:paraId="7CDBBD7E" w14:textId="77777777" w:rsidR="00615B02" w:rsidRPr="00615B02" w:rsidRDefault="00615B02" w:rsidP="00615B02">
      <w:pPr>
        <w:spacing w:after="0"/>
        <w:jc w:val="both"/>
        <w:rPr>
          <w:rFonts w:ascii="Arial Narrow" w:eastAsia="Times New Roman" w:hAnsi="Arial Narrow" w:cstheme="minorHAnsi"/>
          <w:color w:val="000000"/>
          <w:lang w:eastAsia="pl-PL"/>
        </w:rPr>
      </w:pPr>
      <w:r w:rsidRPr="00615B02">
        <w:rPr>
          <w:rFonts w:ascii="Arial Narrow" w:eastAsia="Times New Roman" w:hAnsi="Arial Narrow" w:cstheme="minorHAnsi"/>
          <w:color w:val="000000"/>
          <w:lang w:eastAsia="pl-PL"/>
        </w:rPr>
        <w:t>Będąc upoważnionym do reprezentacji Wykonawcy:</w:t>
      </w:r>
    </w:p>
    <w:p w14:paraId="150187E8" w14:textId="77777777" w:rsidR="00615B02" w:rsidRPr="00615B02" w:rsidRDefault="00615B02" w:rsidP="00615B02">
      <w:pPr>
        <w:spacing w:after="0"/>
        <w:jc w:val="both"/>
        <w:rPr>
          <w:rFonts w:ascii="Arial Narrow" w:eastAsia="Times New Roman" w:hAnsi="Arial Narrow" w:cstheme="minorHAnsi"/>
          <w:color w:val="000000"/>
          <w:lang w:eastAsia="pl-PL"/>
        </w:rPr>
      </w:pPr>
    </w:p>
    <w:p w14:paraId="76C78FF1" w14:textId="77777777" w:rsidR="00615B02" w:rsidRPr="00615B02" w:rsidRDefault="00615B02" w:rsidP="00615B02">
      <w:pPr>
        <w:spacing w:after="0"/>
        <w:jc w:val="both"/>
        <w:rPr>
          <w:rFonts w:ascii="Arial Narrow" w:eastAsia="Times New Roman" w:hAnsi="Arial Narrow" w:cstheme="minorHAnsi"/>
          <w:b/>
          <w:color w:val="000000"/>
          <w:lang w:eastAsia="pl-PL"/>
        </w:rPr>
      </w:pPr>
      <w:r w:rsidRPr="00615B02">
        <w:rPr>
          <w:rFonts w:ascii="Arial Narrow" w:eastAsia="Times New Roman" w:hAnsi="Arial Narrow" w:cstheme="minorHAnsi"/>
          <w:b/>
          <w:color w:val="000000"/>
          <w:lang w:eastAsia="pl-PL"/>
        </w:rPr>
        <w:t>Nazwa/firma Wykonawcy …………………………………………………………..</w:t>
      </w:r>
    </w:p>
    <w:p w14:paraId="60EA0763" w14:textId="77777777" w:rsidR="00615B02" w:rsidRPr="00615B02" w:rsidRDefault="00615B02" w:rsidP="00615B02">
      <w:pPr>
        <w:spacing w:after="0"/>
        <w:jc w:val="both"/>
        <w:rPr>
          <w:rFonts w:ascii="Arial Narrow" w:eastAsia="Times New Roman" w:hAnsi="Arial Narrow" w:cstheme="minorHAnsi"/>
          <w:b/>
          <w:color w:val="000000"/>
          <w:lang w:eastAsia="pl-PL"/>
        </w:rPr>
      </w:pPr>
      <w:r w:rsidRPr="00615B02">
        <w:rPr>
          <w:rFonts w:ascii="Arial Narrow" w:eastAsia="Times New Roman" w:hAnsi="Arial Narrow" w:cstheme="minorHAnsi"/>
          <w:b/>
          <w:color w:val="000000"/>
          <w:lang w:eastAsia="pl-PL"/>
        </w:rPr>
        <w:t>Adres ………………………………………………………………………………………….,</w:t>
      </w:r>
    </w:p>
    <w:p w14:paraId="0D2A3E1B" w14:textId="77777777" w:rsidR="00615B02" w:rsidRPr="00615B02" w:rsidRDefault="00615B02" w:rsidP="00615B02">
      <w:pPr>
        <w:spacing w:after="0"/>
        <w:jc w:val="both"/>
        <w:rPr>
          <w:rFonts w:ascii="Arial Narrow" w:eastAsia="Times New Roman" w:hAnsi="Arial Narrow" w:cstheme="minorHAnsi"/>
          <w:color w:val="000000"/>
          <w:lang w:eastAsia="pl-PL"/>
        </w:rPr>
      </w:pPr>
    </w:p>
    <w:p w14:paraId="289D3CD2" w14:textId="77777777" w:rsidR="00615B02" w:rsidRPr="00615B02" w:rsidRDefault="00615B02" w:rsidP="00615B02">
      <w:pPr>
        <w:spacing w:after="0"/>
        <w:jc w:val="both"/>
        <w:rPr>
          <w:rFonts w:ascii="Arial Narrow" w:eastAsia="Times New Roman" w:hAnsi="Arial Narrow" w:cstheme="minorHAnsi"/>
          <w:color w:val="000000"/>
          <w:lang w:eastAsia="pl-PL"/>
        </w:rPr>
      </w:pPr>
      <w:r w:rsidRPr="00615B02">
        <w:rPr>
          <w:rFonts w:ascii="Arial Narrow" w:eastAsia="Times New Roman" w:hAnsi="Arial Narrow" w:cstheme="minorHAnsi"/>
          <w:color w:val="000000"/>
          <w:lang w:eastAsia="pl-PL"/>
        </w:rPr>
        <w:t>niniejszym oświadczam, że pozostają aktualne informacje zawarte w oświadczeniu JEDZ złożonym w powołanym postępowaniu, w zakresie podstaw wykluczenia z postepowania wskazanych przez Zamawiającego, o których mowa w:</w:t>
      </w:r>
    </w:p>
    <w:p w14:paraId="333301CE" w14:textId="77777777" w:rsidR="00615B02" w:rsidRPr="00615B02" w:rsidRDefault="00615B02" w:rsidP="00BF58AA">
      <w:pPr>
        <w:pStyle w:val="Akapitzlist"/>
        <w:numPr>
          <w:ilvl w:val="0"/>
          <w:numId w:val="16"/>
        </w:numPr>
        <w:spacing w:after="160"/>
        <w:rPr>
          <w:rFonts w:ascii="Arial Narrow" w:hAnsi="Arial Narrow"/>
        </w:rPr>
      </w:pPr>
      <w:r w:rsidRPr="00615B02">
        <w:rPr>
          <w:rFonts w:ascii="Arial Narrow" w:hAnsi="Arial Narrow"/>
        </w:rPr>
        <w:t xml:space="preserve">art. 108 ust. 1 pkt 3 ustawy </w:t>
      </w:r>
      <w:proofErr w:type="spellStart"/>
      <w:r w:rsidRPr="00615B02">
        <w:rPr>
          <w:rFonts w:ascii="Arial Narrow" w:hAnsi="Arial Narrow"/>
        </w:rPr>
        <w:t>pzp</w:t>
      </w:r>
      <w:proofErr w:type="spellEnd"/>
    </w:p>
    <w:p w14:paraId="46D91A8C" w14:textId="77777777" w:rsidR="00615B02" w:rsidRPr="00615B02" w:rsidRDefault="00615B02" w:rsidP="00BF58AA">
      <w:pPr>
        <w:pStyle w:val="Akapitzlist"/>
        <w:numPr>
          <w:ilvl w:val="0"/>
          <w:numId w:val="16"/>
        </w:numPr>
        <w:spacing w:after="160"/>
        <w:rPr>
          <w:rFonts w:ascii="Arial Narrow" w:hAnsi="Arial Narrow"/>
        </w:rPr>
      </w:pPr>
      <w:r w:rsidRPr="00615B02">
        <w:rPr>
          <w:rFonts w:ascii="Arial Narrow" w:hAnsi="Arial Narrow"/>
        </w:rPr>
        <w:t xml:space="preserve">art. 108 ust. 1 pkt 4 ustawy </w:t>
      </w:r>
      <w:proofErr w:type="spellStart"/>
      <w:r w:rsidRPr="00615B02">
        <w:rPr>
          <w:rFonts w:ascii="Arial Narrow" w:hAnsi="Arial Narrow"/>
        </w:rPr>
        <w:t>pzp</w:t>
      </w:r>
      <w:proofErr w:type="spellEnd"/>
      <w:r w:rsidRPr="00615B02">
        <w:rPr>
          <w:rFonts w:ascii="Arial Narrow" w:hAnsi="Arial Narrow"/>
        </w:rPr>
        <w:t>, dotyczących orzeczenia zakazu ubiegania się o zamówienie publiczne tytułem środka zapobiegawczego</w:t>
      </w:r>
    </w:p>
    <w:p w14:paraId="11DC371E" w14:textId="77777777" w:rsidR="00615B02" w:rsidRPr="00615B02" w:rsidRDefault="00615B02" w:rsidP="00BF58AA">
      <w:pPr>
        <w:pStyle w:val="Akapitzlist"/>
        <w:numPr>
          <w:ilvl w:val="0"/>
          <w:numId w:val="16"/>
        </w:numPr>
        <w:spacing w:after="160"/>
        <w:rPr>
          <w:rFonts w:ascii="Arial Narrow" w:hAnsi="Arial Narrow"/>
        </w:rPr>
      </w:pPr>
      <w:r w:rsidRPr="00615B02">
        <w:rPr>
          <w:rFonts w:ascii="Arial Narrow" w:hAnsi="Arial Narrow"/>
        </w:rPr>
        <w:t>art. 108 ust. 1 pkt 5 ustawy dotyczących zawarcia z innymi wykonawcami porozumienia mającego na celu zakłócenie konkurencji</w:t>
      </w:r>
    </w:p>
    <w:p w14:paraId="1DB908EB" w14:textId="483B2D99" w:rsidR="00182341" w:rsidRPr="00615B02" w:rsidRDefault="00615B02" w:rsidP="00BF58AA">
      <w:pPr>
        <w:pStyle w:val="Bezodstpw1"/>
        <w:numPr>
          <w:ilvl w:val="0"/>
          <w:numId w:val="16"/>
        </w:numPr>
        <w:spacing w:line="360" w:lineRule="auto"/>
        <w:rPr>
          <w:rFonts w:ascii="Arial Narrow" w:hAnsi="Arial Narrow" w:cs="Arial"/>
          <w:b/>
        </w:rPr>
      </w:pPr>
      <w:r w:rsidRPr="00615B02">
        <w:rPr>
          <w:rFonts w:ascii="Arial Narrow" w:hAnsi="Arial Narrow"/>
        </w:rPr>
        <w:t xml:space="preserve">art. 108 ust. 1 pkt 6 ustawy </w:t>
      </w:r>
      <w:proofErr w:type="spellStart"/>
      <w:r w:rsidRPr="00615B02">
        <w:rPr>
          <w:rFonts w:ascii="Arial Narrow" w:hAnsi="Arial Narrow"/>
        </w:rPr>
        <w:t>pzp</w:t>
      </w:r>
      <w:proofErr w:type="spellEnd"/>
    </w:p>
    <w:p w14:paraId="5E97D71E" w14:textId="03696B0E" w:rsidR="00182341" w:rsidRDefault="00182341" w:rsidP="00182341">
      <w:pPr>
        <w:pStyle w:val="Akapitzlist"/>
        <w:spacing w:line="360" w:lineRule="auto"/>
        <w:ind w:left="5676" w:firstLine="696"/>
        <w:jc w:val="center"/>
        <w:rPr>
          <w:rFonts w:ascii="Arial Narrow" w:hAnsi="Arial Narrow" w:cs="Arial"/>
          <w:i/>
        </w:rPr>
      </w:pPr>
    </w:p>
    <w:p w14:paraId="7E3CABEF" w14:textId="77777777" w:rsidR="00075890" w:rsidRPr="00615B02" w:rsidRDefault="00075890" w:rsidP="00182341">
      <w:pPr>
        <w:pStyle w:val="Akapitzlist"/>
        <w:spacing w:line="360" w:lineRule="auto"/>
        <w:ind w:left="5676" w:firstLine="696"/>
        <w:jc w:val="center"/>
        <w:rPr>
          <w:rFonts w:ascii="Arial Narrow" w:hAnsi="Arial Narrow" w:cs="Arial"/>
          <w:i/>
        </w:rPr>
      </w:pPr>
    </w:p>
    <w:p w14:paraId="02247923" w14:textId="4FD79E9F" w:rsidR="00182341" w:rsidRPr="00AB3F5C" w:rsidRDefault="00182341" w:rsidP="00182341">
      <w:pPr>
        <w:rPr>
          <w:rFonts w:ascii="Arial Narrow" w:hAnsi="Arial Narrow" w:cs="Arial"/>
          <w:i/>
        </w:rPr>
      </w:pPr>
      <w:r w:rsidRPr="00615B02">
        <w:rPr>
          <w:rFonts w:ascii="Arial Narrow" w:hAnsi="Arial Narrow" w:cs="Arial"/>
          <w:i/>
        </w:rPr>
        <w:t>.....................dn..................</w:t>
      </w:r>
      <w:r w:rsidRPr="00AB3F5C">
        <w:rPr>
          <w:rFonts w:ascii="Arial Narrow" w:hAnsi="Arial Narrow" w:cs="Arial"/>
          <w:i/>
        </w:rPr>
        <w:t xml:space="preserve">                                                           …………………………………...</w:t>
      </w:r>
      <w:r w:rsidR="003F3B6C">
        <w:rPr>
          <w:rFonts w:ascii="Arial Narrow" w:hAnsi="Arial Narrow" w:cs="Arial"/>
          <w:i/>
        </w:rPr>
        <w:t>............</w:t>
      </w:r>
    </w:p>
    <w:p w14:paraId="4C47E205" w14:textId="5C71AEA6" w:rsidR="00182341" w:rsidRPr="00AC205E" w:rsidRDefault="00182341" w:rsidP="00182341">
      <w:pPr>
        <w:spacing w:line="360" w:lineRule="auto"/>
        <w:ind w:left="4665"/>
        <w:rPr>
          <w:rFonts w:ascii="Arial Narrow" w:hAnsi="Arial Narrow" w:cs="Arial"/>
          <w:i/>
          <w:sz w:val="18"/>
          <w:szCs w:val="18"/>
        </w:rPr>
      </w:pPr>
      <w:r w:rsidRPr="00AC205E">
        <w:rPr>
          <w:rFonts w:ascii="Arial Narrow" w:hAnsi="Arial Narrow" w:cs="Arial"/>
          <w:sz w:val="18"/>
          <w:szCs w:val="18"/>
        </w:rPr>
        <w:t>(imię i nazwisko oraz kwalifikowany podpis  elektroniczny upoważnionego przedstawiciela Podmiotu udostępniającego Wykonawcy zasoby)</w:t>
      </w:r>
    </w:p>
    <w:p w14:paraId="7CB6BD65" w14:textId="77777777" w:rsidR="00182341" w:rsidRPr="00AB3F5C" w:rsidRDefault="00182341" w:rsidP="00182341">
      <w:pPr>
        <w:pStyle w:val="Bezodstpw1"/>
        <w:spacing w:line="360" w:lineRule="auto"/>
        <w:ind w:left="720"/>
        <w:jc w:val="center"/>
        <w:rPr>
          <w:rFonts w:ascii="Arial Narrow" w:hAnsi="Arial Narrow" w:cs="Arial"/>
          <w:b/>
        </w:rPr>
      </w:pPr>
      <w:r w:rsidRPr="00AB3F5C">
        <w:rPr>
          <w:rFonts w:ascii="Arial Narrow" w:hAnsi="Arial Narrow" w:cs="Arial"/>
          <w:b/>
        </w:rPr>
        <w:t xml:space="preserve"> </w:t>
      </w:r>
    </w:p>
    <w:p w14:paraId="098CCBE6" w14:textId="77777777" w:rsidR="00182341" w:rsidRPr="00AB3F5C" w:rsidRDefault="00182341" w:rsidP="00182341">
      <w:pPr>
        <w:pStyle w:val="Akapitzlist"/>
        <w:spacing w:line="360" w:lineRule="auto"/>
        <w:rPr>
          <w:rFonts w:ascii="Arial Narrow" w:hAnsi="Arial Narrow" w:cs="Arial"/>
          <w:b/>
        </w:rPr>
      </w:pPr>
    </w:p>
    <w:p w14:paraId="1569A09A" w14:textId="1DED19D2" w:rsidR="001F180A" w:rsidRDefault="001F180A" w:rsidP="00182341">
      <w:pPr>
        <w:rPr>
          <w:rFonts w:ascii="Arial Narrow" w:eastAsia="Times New Roman" w:hAnsi="Arial Narrow" w:cs="Arial"/>
          <w:b/>
          <w:color w:val="000000"/>
          <w:lang w:eastAsia="pl-PL"/>
        </w:rPr>
      </w:pPr>
    </w:p>
    <w:p w14:paraId="2C0461E2" w14:textId="3F2BF7B7" w:rsidR="003F3B6C" w:rsidRDefault="003F3B6C" w:rsidP="00182341">
      <w:pPr>
        <w:rPr>
          <w:rFonts w:ascii="Arial Narrow" w:eastAsia="Times New Roman" w:hAnsi="Arial Narrow" w:cs="Arial"/>
          <w:b/>
          <w:color w:val="000000"/>
          <w:lang w:eastAsia="pl-PL"/>
        </w:rPr>
      </w:pPr>
    </w:p>
    <w:p w14:paraId="1042F104" w14:textId="77777777" w:rsidR="001F180A" w:rsidRDefault="001F180A" w:rsidP="00182341">
      <w:pPr>
        <w:rPr>
          <w:rFonts w:ascii="Arial Narrow" w:eastAsia="Times New Roman" w:hAnsi="Arial Narrow" w:cs="Arial"/>
          <w:b/>
          <w:color w:val="000000"/>
          <w:lang w:eastAsia="pl-PL"/>
        </w:rPr>
      </w:pPr>
    </w:p>
    <w:p w14:paraId="70814873" w14:textId="77777777" w:rsidR="00182341" w:rsidRPr="00AB3F5C" w:rsidRDefault="00182341" w:rsidP="00182341">
      <w:pPr>
        <w:rPr>
          <w:rFonts w:ascii="Arial Narrow" w:eastAsia="Times New Roman" w:hAnsi="Arial Narrow" w:cs="Arial"/>
          <w:b/>
          <w:color w:val="000000"/>
          <w:lang w:eastAsia="pl-PL"/>
        </w:rPr>
      </w:pPr>
      <w:r w:rsidRPr="00AB3F5C">
        <w:rPr>
          <w:rFonts w:ascii="Arial Narrow" w:eastAsia="Times New Roman" w:hAnsi="Arial Narrow" w:cs="Arial"/>
          <w:b/>
          <w:color w:val="000000"/>
          <w:lang w:eastAsia="pl-PL"/>
        </w:rPr>
        <w:t>Załącznik nr 3 do SWZ - Opis Przedmiotu Zamówienia</w:t>
      </w:r>
    </w:p>
    <w:p w14:paraId="1972B73B" w14:textId="7B883C60" w:rsidR="00BD5108" w:rsidRPr="00F51E4F" w:rsidRDefault="00182341" w:rsidP="00F51E4F">
      <w:pPr>
        <w:pStyle w:val="Akapitzlist"/>
        <w:widowControl w:val="0"/>
        <w:numPr>
          <w:ilvl w:val="0"/>
          <w:numId w:val="24"/>
        </w:numPr>
        <w:suppressAutoHyphens/>
        <w:spacing w:before="120" w:after="0" w:line="240" w:lineRule="auto"/>
        <w:jc w:val="both"/>
        <w:rPr>
          <w:rFonts w:ascii="Arial Narrow" w:eastAsia="Times New Roman" w:hAnsi="Arial Narrow" w:cs="Arial"/>
          <w:kern w:val="1"/>
          <w:lang w:val="x-none" w:eastAsia="ar-SA"/>
        </w:rPr>
      </w:pPr>
      <w:r w:rsidRPr="00F51E4F">
        <w:rPr>
          <w:rFonts w:ascii="Arial Narrow" w:eastAsia="Times New Roman" w:hAnsi="Arial Narrow" w:cs="Arial"/>
          <w:kern w:val="1"/>
          <w:lang w:val="x-none" w:eastAsia="ar-SA"/>
        </w:rPr>
        <w:t>PRZEDMIOT ZAMÓWIENIA:</w:t>
      </w:r>
      <w:r w:rsidR="00232DAB" w:rsidRPr="00F51E4F">
        <w:rPr>
          <w:rFonts w:ascii="Arial Narrow" w:eastAsia="Times New Roman" w:hAnsi="Arial Narrow" w:cs="Arial"/>
          <w:kern w:val="1"/>
          <w:lang w:eastAsia="ar-SA"/>
        </w:rPr>
        <w:t xml:space="preserve"> </w:t>
      </w:r>
      <w:r w:rsidR="00635FCD" w:rsidRPr="001F180A">
        <w:rPr>
          <w:rFonts w:ascii="Arial Narrow" w:eastAsia="Calibri" w:hAnsi="Arial Narrow" w:cs="Arial"/>
          <w:b/>
        </w:rPr>
        <w:t xml:space="preserve">Dostawa mebli do </w:t>
      </w:r>
      <w:r w:rsidR="00635FCD">
        <w:rPr>
          <w:rFonts w:ascii="Arial Narrow" w:eastAsia="Calibri" w:hAnsi="Arial Narrow" w:cs="Arial"/>
          <w:b/>
        </w:rPr>
        <w:t xml:space="preserve">Gmachu Elektroniki w miejsca wskazane przez Zamawiającego  (hol na parterze lub/i </w:t>
      </w:r>
      <w:r w:rsidR="00635FCD" w:rsidRPr="001F180A">
        <w:rPr>
          <w:rFonts w:ascii="Arial Narrow" w:eastAsia="Calibri" w:hAnsi="Arial Narrow" w:cs="Arial"/>
          <w:b/>
        </w:rPr>
        <w:t>sal</w:t>
      </w:r>
      <w:r w:rsidR="00635FCD">
        <w:rPr>
          <w:rFonts w:ascii="Arial Narrow" w:eastAsia="Calibri" w:hAnsi="Arial Narrow" w:cs="Arial"/>
          <w:b/>
        </w:rPr>
        <w:t>e</w:t>
      </w:r>
      <w:r w:rsidR="00635FCD" w:rsidRPr="001F180A">
        <w:rPr>
          <w:rFonts w:ascii="Arial Narrow" w:eastAsia="Calibri" w:hAnsi="Arial Narrow" w:cs="Arial"/>
          <w:b/>
        </w:rPr>
        <w:t xml:space="preserve"> dydaktyczn</w:t>
      </w:r>
      <w:r w:rsidR="00635FCD">
        <w:rPr>
          <w:rFonts w:ascii="Arial Narrow" w:eastAsia="Calibri" w:hAnsi="Arial Narrow" w:cs="Arial"/>
          <w:b/>
        </w:rPr>
        <w:t>e)</w:t>
      </w:r>
      <w:r w:rsidR="00635FCD" w:rsidRPr="001F180A">
        <w:rPr>
          <w:rFonts w:ascii="Arial Narrow" w:eastAsia="Calibri" w:hAnsi="Arial Narrow" w:cs="Arial"/>
          <w:b/>
        </w:rPr>
        <w:t xml:space="preserve">. Zamawiający wymaga </w:t>
      </w:r>
      <w:r w:rsidR="00635FCD">
        <w:rPr>
          <w:rFonts w:ascii="Arial Narrow" w:eastAsia="Calibri" w:hAnsi="Arial Narrow" w:cs="Arial"/>
          <w:b/>
        </w:rPr>
        <w:t xml:space="preserve">  </w:t>
      </w:r>
      <w:r w:rsidR="00635FCD" w:rsidRPr="001F180A">
        <w:rPr>
          <w:rFonts w:ascii="Arial Narrow" w:eastAsia="Calibri" w:hAnsi="Arial Narrow" w:cs="Arial"/>
          <w:b/>
        </w:rPr>
        <w:t xml:space="preserve">montażu </w:t>
      </w:r>
      <w:r w:rsidR="00635FCD">
        <w:rPr>
          <w:rFonts w:ascii="Arial Narrow" w:eastAsia="Calibri" w:hAnsi="Arial Narrow" w:cs="Arial"/>
          <w:b/>
        </w:rPr>
        <w:t xml:space="preserve"> przez Wykonawcę  tych mebli, które dostarczone będą  w częściach. Wykonawca zobowiązuje się do usunięcia opakowań i ich wywozu na własny koszt.</w:t>
      </w:r>
    </w:p>
    <w:p w14:paraId="72889406" w14:textId="77777777" w:rsidR="00F51E4F" w:rsidRPr="00F51E4F" w:rsidRDefault="00F51E4F" w:rsidP="00F51E4F">
      <w:pPr>
        <w:pStyle w:val="Akapitzlist"/>
        <w:widowControl w:val="0"/>
        <w:numPr>
          <w:ilvl w:val="0"/>
          <w:numId w:val="24"/>
        </w:numPr>
        <w:suppressAutoHyphens/>
        <w:spacing w:before="120" w:after="0" w:line="240" w:lineRule="auto"/>
        <w:jc w:val="both"/>
        <w:rPr>
          <w:rFonts w:ascii="Arial Narrow" w:eastAsia="Times New Roman" w:hAnsi="Arial Narrow" w:cs="Arial"/>
          <w:kern w:val="1"/>
          <w:lang w:val="x-none" w:eastAsia="ar-SA"/>
        </w:rPr>
      </w:pPr>
      <w:r w:rsidRPr="00F51E4F">
        <w:rPr>
          <w:rFonts w:ascii="Arial Narrow" w:hAnsi="Arial Narrow"/>
        </w:rPr>
        <w:t>WYMAGANIA DOTYCZĄCE PRZEDMIOTU ZAMÓWIENIA:</w:t>
      </w:r>
    </w:p>
    <w:p w14:paraId="7CA3AB21" w14:textId="77777777" w:rsidR="00F51E4F" w:rsidRPr="00F51E4F" w:rsidRDefault="00F51E4F" w:rsidP="00F51E4F">
      <w:pPr>
        <w:pStyle w:val="Akapitzlist"/>
        <w:spacing w:before="60"/>
        <w:ind w:left="0"/>
        <w:contextualSpacing w:val="0"/>
        <w:jc w:val="both"/>
        <w:rPr>
          <w:rFonts w:ascii="Arial Narrow" w:hAnsi="Arial Narrow"/>
        </w:rPr>
      </w:pPr>
      <w:r w:rsidRPr="00F51E4F">
        <w:rPr>
          <w:rFonts w:ascii="Arial Narrow" w:hAnsi="Arial Narrow"/>
        </w:rPr>
        <w:t>Ilekroć w niniejszej specyfikacji przedmiot zamówienia jest opisany ze wskazaniem znaków towarowych, patentów lub pochodzenia, to przyjmuje się, że wskazaniom takim towarzyszą wyrazy „lub równoważne”.</w:t>
      </w:r>
    </w:p>
    <w:p w14:paraId="00886E5F" w14:textId="19E9A9F6" w:rsidR="00F51E4F" w:rsidRPr="00635FCD" w:rsidRDefault="00F51E4F" w:rsidP="00F51E4F">
      <w:pPr>
        <w:pStyle w:val="Akapitzlist"/>
        <w:spacing w:before="60"/>
        <w:ind w:left="0"/>
        <w:contextualSpacing w:val="0"/>
        <w:jc w:val="both"/>
        <w:rPr>
          <w:rFonts w:ascii="Arial Narrow" w:hAnsi="Arial Narrow"/>
        </w:rPr>
      </w:pPr>
      <w:r w:rsidRPr="00F51E4F">
        <w:rPr>
          <w:rFonts w:ascii="Arial Narrow" w:hAnsi="Arial Narrow"/>
        </w:rPr>
        <w:t>Jeżeli w opisie przedmiotu zamówienia lub gdziekolwiek w SIWZ użyto norm, aprobat technicznych, specyfikacji technicznych, systemów odniesienia, nazwy standardu, klasy, benchmarku lub inne, Zamawiający dopuszcza zastosowanie rozwiązań równoważnych opisywanym, gwarantujących osiągnięcie parametrów nie gorsz</w:t>
      </w:r>
      <w:r w:rsidR="00635FCD">
        <w:rPr>
          <w:rFonts w:ascii="Arial Narrow" w:hAnsi="Arial Narrow"/>
        </w:rPr>
        <w:t xml:space="preserve">ych niż opisane w dokumentacji. </w:t>
      </w:r>
      <w:r w:rsidRPr="00F51E4F">
        <w:rPr>
          <w:rFonts w:ascii="Arial Narrow" w:hAnsi="Arial Narrow"/>
        </w:rPr>
        <w:t>Wykonawca, który powołuje się na równoważne rozwiązania, jest zobowiązany wykazać, że oferowane przez niego dostawy i usługi sp</w:t>
      </w:r>
      <w:bookmarkStart w:id="0" w:name="_GoBack"/>
      <w:bookmarkEnd w:id="0"/>
      <w:r w:rsidRPr="00F51E4F">
        <w:rPr>
          <w:rFonts w:ascii="Arial Narrow" w:hAnsi="Arial Narrow"/>
        </w:rPr>
        <w:t>ełniają wymagania</w:t>
      </w:r>
      <w:r w:rsidR="00635FCD">
        <w:rPr>
          <w:rFonts w:ascii="Arial Narrow" w:hAnsi="Arial Narrow"/>
        </w:rPr>
        <w:t xml:space="preserve"> określone przez Zamawiającego. </w:t>
      </w:r>
      <w:r w:rsidRPr="00F51E4F">
        <w:rPr>
          <w:rFonts w:ascii="Arial Narrow" w:hAnsi="Arial Narrow"/>
        </w:rPr>
        <w:t xml:space="preserve">Gdziekolwiek w opisie przedmiotu zamówienia występują odniesienia do Polskich Norm, dopuszczalne jest stosowanie odpowiednich norm krajów Unii Europejskiej, w zakresie przyjętym przez polskie </w:t>
      </w:r>
      <w:r w:rsidR="00635FCD">
        <w:rPr>
          <w:rFonts w:ascii="Arial Narrow" w:hAnsi="Arial Narrow" w:cs="Calibri"/>
        </w:rPr>
        <w:t xml:space="preserve">prawodawstwo. </w:t>
      </w:r>
      <w:r w:rsidRPr="00F51E4F">
        <w:rPr>
          <w:rFonts w:ascii="Arial Narrow" w:hAnsi="Arial Narrow" w:cs="Calibri"/>
        </w:rPr>
        <w:t>Wszelkie wymagania techniczne dotyczące przedmiotu zamówienia należy traktować jako graniczne, brak możliwości spełnienia przez proponowany przedmiot zamówienia któregokolwiek z wymienionych parametrów wyklucza je z dalszej oceny.</w:t>
      </w:r>
    </w:p>
    <w:p w14:paraId="05EF24DD" w14:textId="326BF52E" w:rsidR="00F51E4F" w:rsidRPr="00F51E4F" w:rsidRDefault="00F51E4F" w:rsidP="00F51E4F">
      <w:pPr>
        <w:pStyle w:val="Akapitzlist"/>
        <w:widowControl w:val="0"/>
        <w:numPr>
          <w:ilvl w:val="0"/>
          <w:numId w:val="24"/>
        </w:numPr>
        <w:suppressAutoHyphens/>
        <w:spacing w:before="120" w:after="0" w:line="240" w:lineRule="auto"/>
        <w:ind w:left="0" w:hanging="425"/>
        <w:contextualSpacing w:val="0"/>
        <w:jc w:val="both"/>
        <w:rPr>
          <w:rFonts w:ascii="Arial Narrow" w:hAnsi="Arial Narrow" w:cs="Calibri"/>
        </w:rPr>
      </w:pPr>
      <w:r w:rsidRPr="00F51E4F">
        <w:rPr>
          <w:rFonts w:ascii="Arial Narrow" w:hAnsi="Arial Narrow" w:cs="Calibri"/>
        </w:rPr>
        <w:t xml:space="preserve">WYMAGANIA TECHNICZNE NA POSZCZEGÓLNE SKŁADNIKI PRZEDMIOTU ZAMÓWIENIA </w:t>
      </w:r>
    </w:p>
    <w:p w14:paraId="4265F44C" w14:textId="792FA12F" w:rsidR="00F51E4F" w:rsidRPr="00F51E4F" w:rsidRDefault="00F51E4F" w:rsidP="00F51E4F">
      <w:pPr>
        <w:pStyle w:val="Akapitzlist"/>
        <w:spacing w:before="120" w:after="120"/>
        <w:ind w:left="0"/>
        <w:contextualSpacing w:val="0"/>
        <w:jc w:val="both"/>
        <w:rPr>
          <w:rFonts w:ascii="Arial Narrow" w:hAnsi="Arial Narrow" w:cs="Calibri"/>
          <w:b/>
          <w:color w:val="FF0000"/>
          <w:lang w:eastAsia="pl-PL"/>
        </w:rPr>
      </w:pPr>
      <w:r w:rsidRPr="00F51E4F">
        <w:rPr>
          <w:rFonts w:ascii="Arial Narrow" w:hAnsi="Arial Narrow" w:cs="Calibri"/>
          <w:b/>
        </w:rPr>
        <w:t xml:space="preserve">Tabela 1.: </w:t>
      </w:r>
      <w:r w:rsidRPr="00F51E4F">
        <w:rPr>
          <w:rFonts w:ascii="Arial Narrow" w:hAnsi="Arial Narrow" w:cs="Calibri"/>
          <w:b/>
        </w:rPr>
        <w:tab/>
      </w:r>
      <w:r w:rsidRPr="003F3B6C">
        <w:rPr>
          <w:rFonts w:ascii="Arial Narrow" w:hAnsi="Arial Narrow" w:cs="Times New Roman"/>
          <w:b/>
        </w:rPr>
        <w:t xml:space="preserve">Stolik szkolny 2-osobowy </w:t>
      </w:r>
      <w:r>
        <w:rPr>
          <w:rFonts w:ascii="Arial Narrow" w:hAnsi="Arial Narrow" w:cs="Times New Roman"/>
          <w:b/>
        </w:rPr>
        <w:t xml:space="preserve">74 sztuki </w:t>
      </w:r>
      <w:r w:rsidRPr="00F51E4F">
        <w:rPr>
          <w:rFonts w:ascii="Arial Narrow" w:hAnsi="Arial Narrow" w:cs="Calibri"/>
          <w:b/>
          <w:lang w:eastAsia="pl-PL"/>
        </w:rPr>
        <w:t>(tabela kosztorysowa poz. 1)</w:t>
      </w:r>
    </w:p>
    <w:tbl>
      <w:tblPr>
        <w:tblpPr w:leftFromText="141" w:rightFromText="141" w:vertAnchor="text" w:tblpX="108" w:tblpY="1"/>
        <w:tblOverlap w:val="never"/>
        <w:tblW w:w="8613" w:type="dxa"/>
        <w:tblLayout w:type="fixed"/>
        <w:tblLook w:val="0000" w:firstRow="0" w:lastRow="0" w:firstColumn="0" w:lastColumn="0" w:noHBand="0" w:noVBand="0"/>
      </w:tblPr>
      <w:tblGrid>
        <w:gridCol w:w="567"/>
        <w:gridCol w:w="1563"/>
        <w:gridCol w:w="6483"/>
      </w:tblGrid>
      <w:tr w:rsidR="009A652D" w:rsidRPr="00F51E4F" w14:paraId="4138D7BF" w14:textId="77777777" w:rsidTr="009A652D">
        <w:tc>
          <w:tcPr>
            <w:tcW w:w="8613" w:type="dxa"/>
            <w:gridSpan w:val="3"/>
            <w:tcBorders>
              <w:top w:val="single" w:sz="4" w:space="0" w:color="000000"/>
              <w:left w:val="single" w:sz="4" w:space="0" w:color="000000"/>
              <w:bottom w:val="single" w:sz="4" w:space="0" w:color="000000"/>
              <w:right w:val="single" w:sz="4" w:space="0" w:color="auto"/>
            </w:tcBorders>
            <w:shd w:val="clear" w:color="auto" w:fill="auto"/>
          </w:tcPr>
          <w:p w14:paraId="5C59E26C"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r>
      <w:tr w:rsidR="009A652D" w:rsidRPr="00F51E4F" w14:paraId="7449C6EE" w14:textId="77777777" w:rsidTr="009A652D">
        <w:tc>
          <w:tcPr>
            <w:tcW w:w="567" w:type="dxa"/>
            <w:tcBorders>
              <w:top w:val="single" w:sz="4" w:space="0" w:color="000000"/>
              <w:left w:val="single" w:sz="4" w:space="0" w:color="000000"/>
              <w:bottom w:val="single" w:sz="4" w:space="0" w:color="000000"/>
            </w:tcBorders>
            <w:shd w:val="clear" w:color="auto" w:fill="FFFFFF"/>
          </w:tcPr>
          <w:p w14:paraId="3CB98DA2"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357B5220"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6483" w:type="dxa"/>
            <w:tcBorders>
              <w:top w:val="single" w:sz="4" w:space="0" w:color="000000"/>
              <w:left w:val="single" w:sz="4" w:space="0" w:color="000000"/>
              <w:bottom w:val="single" w:sz="4" w:space="0" w:color="000000"/>
              <w:right w:val="single" w:sz="4" w:space="0" w:color="auto"/>
            </w:tcBorders>
            <w:shd w:val="clear" w:color="auto" w:fill="FFFFFF"/>
          </w:tcPr>
          <w:p w14:paraId="570A5A09"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r>
      <w:tr w:rsidR="009A652D" w:rsidRPr="00F51E4F" w14:paraId="0BF2D799" w14:textId="77777777" w:rsidTr="009A652D">
        <w:tc>
          <w:tcPr>
            <w:tcW w:w="567" w:type="dxa"/>
            <w:tcBorders>
              <w:top w:val="single" w:sz="4" w:space="0" w:color="000000"/>
              <w:left w:val="single" w:sz="4" w:space="0" w:color="000000"/>
              <w:bottom w:val="single" w:sz="4" w:space="0" w:color="000000"/>
            </w:tcBorders>
            <w:shd w:val="clear" w:color="auto" w:fill="auto"/>
          </w:tcPr>
          <w:p w14:paraId="39D4D12F"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3469CADF" w14:textId="77777777" w:rsidR="009A652D" w:rsidRPr="00F51E4F" w:rsidRDefault="009A652D"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59989BD6" w14:textId="61CA7447" w:rsidR="009A652D" w:rsidRPr="00F51E4F" w:rsidRDefault="009A652D" w:rsidP="009557D8">
            <w:pPr>
              <w:pStyle w:val="Akapitzlist1"/>
              <w:spacing w:before="60"/>
              <w:ind w:left="0"/>
              <w:contextualSpacing/>
              <w:rPr>
                <w:rFonts w:ascii="Arial Narrow" w:hAnsi="Arial Narrow" w:cs="Calibri"/>
                <w:b/>
                <w:bCs/>
              </w:rPr>
            </w:pPr>
            <w:r w:rsidRPr="003F3B6C">
              <w:rPr>
                <w:rFonts w:ascii="Arial Narrow" w:hAnsi="Arial Narrow"/>
                <w:b/>
              </w:rPr>
              <w:t>Stolik szkolny 2-osobowy</w:t>
            </w:r>
          </w:p>
        </w:tc>
      </w:tr>
      <w:tr w:rsidR="009A652D" w:rsidRPr="00F51E4F" w14:paraId="4235B218" w14:textId="77777777" w:rsidTr="009A652D">
        <w:tc>
          <w:tcPr>
            <w:tcW w:w="567" w:type="dxa"/>
            <w:tcBorders>
              <w:top w:val="single" w:sz="4" w:space="0" w:color="000000"/>
              <w:left w:val="single" w:sz="4" w:space="0" w:color="000000"/>
              <w:bottom w:val="single" w:sz="4" w:space="0" w:color="000000"/>
            </w:tcBorders>
            <w:shd w:val="clear" w:color="auto" w:fill="auto"/>
          </w:tcPr>
          <w:p w14:paraId="7E45AF3E"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5260D33C" w14:textId="77777777" w:rsidR="009A652D" w:rsidRPr="00F51E4F" w:rsidRDefault="009A652D"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2B093D73" w14:textId="77777777" w:rsidR="009A652D" w:rsidRPr="00A30572" w:rsidRDefault="009A652D" w:rsidP="00F51E4F">
            <w:pPr>
              <w:spacing w:after="0"/>
              <w:rPr>
                <w:rFonts w:ascii="Arial Narrow" w:hAnsi="Arial Narrow" w:cs="Times New Roman"/>
                <w:bCs/>
              </w:rPr>
            </w:pPr>
            <w:r w:rsidRPr="00A30572">
              <w:rPr>
                <w:rFonts w:ascii="Arial Narrow" w:hAnsi="Arial Narrow" w:cs="Times New Roman"/>
                <w:bCs/>
              </w:rPr>
              <w:t>Stolik szkolny 2-osobowy 1300 x 500 mm</w:t>
            </w:r>
          </w:p>
          <w:p w14:paraId="1C8730C2" w14:textId="77777777" w:rsidR="009A652D" w:rsidRPr="00A30572" w:rsidRDefault="009A652D" w:rsidP="00F51E4F">
            <w:pPr>
              <w:spacing w:after="0"/>
              <w:rPr>
                <w:rFonts w:ascii="Arial Narrow" w:hAnsi="Arial Narrow" w:cs="Times New Roman"/>
                <w:bCs/>
              </w:rPr>
            </w:pPr>
            <w:r w:rsidRPr="00A30572">
              <w:rPr>
                <w:rFonts w:ascii="Arial Narrow" w:hAnsi="Arial Narrow" w:cs="Times New Roman"/>
                <w:bCs/>
              </w:rPr>
              <w:t>na stelażu z owalnej rury stalowej o przekroju 38 x 20 x 1,5 mm</w:t>
            </w:r>
          </w:p>
          <w:p w14:paraId="67948C6C" w14:textId="5E317959" w:rsidR="009A652D" w:rsidRPr="00A30572" w:rsidRDefault="009A652D" w:rsidP="009557D8">
            <w:pPr>
              <w:pStyle w:val="Akapitzlist1"/>
              <w:spacing w:before="60"/>
              <w:ind w:left="0"/>
              <w:rPr>
                <w:rFonts w:ascii="Arial Narrow" w:hAnsi="Arial Narrow" w:cs="Calibri"/>
                <w:bCs/>
              </w:rPr>
            </w:pPr>
          </w:p>
        </w:tc>
      </w:tr>
      <w:tr w:rsidR="009A652D" w:rsidRPr="00F51E4F" w14:paraId="00244011" w14:textId="77777777" w:rsidTr="009A652D">
        <w:tc>
          <w:tcPr>
            <w:tcW w:w="567" w:type="dxa"/>
            <w:tcBorders>
              <w:top w:val="single" w:sz="4" w:space="0" w:color="000000"/>
              <w:left w:val="single" w:sz="4" w:space="0" w:color="000000"/>
              <w:bottom w:val="single" w:sz="4" w:space="0" w:color="000000"/>
            </w:tcBorders>
            <w:shd w:val="clear" w:color="auto" w:fill="auto"/>
          </w:tcPr>
          <w:p w14:paraId="1A241787" w14:textId="09BA8EF1" w:rsidR="009A652D" w:rsidRPr="00F51E4F"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0A368212"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KONSTRUKCJA</w:t>
            </w:r>
          </w:p>
          <w:p w14:paraId="75A7543B" w14:textId="77777777" w:rsidR="009A652D" w:rsidRPr="00F51E4F" w:rsidRDefault="009A652D" w:rsidP="009557D8">
            <w:pPr>
              <w:spacing w:before="60" w:after="0" w:line="240" w:lineRule="auto"/>
              <w:rPr>
                <w:rFonts w:ascii="Arial Narrow" w:hAnsi="Arial Narrow" w:cs="Calibri"/>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5D052553"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Stelaż stołu wykonany z rury stalowej owalnej 38 x 20 mm, malowany farbą proszkową</w:t>
            </w:r>
          </w:p>
          <w:p w14:paraId="2975D97D"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Kolor RAL: 9005 - czarny</w:t>
            </w:r>
          </w:p>
          <w:p w14:paraId="29255F50"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Stelaż  łączony z dwóch rur (nóg) wygiętych w kształcie litery „L”</w:t>
            </w:r>
          </w:p>
          <w:p w14:paraId="19C63DCE"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Nogi łączone profilem stalowym 50 x 30 mm</w:t>
            </w:r>
          </w:p>
          <w:p w14:paraId="653DD516"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Pod blatem dospawany haczyk do zawieszenia plecaka (strona lewa oraz prawa)</w:t>
            </w:r>
          </w:p>
          <w:p w14:paraId="10249140"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Nogi powinny być wyposażone  w plastikowe nakładki skutecznie zapobiegające rysowaniu podłogi</w:t>
            </w:r>
          </w:p>
          <w:p w14:paraId="65E4F913"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Wysokość: 760 mm - zgodna z PN-EN 1729-1</w:t>
            </w:r>
          </w:p>
          <w:p w14:paraId="2F57527F" w14:textId="77777777" w:rsidR="009A652D" w:rsidRPr="00F51E4F" w:rsidRDefault="009A652D" w:rsidP="00F51E4F">
            <w:pPr>
              <w:spacing w:after="0"/>
              <w:rPr>
                <w:rFonts w:ascii="Arial Narrow" w:hAnsi="Arial Narrow" w:cs="Times New Roman"/>
                <w:b/>
              </w:rPr>
            </w:pPr>
          </w:p>
        </w:tc>
      </w:tr>
      <w:tr w:rsidR="009A652D" w:rsidRPr="00F51E4F" w14:paraId="2244DB98" w14:textId="77777777" w:rsidTr="009A652D">
        <w:tc>
          <w:tcPr>
            <w:tcW w:w="567" w:type="dxa"/>
            <w:tcBorders>
              <w:top w:val="single" w:sz="4" w:space="0" w:color="000000"/>
              <w:left w:val="single" w:sz="4" w:space="0" w:color="000000"/>
              <w:bottom w:val="single" w:sz="4" w:space="0" w:color="000000"/>
            </w:tcBorders>
            <w:shd w:val="clear" w:color="auto" w:fill="auto"/>
          </w:tcPr>
          <w:p w14:paraId="12B881E5" w14:textId="6C5564C3" w:rsidR="009A652D"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5E3EDF53"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BLAT</w:t>
            </w:r>
          </w:p>
          <w:p w14:paraId="4B5BF346" w14:textId="77777777" w:rsidR="009A652D" w:rsidRPr="00F51E4F" w:rsidRDefault="009A652D" w:rsidP="00F51E4F">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62A2D669"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Wymiar: szer. 1300 x gł. 500 mm</w:t>
            </w:r>
          </w:p>
          <w:p w14:paraId="1C086512"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Kolor: naturalny buk</w:t>
            </w:r>
          </w:p>
          <w:p w14:paraId="091A1EBC"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Blat wykonany z płyty wiórowej</w:t>
            </w:r>
            <w:r w:rsidRPr="00F51E4F">
              <w:rPr>
                <w:rFonts w:ascii="Arial Narrow" w:hAnsi="Arial Narrow"/>
              </w:rPr>
              <w:t xml:space="preserve"> </w:t>
            </w:r>
            <w:r w:rsidRPr="00F51E4F">
              <w:rPr>
                <w:rFonts w:ascii="Arial Narrow" w:hAnsi="Arial Narrow" w:cs="Times New Roman"/>
              </w:rPr>
              <w:t xml:space="preserve">dwustronnie </w:t>
            </w:r>
            <w:proofErr w:type="spellStart"/>
            <w:r w:rsidRPr="00F51E4F">
              <w:rPr>
                <w:rFonts w:ascii="Arial Narrow" w:hAnsi="Arial Narrow" w:cs="Times New Roman"/>
              </w:rPr>
              <w:t>melaminowanej</w:t>
            </w:r>
            <w:proofErr w:type="spellEnd"/>
            <w:r w:rsidRPr="00F51E4F">
              <w:rPr>
                <w:rFonts w:ascii="Arial Narrow" w:hAnsi="Arial Narrow" w:cs="Times New Roman"/>
              </w:rPr>
              <w:t xml:space="preserve">  o grubości 25 mm</w:t>
            </w:r>
          </w:p>
          <w:p w14:paraId="2190B067" w14:textId="736E5F92" w:rsidR="009A652D" w:rsidRPr="00F51E4F" w:rsidRDefault="009A652D" w:rsidP="00F51E4F">
            <w:pPr>
              <w:spacing w:after="0"/>
              <w:rPr>
                <w:rFonts w:ascii="Arial Narrow" w:hAnsi="Arial Narrow" w:cs="Times New Roman"/>
              </w:rPr>
            </w:pPr>
            <w:r w:rsidRPr="00F51E4F">
              <w:rPr>
                <w:rFonts w:ascii="Arial Narrow" w:hAnsi="Arial Narrow" w:cs="Times New Roman"/>
              </w:rPr>
              <w:t>Wąskie krawędzie stolika wykończone obrzeżem PCV o grubości 2 mm</w:t>
            </w:r>
          </w:p>
        </w:tc>
      </w:tr>
      <w:tr w:rsidR="009A652D" w:rsidRPr="00F51E4F" w14:paraId="1A17ACB0" w14:textId="77777777" w:rsidTr="009A652D">
        <w:tc>
          <w:tcPr>
            <w:tcW w:w="567" w:type="dxa"/>
            <w:tcBorders>
              <w:top w:val="single" w:sz="4" w:space="0" w:color="000000"/>
              <w:left w:val="single" w:sz="4" w:space="0" w:color="000000"/>
              <w:bottom w:val="single" w:sz="4" w:space="0" w:color="000000"/>
            </w:tcBorders>
            <w:shd w:val="clear" w:color="auto" w:fill="auto"/>
          </w:tcPr>
          <w:p w14:paraId="498ADD6E" w14:textId="61F1F081" w:rsidR="009A652D"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19A46F1D" w14:textId="77777777" w:rsidR="009A652D" w:rsidRPr="00F51E4F" w:rsidRDefault="009A652D" w:rsidP="00F51E4F">
            <w:pPr>
              <w:spacing w:after="0"/>
              <w:rPr>
                <w:rFonts w:ascii="Arial Narrow" w:hAnsi="Arial Narrow" w:cs="Times New Roman"/>
              </w:rPr>
            </w:pPr>
            <w:r w:rsidRPr="00F51E4F">
              <w:rPr>
                <w:rFonts w:ascii="Arial Narrow" w:hAnsi="Arial Narrow" w:cs="Times New Roman"/>
              </w:rPr>
              <w:t>JAKOŚĆ</w:t>
            </w:r>
          </w:p>
          <w:p w14:paraId="6F5DA458" w14:textId="77777777" w:rsidR="009A652D" w:rsidRPr="00F51E4F" w:rsidRDefault="009A652D" w:rsidP="00F51E4F">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1032B9F3" w14:textId="1FDD5EE8" w:rsidR="009A652D" w:rsidRPr="006F7D16" w:rsidRDefault="009A652D" w:rsidP="00F51E4F">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0514468B" w14:textId="77777777" w:rsidR="009A652D" w:rsidRPr="003F3B6C" w:rsidRDefault="009A652D" w:rsidP="00F51E4F">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t xml:space="preserve">certyfikat </w:t>
            </w:r>
            <w:proofErr w:type="spellStart"/>
            <w:r w:rsidRPr="003F3B6C">
              <w:rPr>
                <w:rFonts w:ascii="Arial Narrow" w:hAnsi="Arial Narrow" w:cs="Times New Roman"/>
              </w:rPr>
              <w:t>COBRABiD</w:t>
            </w:r>
            <w:proofErr w:type="spellEnd"/>
          </w:p>
          <w:p w14:paraId="75E2FCDD" w14:textId="77777777" w:rsidR="009A652D" w:rsidRPr="003F3B6C" w:rsidRDefault="009A652D" w:rsidP="00F51E4F">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t>atesty higieniczności dla komponentów użytych do produkcji</w:t>
            </w:r>
          </w:p>
          <w:p w14:paraId="200B973C" w14:textId="77777777" w:rsidR="009A652D" w:rsidRPr="003F3B6C" w:rsidRDefault="009A652D" w:rsidP="00F51E4F">
            <w:pPr>
              <w:pStyle w:val="Akapitzlist"/>
              <w:numPr>
                <w:ilvl w:val="0"/>
                <w:numId w:val="37"/>
              </w:numPr>
              <w:spacing w:after="0"/>
              <w:ind w:left="423" w:hanging="284"/>
              <w:rPr>
                <w:rFonts w:ascii="Arial Narrow" w:hAnsi="Arial Narrow" w:cs="Times New Roman"/>
              </w:rPr>
            </w:pPr>
            <w:r w:rsidRPr="003F3B6C">
              <w:rPr>
                <w:rFonts w:ascii="Arial Narrow" w:hAnsi="Arial Narrow" w:cs="Times New Roman"/>
              </w:rPr>
              <w:lastRenderedPageBreak/>
              <w:t xml:space="preserve">atesty wytrzymałościowe </w:t>
            </w:r>
          </w:p>
          <w:p w14:paraId="7676A692" w14:textId="77777777" w:rsidR="009A652D" w:rsidRPr="003F3B6C" w:rsidRDefault="009A652D" w:rsidP="00F51E4F">
            <w:pPr>
              <w:pStyle w:val="Akapitzlist"/>
              <w:spacing w:after="0"/>
              <w:ind w:left="423"/>
              <w:rPr>
                <w:rFonts w:ascii="Arial Narrow" w:hAnsi="Arial Narrow" w:cs="Times New Roman"/>
              </w:rPr>
            </w:pPr>
          </w:p>
        </w:tc>
      </w:tr>
    </w:tbl>
    <w:p w14:paraId="6A9769D6" w14:textId="77777777" w:rsidR="00BD5108" w:rsidRPr="003F3B6C" w:rsidRDefault="00BD5108" w:rsidP="00BD5108">
      <w:pPr>
        <w:pStyle w:val="Akapitzlist"/>
        <w:spacing w:after="0"/>
        <w:ind w:left="709"/>
        <w:rPr>
          <w:rFonts w:ascii="Arial Narrow" w:hAnsi="Arial Narrow" w:cs="Times New Roman"/>
        </w:rPr>
      </w:pPr>
    </w:p>
    <w:p w14:paraId="7DA3D052" w14:textId="77777777" w:rsidR="00BD5108" w:rsidRPr="003F3B6C" w:rsidRDefault="00BD5108" w:rsidP="00BD5108">
      <w:pPr>
        <w:spacing w:after="0"/>
        <w:rPr>
          <w:rFonts w:ascii="Arial Narrow" w:hAnsi="Arial Narrow" w:cs="Times New Roman"/>
        </w:rPr>
      </w:pPr>
    </w:p>
    <w:p w14:paraId="107BDE6A" w14:textId="77777777" w:rsidR="00BD5108" w:rsidRPr="003F3B6C" w:rsidRDefault="00BD5108" w:rsidP="00BD5108">
      <w:pPr>
        <w:spacing w:after="0"/>
        <w:jc w:val="center"/>
        <w:rPr>
          <w:rFonts w:ascii="Arial Narrow" w:hAnsi="Arial Narrow" w:cs="Times New Roman"/>
        </w:rPr>
      </w:pPr>
      <w:r w:rsidRPr="003F3B6C">
        <w:rPr>
          <w:rFonts w:ascii="Arial Narrow" w:hAnsi="Arial Narrow" w:cs="Times New Roman"/>
          <w:noProof/>
          <w:lang w:eastAsia="pl-PL"/>
        </w:rPr>
        <w:drawing>
          <wp:inline distT="0" distB="0" distL="0" distR="0" wp14:anchorId="64D56496" wp14:editId="6980B7C4">
            <wp:extent cx="2966400" cy="3168000"/>
            <wp:effectExtent l="57150" t="57150" r="62865" b="520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2966400" cy="3168000"/>
                    </a:xfrm>
                    <a:prstGeom prst="rect">
                      <a:avLst/>
                    </a:prstGeom>
                    <a:ln w="57150">
                      <a:solidFill>
                        <a:srgbClr val="1F497D">
                          <a:lumMod val="60000"/>
                          <a:lumOff val="40000"/>
                        </a:srgbClr>
                      </a:solidFill>
                    </a:ln>
                  </pic:spPr>
                </pic:pic>
              </a:graphicData>
            </a:graphic>
          </wp:inline>
        </w:drawing>
      </w:r>
      <w:r w:rsidRPr="003F3B6C">
        <w:rPr>
          <w:rFonts w:ascii="Arial Narrow" w:hAnsi="Arial Narrow" w:cs="Times New Roman"/>
        </w:rPr>
        <w:br w:type="textWrapping" w:clear="all"/>
        <w:t>Zdjęcie poglądowe</w:t>
      </w:r>
    </w:p>
    <w:p w14:paraId="7B104F76" w14:textId="77777777" w:rsidR="00BD5108" w:rsidRPr="003F3B6C" w:rsidRDefault="00BD5108" w:rsidP="00BD5108">
      <w:pPr>
        <w:spacing w:after="0"/>
        <w:rPr>
          <w:rFonts w:ascii="Arial Narrow" w:hAnsi="Arial Narrow" w:cs="Times New Roman"/>
        </w:rPr>
      </w:pPr>
    </w:p>
    <w:p w14:paraId="06967BFD" w14:textId="77777777" w:rsidR="00BD5108" w:rsidRPr="003F3B6C" w:rsidRDefault="00BD5108" w:rsidP="00BD5108">
      <w:pPr>
        <w:spacing w:after="0"/>
        <w:rPr>
          <w:rFonts w:ascii="Arial Narrow" w:hAnsi="Arial Narrow" w:cs="Times New Roman"/>
        </w:rPr>
      </w:pPr>
    </w:p>
    <w:p w14:paraId="7AE4390E" w14:textId="73D67D37" w:rsidR="00F51E4F" w:rsidRPr="00F51E4F" w:rsidRDefault="00F51E4F" w:rsidP="00F51E4F">
      <w:pPr>
        <w:spacing w:after="0"/>
        <w:rPr>
          <w:rFonts w:ascii="Arial Narrow" w:hAnsi="Arial Narrow" w:cs="Times New Roman"/>
          <w:b/>
        </w:rPr>
      </w:pPr>
      <w:r w:rsidRPr="00F51E4F">
        <w:rPr>
          <w:rFonts w:ascii="Arial Narrow" w:hAnsi="Arial Narrow" w:cs="Calibri"/>
          <w:b/>
        </w:rPr>
        <w:t xml:space="preserve">Tabela </w:t>
      </w:r>
      <w:r>
        <w:rPr>
          <w:rFonts w:ascii="Arial Narrow" w:hAnsi="Arial Narrow" w:cs="Calibri"/>
          <w:b/>
        </w:rPr>
        <w:t>2</w:t>
      </w:r>
      <w:r w:rsidRPr="00F51E4F">
        <w:rPr>
          <w:rFonts w:ascii="Arial Narrow" w:hAnsi="Arial Narrow" w:cs="Calibri"/>
          <w:b/>
        </w:rPr>
        <w:t>:</w:t>
      </w:r>
      <w:r w:rsidRPr="00F51E4F">
        <w:rPr>
          <w:rFonts w:ascii="Arial Narrow" w:hAnsi="Arial Narrow" w:cs="Calibri"/>
          <w:b/>
        </w:rPr>
        <w:tab/>
      </w:r>
      <w:r w:rsidRPr="00F51E4F">
        <w:rPr>
          <w:rFonts w:ascii="Arial Narrow" w:hAnsi="Arial Narrow" w:cs="Times New Roman"/>
          <w:b/>
        </w:rPr>
        <w:t>Krzesło konferencyjne wyściełane, typu ISO</w:t>
      </w:r>
      <w:r>
        <w:rPr>
          <w:rFonts w:ascii="Arial Narrow" w:hAnsi="Arial Narrow" w:cs="Times New Roman"/>
          <w:b/>
        </w:rPr>
        <w:t xml:space="preserve"> </w:t>
      </w:r>
      <w:r w:rsidRPr="00F51E4F">
        <w:rPr>
          <w:rFonts w:ascii="Arial Narrow" w:hAnsi="Arial Narrow" w:cs="Times New Roman"/>
          <w:b/>
        </w:rPr>
        <w:t>Ilość: 150 sztuk</w:t>
      </w:r>
      <w:r>
        <w:rPr>
          <w:rFonts w:ascii="Arial Narrow" w:hAnsi="Arial Narrow" w:cs="Times New Roman"/>
          <w:b/>
        </w:rPr>
        <w:t xml:space="preserve"> </w:t>
      </w:r>
      <w:r w:rsidRPr="00F51E4F">
        <w:rPr>
          <w:rFonts w:ascii="Arial Narrow" w:hAnsi="Arial Narrow" w:cs="Calibri"/>
          <w:b/>
          <w:lang w:eastAsia="pl-PL"/>
        </w:rPr>
        <w:t xml:space="preserve">(tabela kosztorysowa poz. </w:t>
      </w:r>
      <w:r>
        <w:rPr>
          <w:rFonts w:ascii="Arial Narrow" w:hAnsi="Arial Narrow" w:cs="Calibri"/>
          <w:b/>
          <w:lang w:eastAsia="pl-PL"/>
        </w:rPr>
        <w:t>2</w:t>
      </w:r>
      <w:r w:rsidRPr="00F51E4F">
        <w:rPr>
          <w:rFonts w:ascii="Arial Narrow" w:hAnsi="Arial Narrow" w:cs="Calibri"/>
          <w:b/>
          <w:lang w:eastAsia="pl-PL"/>
        </w:rPr>
        <w:t>)</w:t>
      </w:r>
    </w:p>
    <w:tbl>
      <w:tblPr>
        <w:tblpPr w:leftFromText="141" w:rightFromText="141" w:vertAnchor="text" w:tblpX="108" w:tblpY="1"/>
        <w:tblOverlap w:val="never"/>
        <w:tblW w:w="8613" w:type="dxa"/>
        <w:tblLayout w:type="fixed"/>
        <w:tblLook w:val="0000" w:firstRow="0" w:lastRow="0" w:firstColumn="0" w:lastColumn="0" w:noHBand="0" w:noVBand="0"/>
      </w:tblPr>
      <w:tblGrid>
        <w:gridCol w:w="567"/>
        <w:gridCol w:w="1563"/>
        <w:gridCol w:w="6483"/>
      </w:tblGrid>
      <w:tr w:rsidR="009A652D" w:rsidRPr="00F51E4F" w14:paraId="2E921E1A" w14:textId="77777777" w:rsidTr="009A652D">
        <w:tc>
          <w:tcPr>
            <w:tcW w:w="8613" w:type="dxa"/>
            <w:gridSpan w:val="3"/>
            <w:tcBorders>
              <w:top w:val="single" w:sz="4" w:space="0" w:color="000000"/>
              <w:left w:val="single" w:sz="4" w:space="0" w:color="000000"/>
              <w:bottom w:val="single" w:sz="4" w:space="0" w:color="000000"/>
              <w:right w:val="single" w:sz="4" w:space="0" w:color="auto"/>
            </w:tcBorders>
            <w:shd w:val="clear" w:color="auto" w:fill="auto"/>
          </w:tcPr>
          <w:p w14:paraId="206DD449"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r>
      <w:tr w:rsidR="009A652D" w:rsidRPr="00F51E4F" w14:paraId="0EF96DCA" w14:textId="77777777" w:rsidTr="009A652D">
        <w:tc>
          <w:tcPr>
            <w:tcW w:w="567" w:type="dxa"/>
            <w:tcBorders>
              <w:top w:val="single" w:sz="4" w:space="0" w:color="000000"/>
              <w:left w:val="single" w:sz="4" w:space="0" w:color="000000"/>
              <w:bottom w:val="single" w:sz="4" w:space="0" w:color="000000"/>
            </w:tcBorders>
            <w:shd w:val="clear" w:color="auto" w:fill="FFFFFF"/>
          </w:tcPr>
          <w:p w14:paraId="36998D29"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3BC91CD6"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6483" w:type="dxa"/>
            <w:tcBorders>
              <w:top w:val="single" w:sz="4" w:space="0" w:color="000000"/>
              <w:left w:val="single" w:sz="4" w:space="0" w:color="000000"/>
              <w:bottom w:val="single" w:sz="4" w:space="0" w:color="000000"/>
              <w:right w:val="single" w:sz="4" w:space="0" w:color="auto"/>
            </w:tcBorders>
            <w:shd w:val="clear" w:color="auto" w:fill="FFFFFF"/>
          </w:tcPr>
          <w:p w14:paraId="2D640766"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r>
      <w:tr w:rsidR="009A652D" w:rsidRPr="00F51E4F" w14:paraId="0D461A30" w14:textId="77777777" w:rsidTr="009A652D">
        <w:tc>
          <w:tcPr>
            <w:tcW w:w="567" w:type="dxa"/>
            <w:tcBorders>
              <w:top w:val="single" w:sz="4" w:space="0" w:color="000000"/>
              <w:left w:val="single" w:sz="4" w:space="0" w:color="000000"/>
              <w:bottom w:val="single" w:sz="4" w:space="0" w:color="000000"/>
            </w:tcBorders>
            <w:shd w:val="clear" w:color="auto" w:fill="auto"/>
          </w:tcPr>
          <w:p w14:paraId="5FC589E5"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3847F98C" w14:textId="77777777" w:rsidR="009A652D" w:rsidRPr="00F51E4F" w:rsidRDefault="009A652D"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297827FB" w14:textId="77777777" w:rsidR="009A652D" w:rsidRPr="00F51E4F" w:rsidRDefault="009A652D" w:rsidP="00F51E4F">
            <w:pPr>
              <w:spacing w:after="0"/>
              <w:rPr>
                <w:rFonts w:ascii="Arial Narrow" w:hAnsi="Arial Narrow" w:cs="Times New Roman"/>
                <w:b/>
              </w:rPr>
            </w:pPr>
            <w:r w:rsidRPr="00F51E4F">
              <w:rPr>
                <w:rFonts w:ascii="Arial Narrow" w:hAnsi="Arial Narrow" w:cs="Times New Roman"/>
                <w:b/>
              </w:rPr>
              <w:t>Krzesło konferencyjne wyściełane, typu ISO</w:t>
            </w:r>
          </w:p>
          <w:p w14:paraId="3C3D4427" w14:textId="02D466CB" w:rsidR="009A652D" w:rsidRPr="00F51E4F" w:rsidRDefault="009A652D" w:rsidP="00F51E4F">
            <w:pPr>
              <w:pStyle w:val="Akapitzlist"/>
              <w:spacing w:after="0"/>
              <w:ind w:left="426"/>
              <w:rPr>
                <w:rFonts w:ascii="Arial Narrow" w:hAnsi="Arial Narrow" w:cs="Calibri"/>
                <w:b/>
                <w:bCs/>
              </w:rPr>
            </w:pPr>
          </w:p>
        </w:tc>
      </w:tr>
      <w:tr w:rsidR="009A652D" w:rsidRPr="00F51E4F" w14:paraId="62978A9D" w14:textId="77777777" w:rsidTr="009A652D">
        <w:tc>
          <w:tcPr>
            <w:tcW w:w="567" w:type="dxa"/>
            <w:tcBorders>
              <w:top w:val="single" w:sz="4" w:space="0" w:color="000000"/>
              <w:left w:val="single" w:sz="4" w:space="0" w:color="000000"/>
              <w:bottom w:val="single" w:sz="4" w:space="0" w:color="000000"/>
            </w:tcBorders>
            <w:shd w:val="clear" w:color="auto" w:fill="auto"/>
          </w:tcPr>
          <w:p w14:paraId="556767B2"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7B0203B5" w14:textId="77777777" w:rsidR="009A652D" w:rsidRPr="00F51E4F" w:rsidRDefault="009A652D"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15007FC1" w14:textId="77777777" w:rsidR="009A652D" w:rsidRPr="00A30572" w:rsidRDefault="009A652D" w:rsidP="00F51E4F">
            <w:pPr>
              <w:spacing w:after="0"/>
              <w:rPr>
                <w:rFonts w:ascii="Arial Narrow" w:hAnsi="Arial Narrow" w:cs="Times New Roman"/>
                <w:bCs/>
              </w:rPr>
            </w:pPr>
            <w:r w:rsidRPr="00A30572">
              <w:rPr>
                <w:rFonts w:ascii="Arial Narrow" w:hAnsi="Arial Narrow" w:cs="Times New Roman"/>
                <w:bCs/>
              </w:rPr>
              <w:t>Krzesło konferencyjne wyściełane, typu ISO</w:t>
            </w:r>
          </w:p>
          <w:p w14:paraId="7CA9BC42" w14:textId="77777777" w:rsidR="009A652D" w:rsidRPr="00F51E4F" w:rsidRDefault="009A652D" w:rsidP="00F51E4F">
            <w:pPr>
              <w:pStyle w:val="Akapitzlist"/>
              <w:spacing w:after="0"/>
              <w:ind w:left="426"/>
              <w:rPr>
                <w:rFonts w:ascii="Arial Narrow" w:hAnsi="Arial Narrow" w:cs="Calibri"/>
                <w:b/>
              </w:rPr>
            </w:pPr>
          </w:p>
        </w:tc>
      </w:tr>
      <w:tr w:rsidR="009A652D" w:rsidRPr="00F51E4F" w14:paraId="1197CDC1" w14:textId="77777777" w:rsidTr="009A652D">
        <w:tc>
          <w:tcPr>
            <w:tcW w:w="567" w:type="dxa"/>
            <w:tcBorders>
              <w:top w:val="single" w:sz="4" w:space="0" w:color="000000"/>
              <w:left w:val="single" w:sz="4" w:space="0" w:color="000000"/>
              <w:bottom w:val="single" w:sz="4" w:space="0" w:color="000000"/>
            </w:tcBorders>
            <w:shd w:val="clear" w:color="auto" w:fill="auto"/>
          </w:tcPr>
          <w:p w14:paraId="6AAD9D19" w14:textId="77777777" w:rsidR="009A652D" w:rsidRPr="00F51E4F" w:rsidRDefault="009A652D" w:rsidP="006F7D16">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2170AFC9" w14:textId="77777777" w:rsidR="009A652D" w:rsidRPr="00F51E4F" w:rsidRDefault="009A652D" w:rsidP="006F7D16">
            <w:pPr>
              <w:spacing w:after="0"/>
              <w:rPr>
                <w:rFonts w:ascii="Arial Narrow" w:hAnsi="Arial Narrow" w:cs="Times New Roman"/>
              </w:rPr>
            </w:pPr>
            <w:r w:rsidRPr="00F51E4F">
              <w:rPr>
                <w:rFonts w:ascii="Arial Narrow" w:hAnsi="Arial Narrow" w:cs="Times New Roman"/>
              </w:rPr>
              <w:t>KONSTRUKCJA</w:t>
            </w:r>
          </w:p>
          <w:p w14:paraId="7B14747A" w14:textId="77777777" w:rsidR="009A652D" w:rsidRPr="00F51E4F" w:rsidRDefault="009A652D" w:rsidP="006F7D16">
            <w:pPr>
              <w:spacing w:before="60" w:after="0" w:line="240" w:lineRule="auto"/>
              <w:rPr>
                <w:rFonts w:ascii="Arial Narrow" w:hAnsi="Arial Narrow" w:cs="Calibri"/>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216EF675"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Krzesło bez podłokietników, na 4 nogach</w:t>
            </w:r>
          </w:p>
          <w:p w14:paraId="38F1BC13"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 xml:space="preserve">Stelaż wykonany z profili stalowych o przekroju </w:t>
            </w:r>
            <w:proofErr w:type="spellStart"/>
            <w:r w:rsidRPr="006F7D16">
              <w:rPr>
                <w:rFonts w:ascii="Arial Narrow" w:hAnsi="Arial Narrow" w:cs="Times New Roman"/>
              </w:rPr>
              <w:t>płaskoowalnym</w:t>
            </w:r>
            <w:proofErr w:type="spellEnd"/>
            <w:r w:rsidRPr="006F7D16">
              <w:rPr>
                <w:rFonts w:ascii="Arial Narrow" w:hAnsi="Arial Narrow" w:cs="Times New Roman"/>
              </w:rPr>
              <w:t xml:space="preserve"> 30 x 15 x 1,25 mm oraz rury o średnicy Φ 18 x 1,25mm.</w:t>
            </w:r>
          </w:p>
          <w:p w14:paraId="2CC8E903"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Kolor: RAL: 9005</w:t>
            </w:r>
          </w:p>
          <w:p w14:paraId="329FF633"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 xml:space="preserve">Wymiary krzesła: szer. ze stelażem 55 cm; głęb. 42 cm, wys. 80 cm; wys. oparcia 35 cm, szer. oparcia 40 cm; tolerancja +/-2 cm </w:t>
            </w:r>
          </w:p>
          <w:p w14:paraId="3465C92C" w14:textId="24931C13"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Plastikowe stopki chroniące podłogę przed zarysowaniem</w:t>
            </w:r>
          </w:p>
        </w:tc>
      </w:tr>
      <w:tr w:rsidR="009A652D" w:rsidRPr="00F51E4F" w14:paraId="2743D3E4" w14:textId="77777777" w:rsidTr="009A652D">
        <w:tc>
          <w:tcPr>
            <w:tcW w:w="567" w:type="dxa"/>
            <w:tcBorders>
              <w:top w:val="single" w:sz="4" w:space="0" w:color="000000"/>
              <w:left w:val="single" w:sz="4" w:space="0" w:color="000000"/>
              <w:bottom w:val="single" w:sz="4" w:space="0" w:color="000000"/>
            </w:tcBorders>
            <w:shd w:val="clear" w:color="auto" w:fill="auto"/>
          </w:tcPr>
          <w:p w14:paraId="07BD1C1D" w14:textId="77777777" w:rsidR="009A652D" w:rsidRDefault="009A652D" w:rsidP="006F7D16">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5DB86043" w14:textId="77777777" w:rsidR="009A652D" w:rsidRPr="00F51E4F" w:rsidRDefault="009A652D" w:rsidP="006F7D16">
            <w:pPr>
              <w:spacing w:after="0"/>
              <w:rPr>
                <w:rFonts w:ascii="Arial Narrow" w:hAnsi="Arial Narrow" w:cs="Times New Roman"/>
              </w:rPr>
            </w:pPr>
            <w:r w:rsidRPr="00F51E4F">
              <w:rPr>
                <w:rFonts w:ascii="Arial Narrow" w:hAnsi="Arial Narrow" w:cs="Times New Roman"/>
              </w:rPr>
              <w:t>SIEDZISKO</w:t>
            </w:r>
          </w:p>
          <w:p w14:paraId="0F0AC74C" w14:textId="77777777" w:rsidR="009A652D" w:rsidRPr="00F51E4F" w:rsidRDefault="009A652D" w:rsidP="006F7D16">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216D6AEC" w14:textId="77777777" w:rsidR="009A652D" w:rsidRPr="006F7D16" w:rsidRDefault="009A652D" w:rsidP="006F7D16">
            <w:pPr>
              <w:spacing w:after="0"/>
              <w:rPr>
                <w:rFonts w:ascii="Arial Narrow" w:hAnsi="Arial Narrow" w:cs="Times New Roman"/>
              </w:rPr>
            </w:pPr>
            <w:r w:rsidRPr="006F7D16">
              <w:rPr>
                <w:rFonts w:ascii="Arial Narrow" w:hAnsi="Arial Narrow" w:cs="Times New Roman"/>
              </w:rPr>
              <w:t>Siedzisko i oparcie tapicerowane</w:t>
            </w:r>
          </w:p>
          <w:p w14:paraId="7DABA9D6" w14:textId="77777777" w:rsidR="009A652D" w:rsidRPr="006F7D16" w:rsidRDefault="009A652D" w:rsidP="006F7D16">
            <w:pPr>
              <w:spacing w:after="0"/>
              <w:rPr>
                <w:rFonts w:ascii="Arial Narrow" w:hAnsi="Arial Narrow" w:cs="Times New Roman"/>
              </w:rPr>
            </w:pPr>
            <w:r w:rsidRPr="006F7D16">
              <w:rPr>
                <w:rFonts w:ascii="Arial Narrow" w:hAnsi="Arial Narrow" w:cs="Times New Roman"/>
              </w:rPr>
              <w:t xml:space="preserve">Wymiary siedziska: szer. 48 cm, gł. 40 cm, wys. 47 cm; tolerancja +/-2 cm </w:t>
            </w:r>
          </w:p>
          <w:p w14:paraId="3D9F693C"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Siedzisko oraz oparcie: tapicerowane obite materiałem tapicerskim o składzie -  tkanina -100% poliester; gramatura: 366 g/m2</w:t>
            </w:r>
          </w:p>
          <w:p w14:paraId="2794EB41" w14:textId="77777777"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 xml:space="preserve">Odporność na ścieranie: 160 000 cykli </w:t>
            </w:r>
            <w:proofErr w:type="spellStart"/>
            <w:r w:rsidRPr="006F7D16">
              <w:rPr>
                <w:rFonts w:ascii="Arial Narrow" w:hAnsi="Arial Narrow" w:cs="Times New Roman"/>
              </w:rPr>
              <w:t>Martindal'a</w:t>
            </w:r>
            <w:proofErr w:type="spellEnd"/>
            <w:r w:rsidRPr="006F7D16">
              <w:rPr>
                <w:rFonts w:ascii="Arial Narrow" w:hAnsi="Arial Narrow" w:cs="Times New Roman"/>
              </w:rPr>
              <w:t xml:space="preserve"> </w:t>
            </w:r>
          </w:p>
          <w:p w14:paraId="1711E8E5" w14:textId="77777777" w:rsidR="009A652D" w:rsidRPr="006F7D16" w:rsidRDefault="009A652D" w:rsidP="006F7D16">
            <w:pPr>
              <w:spacing w:after="0"/>
              <w:jc w:val="both"/>
              <w:rPr>
                <w:rFonts w:ascii="Arial Narrow" w:hAnsi="Arial Narrow" w:cs="Times New Roman"/>
              </w:rPr>
            </w:pPr>
            <w:proofErr w:type="spellStart"/>
            <w:r w:rsidRPr="006F7D16">
              <w:rPr>
                <w:rFonts w:ascii="Arial Narrow" w:hAnsi="Arial Narrow" w:cs="Times New Roman"/>
              </w:rPr>
              <w:t>Trudnozapalność</w:t>
            </w:r>
            <w:proofErr w:type="spellEnd"/>
            <w:r w:rsidRPr="006F7D16">
              <w:rPr>
                <w:rFonts w:ascii="Arial Narrow" w:hAnsi="Arial Narrow" w:cs="Times New Roman"/>
              </w:rPr>
              <w:t>: zgodnie z normą EN 1021-1, EN 1021-2</w:t>
            </w:r>
          </w:p>
          <w:p w14:paraId="44876640" w14:textId="352BC46C" w:rsidR="009A652D" w:rsidRPr="006F7D16" w:rsidRDefault="009A652D" w:rsidP="006F7D16">
            <w:pPr>
              <w:spacing w:after="0"/>
              <w:jc w:val="both"/>
              <w:rPr>
                <w:rFonts w:ascii="Arial Narrow" w:hAnsi="Arial Narrow" w:cs="Times New Roman"/>
              </w:rPr>
            </w:pPr>
            <w:r w:rsidRPr="006F7D16">
              <w:rPr>
                <w:rFonts w:ascii="Arial Narrow" w:hAnsi="Arial Narrow" w:cs="Times New Roman"/>
              </w:rPr>
              <w:t>Kolorystyka: tapicerka w kolorze czarnym</w:t>
            </w:r>
          </w:p>
        </w:tc>
      </w:tr>
      <w:tr w:rsidR="009A652D" w:rsidRPr="00F51E4F" w14:paraId="11B8E3AD" w14:textId="77777777" w:rsidTr="009A652D">
        <w:tc>
          <w:tcPr>
            <w:tcW w:w="567" w:type="dxa"/>
            <w:tcBorders>
              <w:top w:val="single" w:sz="4" w:space="0" w:color="000000"/>
              <w:left w:val="single" w:sz="4" w:space="0" w:color="000000"/>
              <w:bottom w:val="single" w:sz="4" w:space="0" w:color="000000"/>
            </w:tcBorders>
            <w:shd w:val="clear" w:color="auto" w:fill="auto"/>
          </w:tcPr>
          <w:p w14:paraId="702488BF" w14:textId="77777777" w:rsidR="009A652D" w:rsidRDefault="009A652D" w:rsidP="006F7D16">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449F0D0F" w14:textId="77777777" w:rsidR="009A652D" w:rsidRPr="00F51E4F" w:rsidRDefault="009A652D" w:rsidP="006F7D16">
            <w:pPr>
              <w:spacing w:after="0"/>
              <w:rPr>
                <w:rFonts w:ascii="Arial Narrow" w:hAnsi="Arial Narrow" w:cs="Times New Roman"/>
              </w:rPr>
            </w:pPr>
            <w:r w:rsidRPr="00F51E4F">
              <w:rPr>
                <w:rFonts w:ascii="Arial Narrow" w:hAnsi="Arial Narrow" w:cs="Times New Roman"/>
              </w:rPr>
              <w:t>JAKOŚĆ</w:t>
            </w:r>
          </w:p>
          <w:p w14:paraId="24C4D417" w14:textId="77777777" w:rsidR="009A652D" w:rsidRPr="00F51E4F" w:rsidRDefault="009A652D" w:rsidP="006F7D16">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38E36C18" w14:textId="77777777" w:rsidR="009A652D" w:rsidRPr="006F7D16" w:rsidRDefault="009A652D" w:rsidP="006F7D16">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497E9241" w14:textId="77777777" w:rsidR="009A652D" w:rsidRPr="006F7D16" w:rsidRDefault="009A652D" w:rsidP="006F7D16">
            <w:pPr>
              <w:pStyle w:val="Akapitzlist"/>
              <w:numPr>
                <w:ilvl w:val="0"/>
                <w:numId w:val="85"/>
              </w:numPr>
              <w:spacing w:after="0"/>
              <w:rPr>
                <w:rFonts w:ascii="Arial Narrow" w:hAnsi="Arial Narrow" w:cs="Times New Roman"/>
              </w:rPr>
            </w:pPr>
            <w:r w:rsidRPr="006F7D16">
              <w:rPr>
                <w:rFonts w:ascii="Arial Narrow" w:hAnsi="Arial Narrow" w:cs="Times New Roman"/>
              </w:rPr>
              <w:t>atesty higieniczności dla komponentów użytych do produkcji</w:t>
            </w:r>
          </w:p>
          <w:p w14:paraId="17BD91A5" w14:textId="77777777" w:rsidR="009A652D" w:rsidRPr="006F7D16" w:rsidRDefault="009A652D" w:rsidP="006F7D16">
            <w:pPr>
              <w:pStyle w:val="Akapitzlist"/>
              <w:numPr>
                <w:ilvl w:val="0"/>
                <w:numId w:val="85"/>
              </w:numPr>
              <w:spacing w:after="0"/>
              <w:rPr>
                <w:rFonts w:ascii="Arial Narrow" w:hAnsi="Arial Narrow" w:cs="Times New Roman"/>
              </w:rPr>
            </w:pPr>
            <w:r w:rsidRPr="006F7D16">
              <w:rPr>
                <w:rFonts w:ascii="Arial Narrow" w:hAnsi="Arial Narrow" w:cs="Times New Roman"/>
              </w:rPr>
              <w:t>atesty wytrzymałościowe</w:t>
            </w:r>
          </w:p>
          <w:p w14:paraId="73E34157" w14:textId="77777777" w:rsidR="009A652D" w:rsidRPr="003F3B6C" w:rsidRDefault="009A652D" w:rsidP="006F7D16">
            <w:pPr>
              <w:pStyle w:val="Akapitzlist"/>
              <w:spacing w:after="0"/>
              <w:ind w:left="423"/>
              <w:rPr>
                <w:rFonts w:ascii="Arial Narrow" w:hAnsi="Arial Narrow" w:cs="Times New Roman"/>
              </w:rPr>
            </w:pPr>
          </w:p>
        </w:tc>
      </w:tr>
    </w:tbl>
    <w:p w14:paraId="2821E131" w14:textId="77777777" w:rsidR="00BD5108" w:rsidRPr="003F3B6C" w:rsidRDefault="00BD5108" w:rsidP="00BD5108">
      <w:pPr>
        <w:pStyle w:val="Akapitzlist"/>
        <w:spacing w:after="0"/>
        <w:ind w:left="993"/>
        <w:rPr>
          <w:rFonts w:ascii="Arial Narrow" w:hAnsi="Arial Narrow" w:cs="Times New Roman"/>
        </w:rPr>
      </w:pPr>
    </w:p>
    <w:p w14:paraId="3FD8D68F" w14:textId="77777777" w:rsidR="00BD5108" w:rsidRPr="003F3B6C" w:rsidRDefault="00BD5108" w:rsidP="00BD5108">
      <w:pPr>
        <w:spacing w:after="0"/>
        <w:rPr>
          <w:rFonts w:ascii="Arial Narrow" w:hAnsi="Arial Narrow" w:cs="Times New Roman"/>
        </w:rPr>
      </w:pPr>
    </w:p>
    <w:p w14:paraId="5BD166BF" w14:textId="77777777" w:rsidR="00BD5108" w:rsidRPr="003F3B6C" w:rsidRDefault="00BD5108" w:rsidP="00BD5108">
      <w:pPr>
        <w:spacing w:after="0"/>
        <w:rPr>
          <w:rFonts w:ascii="Arial Narrow" w:hAnsi="Arial Narrow" w:cs="Times New Roman"/>
        </w:rPr>
      </w:pPr>
    </w:p>
    <w:p w14:paraId="0B5F9B9C" w14:textId="77777777" w:rsidR="00BD5108" w:rsidRPr="003F3B6C" w:rsidRDefault="00BD5108" w:rsidP="00BD5108">
      <w:pPr>
        <w:spacing w:after="0"/>
        <w:rPr>
          <w:rFonts w:ascii="Arial Narrow" w:hAnsi="Arial Narrow" w:cs="Times New Roman"/>
        </w:rPr>
      </w:pPr>
    </w:p>
    <w:p w14:paraId="6DE16A90" w14:textId="77777777" w:rsidR="00BD5108" w:rsidRPr="003F3B6C" w:rsidRDefault="00BD5108" w:rsidP="00BD5108">
      <w:pPr>
        <w:spacing w:after="0"/>
        <w:jc w:val="center"/>
        <w:rPr>
          <w:rFonts w:ascii="Arial Narrow" w:hAnsi="Arial Narrow" w:cs="Times New Roman"/>
        </w:rPr>
      </w:pPr>
      <w:r w:rsidRPr="003F3B6C">
        <w:rPr>
          <w:rFonts w:ascii="Arial Narrow" w:hAnsi="Arial Narrow" w:cs="Times New Roman"/>
          <w:noProof/>
          <w:lang w:eastAsia="pl-PL"/>
        </w:rPr>
        <w:drawing>
          <wp:inline distT="0" distB="0" distL="0" distR="0" wp14:anchorId="0A16BBEA" wp14:editId="2533AE17">
            <wp:extent cx="2772000" cy="3604210"/>
            <wp:effectExtent l="57150" t="57150" r="47625" b="539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772000" cy="3604210"/>
                    </a:xfrm>
                    <a:prstGeom prst="rect">
                      <a:avLst/>
                    </a:prstGeom>
                    <a:ln w="57150">
                      <a:solidFill>
                        <a:srgbClr val="1F497D">
                          <a:lumMod val="60000"/>
                          <a:lumOff val="40000"/>
                        </a:srgbClr>
                      </a:solidFill>
                    </a:ln>
                  </pic:spPr>
                </pic:pic>
              </a:graphicData>
            </a:graphic>
          </wp:inline>
        </w:drawing>
      </w:r>
    </w:p>
    <w:p w14:paraId="7BC20DAC" w14:textId="77777777" w:rsidR="00BD5108" w:rsidRPr="003F3B6C" w:rsidRDefault="00BD5108" w:rsidP="00BD5108">
      <w:pPr>
        <w:spacing w:after="0"/>
        <w:jc w:val="center"/>
        <w:rPr>
          <w:rFonts w:ascii="Arial Narrow" w:hAnsi="Arial Narrow" w:cs="Times New Roman"/>
        </w:rPr>
      </w:pPr>
      <w:r w:rsidRPr="003F3B6C">
        <w:rPr>
          <w:rFonts w:ascii="Arial Narrow" w:hAnsi="Arial Narrow" w:cs="Times New Roman"/>
        </w:rPr>
        <w:t>Zdjęcie poglądowe</w:t>
      </w:r>
    </w:p>
    <w:p w14:paraId="5E9366F5" w14:textId="77777777" w:rsidR="00BD5108" w:rsidRPr="003F3B6C" w:rsidRDefault="00BD5108" w:rsidP="00BD5108">
      <w:pPr>
        <w:spacing w:after="0"/>
        <w:rPr>
          <w:rFonts w:ascii="Arial Narrow" w:hAnsi="Arial Narrow" w:cs="Times New Roman"/>
        </w:rPr>
      </w:pPr>
    </w:p>
    <w:p w14:paraId="37A72FD6" w14:textId="3CB7EDCB" w:rsidR="00CF256F" w:rsidRPr="00F51E4F" w:rsidRDefault="00CF256F" w:rsidP="00CF256F">
      <w:pPr>
        <w:spacing w:after="0"/>
        <w:rPr>
          <w:rFonts w:ascii="Arial Narrow" w:hAnsi="Arial Narrow" w:cs="Times New Roman"/>
          <w:b/>
        </w:rPr>
      </w:pPr>
      <w:r w:rsidRPr="00F51E4F">
        <w:rPr>
          <w:rFonts w:ascii="Arial Narrow" w:hAnsi="Arial Narrow" w:cs="Calibri"/>
          <w:b/>
        </w:rPr>
        <w:t xml:space="preserve">Tabela </w:t>
      </w:r>
      <w:r>
        <w:rPr>
          <w:rFonts w:ascii="Arial Narrow" w:hAnsi="Arial Narrow" w:cs="Calibri"/>
          <w:b/>
        </w:rPr>
        <w:t>3</w:t>
      </w:r>
      <w:r w:rsidRPr="00F51E4F">
        <w:rPr>
          <w:rFonts w:ascii="Arial Narrow" w:hAnsi="Arial Narrow" w:cs="Calibri"/>
          <w:b/>
        </w:rPr>
        <w:t>:</w:t>
      </w:r>
      <w:r w:rsidRPr="00F51E4F">
        <w:rPr>
          <w:rFonts w:ascii="Arial Narrow" w:hAnsi="Arial Narrow" w:cs="Calibri"/>
          <w:b/>
        </w:rPr>
        <w:tab/>
      </w:r>
      <w:r w:rsidRPr="003F3B6C">
        <w:rPr>
          <w:rFonts w:ascii="Arial Narrow" w:hAnsi="Arial Narrow" w:cs="Times New Roman"/>
          <w:b/>
        </w:rPr>
        <w:t>Stolik komputerowy 1 – osobowy 110 x 90Ilość: 33 sztuki</w:t>
      </w:r>
      <w:r>
        <w:rPr>
          <w:rFonts w:ascii="Arial Narrow" w:hAnsi="Arial Narrow" w:cs="Times New Roman"/>
          <w:b/>
        </w:rPr>
        <w:t xml:space="preserve"> </w:t>
      </w:r>
      <w:r w:rsidRPr="00F51E4F">
        <w:rPr>
          <w:rFonts w:ascii="Arial Narrow" w:hAnsi="Arial Narrow" w:cs="Calibri"/>
          <w:b/>
          <w:lang w:eastAsia="pl-PL"/>
        </w:rPr>
        <w:t xml:space="preserve">(tabela kosztorysowa poz. </w:t>
      </w:r>
      <w:r>
        <w:rPr>
          <w:rFonts w:ascii="Arial Narrow" w:hAnsi="Arial Narrow" w:cs="Calibri"/>
          <w:b/>
          <w:lang w:eastAsia="pl-PL"/>
        </w:rPr>
        <w:t>3</w:t>
      </w:r>
      <w:r w:rsidRPr="00F51E4F">
        <w:rPr>
          <w:rFonts w:ascii="Arial Narrow" w:hAnsi="Arial Narrow" w:cs="Calibri"/>
          <w:b/>
          <w:lang w:eastAsia="pl-PL"/>
        </w:rPr>
        <w:t>)</w:t>
      </w:r>
    </w:p>
    <w:tbl>
      <w:tblPr>
        <w:tblpPr w:leftFromText="141" w:rightFromText="141" w:vertAnchor="text" w:tblpX="108" w:tblpY="1"/>
        <w:tblOverlap w:val="never"/>
        <w:tblW w:w="8613" w:type="dxa"/>
        <w:tblLayout w:type="fixed"/>
        <w:tblLook w:val="0000" w:firstRow="0" w:lastRow="0" w:firstColumn="0" w:lastColumn="0" w:noHBand="0" w:noVBand="0"/>
      </w:tblPr>
      <w:tblGrid>
        <w:gridCol w:w="567"/>
        <w:gridCol w:w="1563"/>
        <w:gridCol w:w="6483"/>
      </w:tblGrid>
      <w:tr w:rsidR="009A652D" w:rsidRPr="00F51E4F" w14:paraId="30CF8F32" w14:textId="77777777" w:rsidTr="009A652D">
        <w:tc>
          <w:tcPr>
            <w:tcW w:w="8613" w:type="dxa"/>
            <w:gridSpan w:val="3"/>
            <w:tcBorders>
              <w:top w:val="single" w:sz="4" w:space="0" w:color="000000"/>
              <w:left w:val="single" w:sz="4" w:space="0" w:color="000000"/>
              <w:bottom w:val="single" w:sz="4" w:space="0" w:color="000000"/>
              <w:right w:val="single" w:sz="4" w:space="0" w:color="auto"/>
            </w:tcBorders>
            <w:shd w:val="clear" w:color="auto" w:fill="auto"/>
          </w:tcPr>
          <w:p w14:paraId="23E2E70E"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r>
      <w:tr w:rsidR="009A652D" w:rsidRPr="00F51E4F" w14:paraId="3175BB9D" w14:textId="77777777" w:rsidTr="009A652D">
        <w:tc>
          <w:tcPr>
            <w:tcW w:w="567" w:type="dxa"/>
            <w:tcBorders>
              <w:top w:val="single" w:sz="4" w:space="0" w:color="000000"/>
              <w:left w:val="single" w:sz="4" w:space="0" w:color="000000"/>
              <w:bottom w:val="single" w:sz="4" w:space="0" w:color="000000"/>
            </w:tcBorders>
            <w:shd w:val="clear" w:color="auto" w:fill="FFFFFF"/>
          </w:tcPr>
          <w:p w14:paraId="25B53CD8"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34EBEF7B"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6483" w:type="dxa"/>
            <w:tcBorders>
              <w:top w:val="single" w:sz="4" w:space="0" w:color="000000"/>
              <w:left w:val="single" w:sz="4" w:space="0" w:color="000000"/>
              <w:bottom w:val="single" w:sz="4" w:space="0" w:color="000000"/>
              <w:right w:val="single" w:sz="4" w:space="0" w:color="auto"/>
            </w:tcBorders>
            <w:shd w:val="clear" w:color="auto" w:fill="FFFFFF"/>
          </w:tcPr>
          <w:p w14:paraId="5A4F0053"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r>
      <w:tr w:rsidR="009A652D" w:rsidRPr="00F51E4F" w14:paraId="63034B17" w14:textId="77777777" w:rsidTr="009A652D">
        <w:tc>
          <w:tcPr>
            <w:tcW w:w="567" w:type="dxa"/>
            <w:tcBorders>
              <w:top w:val="single" w:sz="4" w:space="0" w:color="000000"/>
              <w:left w:val="single" w:sz="4" w:space="0" w:color="000000"/>
              <w:bottom w:val="single" w:sz="4" w:space="0" w:color="000000"/>
            </w:tcBorders>
            <w:shd w:val="clear" w:color="auto" w:fill="auto"/>
          </w:tcPr>
          <w:p w14:paraId="5813A783"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050E3199" w14:textId="77777777" w:rsidR="009A652D" w:rsidRPr="00F51E4F" w:rsidRDefault="009A652D"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772A6806" w14:textId="369F9A07" w:rsidR="009A652D" w:rsidRPr="003F3B6C" w:rsidRDefault="009A652D" w:rsidP="00CF256F">
            <w:pPr>
              <w:spacing w:after="0"/>
              <w:rPr>
                <w:rFonts w:ascii="Arial Narrow" w:hAnsi="Arial Narrow" w:cs="Times New Roman"/>
                <w:b/>
              </w:rPr>
            </w:pPr>
            <w:r w:rsidRPr="003F3B6C">
              <w:rPr>
                <w:rFonts w:ascii="Arial Narrow" w:hAnsi="Arial Narrow" w:cs="Times New Roman"/>
                <w:b/>
              </w:rPr>
              <w:t xml:space="preserve">Stolik komputerowy 1 – osobowy </w:t>
            </w:r>
          </w:p>
          <w:p w14:paraId="30E5A1DF" w14:textId="747FACDE" w:rsidR="009A652D" w:rsidRPr="003F3B6C" w:rsidRDefault="009A652D" w:rsidP="00CF256F">
            <w:pPr>
              <w:spacing w:after="0"/>
              <w:rPr>
                <w:rFonts w:ascii="Arial Narrow" w:hAnsi="Arial Narrow" w:cs="Times New Roman"/>
                <w:b/>
              </w:rPr>
            </w:pPr>
          </w:p>
          <w:p w14:paraId="415D90F3" w14:textId="77777777" w:rsidR="009A652D" w:rsidRPr="00F51E4F" w:rsidRDefault="009A652D" w:rsidP="009557D8">
            <w:pPr>
              <w:pStyle w:val="Akapitzlist"/>
              <w:spacing w:after="0"/>
              <w:ind w:left="426"/>
              <w:rPr>
                <w:rFonts w:ascii="Arial Narrow" w:hAnsi="Arial Narrow" w:cs="Calibri"/>
                <w:b/>
                <w:bCs/>
              </w:rPr>
            </w:pPr>
          </w:p>
        </w:tc>
      </w:tr>
      <w:tr w:rsidR="009A652D" w:rsidRPr="00F51E4F" w14:paraId="6BFCF1D3" w14:textId="77777777" w:rsidTr="009A652D">
        <w:tc>
          <w:tcPr>
            <w:tcW w:w="567" w:type="dxa"/>
            <w:tcBorders>
              <w:top w:val="single" w:sz="4" w:space="0" w:color="000000"/>
              <w:left w:val="single" w:sz="4" w:space="0" w:color="000000"/>
              <w:bottom w:val="single" w:sz="4" w:space="0" w:color="000000"/>
            </w:tcBorders>
            <w:shd w:val="clear" w:color="auto" w:fill="auto"/>
          </w:tcPr>
          <w:p w14:paraId="1064AFC3" w14:textId="77777777" w:rsidR="009A652D" w:rsidRPr="00F51E4F" w:rsidRDefault="009A652D" w:rsidP="00CF256F">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01B78FBB" w14:textId="77777777" w:rsidR="009A652D" w:rsidRPr="00F51E4F" w:rsidRDefault="009A652D" w:rsidP="00CF256F">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36CCE558" w14:textId="77777777" w:rsidR="009A652D" w:rsidRPr="00A30572" w:rsidRDefault="009A652D" w:rsidP="00CF256F">
            <w:pPr>
              <w:spacing w:after="0"/>
              <w:rPr>
                <w:rFonts w:ascii="Arial Narrow" w:hAnsi="Arial Narrow" w:cs="Times New Roman"/>
                <w:bCs/>
              </w:rPr>
            </w:pPr>
            <w:r w:rsidRPr="00A30572">
              <w:rPr>
                <w:rFonts w:ascii="Arial Narrow" w:hAnsi="Arial Narrow" w:cs="Times New Roman"/>
                <w:bCs/>
              </w:rPr>
              <w:t>Stolik komputerowy 1 – osobowy 110 x 90</w:t>
            </w:r>
          </w:p>
          <w:p w14:paraId="6D873509" w14:textId="77777777" w:rsidR="009A652D" w:rsidRPr="003F3B6C" w:rsidRDefault="009A652D" w:rsidP="00CF256F">
            <w:pPr>
              <w:spacing w:after="0"/>
              <w:rPr>
                <w:rFonts w:ascii="Arial Narrow" w:hAnsi="Arial Narrow" w:cs="Times New Roman"/>
                <w:b/>
              </w:rPr>
            </w:pPr>
          </w:p>
          <w:p w14:paraId="1091E688" w14:textId="77777777" w:rsidR="009A652D" w:rsidRPr="00F51E4F" w:rsidRDefault="009A652D" w:rsidP="00CF256F">
            <w:pPr>
              <w:pStyle w:val="Akapitzlist"/>
              <w:spacing w:after="0"/>
              <w:ind w:left="426"/>
              <w:rPr>
                <w:rFonts w:ascii="Arial Narrow" w:hAnsi="Arial Narrow" w:cs="Calibri"/>
                <w:b/>
              </w:rPr>
            </w:pPr>
          </w:p>
        </w:tc>
      </w:tr>
      <w:tr w:rsidR="009A652D" w:rsidRPr="00F51E4F" w14:paraId="59E626DE" w14:textId="77777777" w:rsidTr="009A652D">
        <w:tc>
          <w:tcPr>
            <w:tcW w:w="567" w:type="dxa"/>
            <w:tcBorders>
              <w:top w:val="single" w:sz="4" w:space="0" w:color="000000"/>
              <w:left w:val="single" w:sz="4" w:space="0" w:color="000000"/>
              <w:bottom w:val="single" w:sz="4" w:space="0" w:color="000000"/>
            </w:tcBorders>
            <w:shd w:val="clear" w:color="auto" w:fill="auto"/>
          </w:tcPr>
          <w:p w14:paraId="61D6276F" w14:textId="77777777" w:rsidR="009A652D" w:rsidRPr="00F51E4F" w:rsidRDefault="009A652D" w:rsidP="00CF256F">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6FB3A9DC" w14:textId="77777777" w:rsidR="009A652D" w:rsidRPr="00F51E4F" w:rsidRDefault="009A652D" w:rsidP="00CF256F">
            <w:pPr>
              <w:spacing w:after="0"/>
              <w:rPr>
                <w:rFonts w:ascii="Arial Narrow" w:hAnsi="Arial Narrow" w:cs="Times New Roman"/>
              </w:rPr>
            </w:pPr>
            <w:r w:rsidRPr="00F51E4F">
              <w:rPr>
                <w:rFonts w:ascii="Arial Narrow" w:hAnsi="Arial Narrow" w:cs="Times New Roman"/>
              </w:rPr>
              <w:t>KONSTRUKCJA</w:t>
            </w:r>
          </w:p>
          <w:p w14:paraId="5A884346" w14:textId="77777777" w:rsidR="009A652D" w:rsidRPr="00F51E4F" w:rsidRDefault="009A652D" w:rsidP="00CF256F">
            <w:pPr>
              <w:spacing w:before="60" w:after="0" w:line="240" w:lineRule="auto"/>
              <w:rPr>
                <w:rFonts w:ascii="Arial Narrow" w:hAnsi="Arial Narrow" w:cs="Calibri"/>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0DAD1D1F" w14:textId="77777777" w:rsidR="009A652D" w:rsidRPr="00CF256F" w:rsidRDefault="009A652D" w:rsidP="00CF256F">
            <w:pPr>
              <w:spacing w:after="0"/>
              <w:rPr>
                <w:rFonts w:ascii="Arial Narrow" w:hAnsi="Arial Narrow" w:cs="Times New Roman"/>
              </w:rPr>
            </w:pPr>
            <w:r w:rsidRPr="00CF256F">
              <w:rPr>
                <w:rFonts w:ascii="Arial Narrow" w:hAnsi="Arial Narrow" w:cs="Times New Roman"/>
              </w:rPr>
              <w:t>Stelaż analogiczny jak w stoliku szkolnym 2 – osobowym</w:t>
            </w:r>
          </w:p>
          <w:p w14:paraId="392F2FA5" w14:textId="36173395" w:rsidR="009A652D" w:rsidRPr="006F7D16" w:rsidRDefault="009A652D" w:rsidP="00CF256F">
            <w:pPr>
              <w:spacing w:after="0"/>
              <w:rPr>
                <w:rFonts w:ascii="Arial Narrow" w:hAnsi="Arial Narrow" w:cs="Times New Roman"/>
              </w:rPr>
            </w:pPr>
            <w:r w:rsidRPr="00CF256F">
              <w:rPr>
                <w:rFonts w:ascii="Arial Narrow" w:hAnsi="Arial Narrow" w:cs="Times New Roman"/>
              </w:rPr>
              <w:t>Kolor RAL: 9005 - czarny</w:t>
            </w:r>
          </w:p>
        </w:tc>
      </w:tr>
      <w:tr w:rsidR="009A652D" w:rsidRPr="00F51E4F" w14:paraId="14BA6970" w14:textId="77777777" w:rsidTr="009A652D">
        <w:tc>
          <w:tcPr>
            <w:tcW w:w="567" w:type="dxa"/>
            <w:tcBorders>
              <w:top w:val="single" w:sz="4" w:space="0" w:color="000000"/>
              <w:left w:val="single" w:sz="4" w:space="0" w:color="000000"/>
              <w:bottom w:val="single" w:sz="4" w:space="0" w:color="000000"/>
            </w:tcBorders>
            <w:shd w:val="clear" w:color="auto" w:fill="auto"/>
          </w:tcPr>
          <w:p w14:paraId="6D6DFF24" w14:textId="77777777" w:rsidR="009A652D" w:rsidRDefault="009A652D" w:rsidP="00CF256F">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2FE208E2" w14:textId="3174262D" w:rsidR="009A652D" w:rsidRPr="00F51E4F" w:rsidRDefault="009A652D" w:rsidP="00CF256F">
            <w:pPr>
              <w:spacing w:after="0"/>
              <w:rPr>
                <w:rFonts w:ascii="Arial Narrow" w:hAnsi="Arial Narrow" w:cs="Times New Roman"/>
              </w:rPr>
            </w:pPr>
            <w:r>
              <w:rPr>
                <w:rFonts w:ascii="Arial Narrow" w:hAnsi="Arial Narrow" w:cs="Times New Roman"/>
              </w:rPr>
              <w:t>BLAT</w:t>
            </w:r>
          </w:p>
          <w:p w14:paraId="0D7B82DF" w14:textId="77777777" w:rsidR="009A652D" w:rsidRPr="00F51E4F" w:rsidRDefault="009A652D" w:rsidP="00CF256F">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17B063BB" w14:textId="77777777" w:rsidR="009A652D" w:rsidRPr="00CF256F" w:rsidRDefault="009A652D" w:rsidP="00CF256F">
            <w:pPr>
              <w:spacing w:after="0"/>
              <w:rPr>
                <w:rFonts w:ascii="Arial Narrow" w:hAnsi="Arial Narrow" w:cs="Times New Roman"/>
              </w:rPr>
            </w:pPr>
            <w:r w:rsidRPr="00CF256F">
              <w:rPr>
                <w:rFonts w:ascii="Arial Narrow" w:hAnsi="Arial Narrow" w:cs="Times New Roman"/>
              </w:rPr>
              <w:t>Wymiar: szer. 1100 x gł. 900 mm</w:t>
            </w:r>
          </w:p>
          <w:p w14:paraId="64EEC769" w14:textId="77777777" w:rsidR="009A652D" w:rsidRPr="00CF256F" w:rsidRDefault="009A652D" w:rsidP="00CF256F">
            <w:pPr>
              <w:spacing w:after="0"/>
              <w:rPr>
                <w:rFonts w:ascii="Arial Narrow" w:hAnsi="Arial Narrow" w:cs="Times New Roman"/>
              </w:rPr>
            </w:pPr>
            <w:r w:rsidRPr="00CF256F">
              <w:rPr>
                <w:rFonts w:ascii="Arial Narrow" w:hAnsi="Arial Narrow" w:cs="Times New Roman"/>
              </w:rPr>
              <w:t>Kolor: naturalny buk</w:t>
            </w:r>
          </w:p>
          <w:p w14:paraId="3764F61D" w14:textId="77777777" w:rsidR="009A652D" w:rsidRPr="00CF256F" w:rsidRDefault="009A652D" w:rsidP="00CF256F">
            <w:pPr>
              <w:spacing w:after="0"/>
              <w:rPr>
                <w:rFonts w:ascii="Arial Narrow" w:hAnsi="Arial Narrow" w:cs="Times New Roman"/>
              </w:rPr>
            </w:pPr>
            <w:r w:rsidRPr="00CF256F">
              <w:rPr>
                <w:rFonts w:ascii="Arial Narrow" w:hAnsi="Arial Narrow" w:cs="Times New Roman"/>
              </w:rPr>
              <w:t>Blat wykonany z płyty wiórowej</w:t>
            </w:r>
            <w:r w:rsidRPr="00CF256F">
              <w:rPr>
                <w:rFonts w:ascii="Arial Narrow" w:hAnsi="Arial Narrow"/>
              </w:rPr>
              <w:t xml:space="preserve"> </w:t>
            </w:r>
            <w:r w:rsidRPr="00CF256F">
              <w:rPr>
                <w:rFonts w:ascii="Arial Narrow" w:hAnsi="Arial Narrow" w:cs="Times New Roman"/>
              </w:rPr>
              <w:t xml:space="preserve">dwustronnie </w:t>
            </w:r>
            <w:proofErr w:type="spellStart"/>
            <w:r w:rsidRPr="00CF256F">
              <w:rPr>
                <w:rFonts w:ascii="Arial Narrow" w:hAnsi="Arial Narrow" w:cs="Times New Roman"/>
              </w:rPr>
              <w:t>melaminowanej</w:t>
            </w:r>
            <w:proofErr w:type="spellEnd"/>
            <w:r w:rsidRPr="00CF256F">
              <w:rPr>
                <w:rFonts w:ascii="Arial Narrow" w:hAnsi="Arial Narrow" w:cs="Times New Roman"/>
              </w:rPr>
              <w:t xml:space="preserve">  o grubości 18 mm</w:t>
            </w:r>
          </w:p>
          <w:p w14:paraId="079B3ADB" w14:textId="4BCB0D35" w:rsidR="009A652D" w:rsidRPr="006F7D16" w:rsidRDefault="009A652D" w:rsidP="00CF256F">
            <w:pPr>
              <w:spacing w:after="0"/>
              <w:rPr>
                <w:rFonts w:ascii="Arial Narrow" w:hAnsi="Arial Narrow" w:cs="Times New Roman"/>
              </w:rPr>
            </w:pPr>
            <w:r w:rsidRPr="00CF256F">
              <w:rPr>
                <w:rFonts w:ascii="Arial Narrow" w:hAnsi="Arial Narrow" w:cs="Times New Roman"/>
              </w:rPr>
              <w:t>Wąskie krawędzie stolika wykończone obrzeżem PCV o grubości 2 mm</w:t>
            </w:r>
          </w:p>
        </w:tc>
      </w:tr>
      <w:tr w:rsidR="009A652D" w:rsidRPr="00F51E4F" w14:paraId="40A1655D" w14:textId="77777777" w:rsidTr="009A652D">
        <w:tc>
          <w:tcPr>
            <w:tcW w:w="567" w:type="dxa"/>
            <w:tcBorders>
              <w:top w:val="single" w:sz="4" w:space="0" w:color="000000"/>
              <w:left w:val="single" w:sz="4" w:space="0" w:color="000000"/>
              <w:bottom w:val="single" w:sz="4" w:space="0" w:color="000000"/>
            </w:tcBorders>
            <w:shd w:val="clear" w:color="auto" w:fill="auto"/>
          </w:tcPr>
          <w:p w14:paraId="4E6B9CE4" w14:textId="77777777" w:rsidR="009A652D" w:rsidRDefault="009A652D" w:rsidP="00CF256F">
            <w:pPr>
              <w:spacing w:before="60" w:after="0" w:line="240" w:lineRule="auto"/>
              <w:jc w:val="center"/>
              <w:rPr>
                <w:rFonts w:ascii="Arial Narrow" w:hAnsi="Arial Narrow" w:cs="Calibri"/>
                <w:lang w:eastAsia="pl-PL"/>
              </w:rPr>
            </w:pPr>
            <w:r>
              <w:rPr>
                <w:rFonts w:ascii="Arial Narrow" w:hAnsi="Arial Narrow" w:cs="Calibri"/>
                <w:lang w:eastAsia="pl-PL"/>
              </w:rPr>
              <w:t>5</w:t>
            </w:r>
          </w:p>
        </w:tc>
        <w:tc>
          <w:tcPr>
            <w:tcW w:w="1563" w:type="dxa"/>
            <w:tcBorders>
              <w:top w:val="single" w:sz="4" w:space="0" w:color="000000"/>
              <w:left w:val="single" w:sz="4" w:space="0" w:color="000000"/>
              <w:bottom w:val="single" w:sz="4" w:space="0" w:color="000000"/>
            </w:tcBorders>
            <w:shd w:val="clear" w:color="auto" w:fill="auto"/>
          </w:tcPr>
          <w:p w14:paraId="116EC14E" w14:textId="77777777" w:rsidR="009A652D" w:rsidRPr="00F51E4F" w:rsidRDefault="009A652D" w:rsidP="00CF256F">
            <w:pPr>
              <w:spacing w:after="0"/>
              <w:rPr>
                <w:rFonts w:ascii="Arial Narrow" w:hAnsi="Arial Narrow" w:cs="Times New Roman"/>
              </w:rPr>
            </w:pPr>
            <w:r w:rsidRPr="00F51E4F">
              <w:rPr>
                <w:rFonts w:ascii="Arial Narrow" w:hAnsi="Arial Narrow" w:cs="Times New Roman"/>
              </w:rPr>
              <w:t>JAKOŚĆ</w:t>
            </w:r>
          </w:p>
          <w:p w14:paraId="60FA8515" w14:textId="77777777" w:rsidR="009A652D" w:rsidRPr="00F51E4F" w:rsidRDefault="009A652D" w:rsidP="00CF256F">
            <w:pPr>
              <w:spacing w:after="0"/>
              <w:rPr>
                <w:rFonts w:ascii="Arial Narrow" w:hAnsi="Arial Narrow" w:cs="Times New Roman"/>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05D055DE" w14:textId="77777777" w:rsidR="009A652D" w:rsidRPr="006F7D16" w:rsidRDefault="009A652D" w:rsidP="00CF256F">
            <w:pPr>
              <w:spacing w:after="0"/>
              <w:rPr>
                <w:rFonts w:ascii="Arial Narrow" w:hAnsi="Arial Narrow" w:cs="Times New Roman"/>
              </w:rPr>
            </w:pPr>
            <w:r w:rsidRPr="00F51E4F">
              <w:rPr>
                <w:rFonts w:ascii="Arial Narrow" w:hAnsi="Arial Narrow" w:cs="Times New Roman"/>
              </w:rPr>
              <w:t>Dostawca zobowiązany jest przedstawić</w:t>
            </w:r>
            <w:r>
              <w:rPr>
                <w:rFonts w:ascii="Arial Narrow" w:hAnsi="Arial Narrow" w:cs="Times New Roman"/>
              </w:rPr>
              <w:t xml:space="preserve"> przy dostawie</w:t>
            </w:r>
            <w:r w:rsidRPr="00F51E4F">
              <w:rPr>
                <w:rFonts w:ascii="Arial Narrow" w:hAnsi="Arial Narrow" w:cs="Times New Roman"/>
              </w:rPr>
              <w:t xml:space="preserve">  </w:t>
            </w:r>
          </w:p>
          <w:p w14:paraId="3130A980" w14:textId="77777777" w:rsidR="009A652D" w:rsidRPr="00CF256F" w:rsidRDefault="009A652D" w:rsidP="00CF256F">
            <w:pPr>
              <w:pStyle w:val="Akapitzlist"/>
              <w:numPr>
                <w:ilvl w:val="0"/>
                <w:numId w:val="87"/>
              </w:numPr>
              <w:spacing w:after="0"/>
              <w:rPr>
                <w:rFonts w:ascii="Arial Narrow" w:hAnsi="Arial Narrow" w:cs="Times New Roman"/>
              </w:rPr>
            </w:pPr>
            <w:r w:rsidRPr="00CF256F">
              <w:rPr>
                <w:rFonts w:ascii="Arial Narrow" w:hAnsi="Arial Narrow" w:cs="Times New Roman"/>
              </w:rPr>
              <w:t xml:space="preserve">certyfikat </w:t>
            </w:r>
            <w:proofErr w:type="spellStart"/>
            <w:r w:rsidRPr="00CF256F">
              <w:rPr>
                <w:rFonts w:ascii="Arial Narrow" w:hAnsi="Arial Narrow" w:cs="Times New Roman"/>
              </w:rPr>
              <w:t>COBRABiD</w:t>
            </w:r>
            <w:proofErr w:type="spellEnd"/>
          </w:p>
          <w:p w14:paraId="32E366F9" w14:textId="77777777" w:rsidR="009A652D" w:rsidRPr="00CF256F" w:rsidRDefault="009A652D" w:rsidP="00CF256F">
            <w:pPr>
              <w:pStyle w:val="Akapitzlist"/>
              <w:numPr>
                <w:ilvl w:val="0"/>
                <w:numId w:val="87"/>
              </w:numPr>
              <w:spacing w:after="0"/>
              <w:rPr>
                <w:rFonts w:ascii="Arial Narrow" w:hAnsi="Arial Narrow" w:cs="Times New Roman"/>
              </w:rPr>
            </w:pPr>
            <w:r w:rsidRPr="00CF256F">
              <w:rPr>
                <w:rFonts w:ascii="Arial Narrow" w:hAnsi="Arial Narrow" w:cs="Times New Roman"/>
              </w:rPr>
              <w:t>atesty higieniczności dla komponentów użytych do produkcji</w:t>
            </w:r>
          </w:p>
          <w:p w14:paraId="58F21F45" w14:textId="77777777" w:rsidR="009A652D" w:rsidRPr="00CF256F" w:rsidRDefault="009A652D" w:rsidP="00CF256F">
            <w:pPr>
              <w:pStyle w:val="Akapitzlist"/>
              <w:numPr>
                <w:ilvl w:val="0"/>
                <w:numId w:val="87"/>
              </w:numPr>
              <w:spacing w:after="0"/>
              <w:rPr>
                <w:rFonts w:ascii="Arial Narrow" w:hAnsi="Arial Narrow" w:cs="Times New Roman"/>
              </w:rPr>
            </w:pPr>
            <w:r w:rsidRPr="00CF256F">
              <w:rPr>
                <w:rFonts w:ascii="Arial Narrow" w:hAnsi="Arial Narrow" w:cs="Times New Roman"/>
              </w:rPr>
              <w:t xml:space="preserve">atesty wytrzymałościowe </w:t>
            </w:r>
          </w:p>
          <w:p w14:paraId="127B1C8C" w14:textId="77777777" w:rsidR="009A652D" w:rsidRPr="003F3B6C" w:rsidRDefault="009A652D" w:rsidP="00CF256F">
            <w:pPr>
              <w:pStyle w:val="Akapitzlist"/>
              <w:spacing w:after="0"/>
              <w:ind w:left="423"/>
              <w:rPr>
                <w:rFonts w:ascii="Arial Narrow" w:hAnsi="Arial Narrow" w:cs="Times New Roman"/>
              </w:rPr>
            </w:pPr>
          </w:p>
        </w:tc>
      </w:tr>
      <w:tr w:rsidR="009A652D" w:rsidRPr="00F51E4F" w14:paraId="222F6DDD" w14:textId="77777777" w:rsidTr="009A652D">
        <w:tc>
          <w:tcPr>
            <w:tcW w:w="567" w:type="dxa"/>
            <w:tcBorders>
              <w:top w:val="single" w:sz="4" w:space="0" w:color="000000"/>
              <w:left w:val="single" w:sz="4" w:space="0" w:color="000000"/>
              <w:bottom w:val="single" w:sz="4" w:space="0" w:color="000000"/>
            </w:tcBorders>
            <w:shd w:val="clear" w:color="auto" w:fill="auto"/>
          </w:tcPr>
          <w:p w14:paraId="39D1D69A" w14:textId="1096843D" w:rsidR="009A652D" w:rsidRDefault="009A652D" w:rsidP="00CF256F">
            <w:pPr>
              <w:spacing w:before="60" w:after="0" w:line="240" w:lineRule="auto"/>
              <w:jc w:val="center"/>
              <w:rPr>
                <w:rFonts w:ascii="Arial Narrow" w:hAnsi="Arial Narrow" w:cs="Calibri"/>
                <w:lang w:eastAsia="pl-PL"/>
              </w:rPr>
            </w:pPr>
            <w:r>
              <w:rPr>
                <w:rFonts w:ascii="Arial Narrow" w:hAnsi="Arial Narrow" w:cs="Calibri"/>
                <w:lang w:eastAsia="pl-PL"/>
              </w:rPr>
              <w:t>6</w:t>
            </w:r>
          </w:p>
        </w:tc>
        <w:tc>
          <w:tcPr>
            <w:tcW w:w="1563" w:type="dxa"/>
            <w:tcBorders>
              <w:top w:val="single" w:sz="4" w:space="0" w:color="000000"/>
              <w:left w:val="single" w:sz="4" w:space="0" w:color="000000"/>
              <w:bottom w:val="single" w:sz="4" w:space="0" w:color="000000"/>
            </w:tcBorders>
            <w:shd w:val="clear" w:color="auto" w:fill="auto"/>
          </w:tcPr>
          <w:p w14:paraId="422299CD" w14:textId="48E1DFF6" w:rsidR="009A652D" w:rsidRPr="00F51E4F" w:rsidRDefault="009A652D" w:rsidP="00CF256F">
            <w:pPr>
              <w:spacing w:after="0"/>
              <w:rPr>
                <w:rFonts w:ascii="Arial Narrow" w:hAnsi="Arial Narrow" w:cs="Times New Roman"/>
              </w:rPr>
            </w:pPr>
            <w:r>
              <w:rPr>
                <w:rFonts w:ascii="Arial Narrow" w:hAnsi="Arial Narrow" w:cs="Times New Roman"/>
              </w:rPr>
              <w:t>DODATKOWO</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3B5D1D00" w14:textId="77777777" w:rsidR="009A652D" w:rsidRPr="00491350" w:rsidRDefault="009A652D" w:rsidP="00491350">
            <w:pPr>
              <w:spacing w:after="0"/>
              <w:rPr>
                <w:rFonts w:ascii="Arial Narrow" w:hAnsi="Arial Narrow" w:cs="Times New Roman"/>
              </w:rPr>
            </w:pPr>
            <w:r w:rsidRPr="00491350">
              <w:rPr>
                <w:rFonts w:ascii="Arial Narrow" w:hAnsi="Arial Narrow" w:cs="Times New Roman"/>
              </w:rPr>
              <w:t xml:space="preserve">Z przodu biurka „blenda” wykonana z tego samego materiału co blat w </w:t>
            </w:r>
            <w:r w:rsidRPr="00491350">
              <w:rPr>
                <w:rFonts w:ascii="Arial Narrow" w:hAnsi="Arial Narrow" w:cs="Times New Roman"/>
              </w:rPr>
              <w:lastRenderedPageBreak/>
              <w:t>rozmiarze 30 (wys.) x 110 (szer.) cm.</w:t>
            </w:r>
          </w:p>
          <w:p w14:paraId="44732EBB" w14:textId="77777777" w:rsidR="009A652D" w:rsidRPr="00F51E4F" w:rsidRDefault="009A652D" w:rsidP="00CF256F">
            <w:pPr>
              <w:spacing w:after="0"/>
              <w:rPr>
                <w:rFonts w:ascii="Arial Narrow" w:hAnsi="Arial Narrow" w:cs="Times New Roman"/>
              </w:rPr>
            </w:pPr>
          </w:p>
        </w:tc>
      </w:tr>
    </w:tbl>
    <w:p w14:paraId="0ABA6F17" w14:textId="77777777" w:rsidR="00CF256F" w:rsidRPr="003F3B6C" w:rsidRDefault="00CF256F" w:rsidP="00CF256F">
      <w:pPr>
        <w:pStyle w:val="Akapitzlist"/>
        <w:spacing w:after="0"/>
        <w:ind w:left="993"/>
        <w:rPr>
          <w:rFonts w:ascii="Arial Narrow" w:hAnsi="Arial Narrow" w:cs="Times New Roman"/>
        </w:rPr>
      </w:pPr>
    </w:p>
    <w:p w14:paraId="07A7A102" w14:textId="77777777" w:rsidR="00BD5108" w:rsidRPr="003F3B6C" w:rsidRDefault="00BD5108" w:rsidP="00BD5108">
      <w:pPr>
        <w:spacing w:after="0"/>
        <w:rPr>
          <w:rFonts w:ascii="Arial Narrow" w:hAnsi="Arial Narrow" w:cs="Times New Roman"/>
        </w:rPr>
      </w:pPr>
    </w:p>
    <w:p w14:paraId="7BB661CC" w14:textId="4257705F" w:rsidR="00A30572" w:rsidRPr="00A30572" w:rsidRDefault="00A30572" w:rsidP="00A30572">
      <w:pPr>
        <w:spacing w:after="0"/>
        <w:rPr>
          <w:rFonts w:ascii="Arial Narrow" w:hAnsi="Arial Narrow" w:cs="Times New Roman"/>
          <w:b/>
        </w:rPr>
      </w:pPr>
      <w:r w:rsidRPr="00A30572">
        <w:rPr>
          <w:rFonts w:ascii="Arial Narrow" w:hAnsi="Arial Narrow" w:cs="Calibri"/>
          <w:b/>
        </w:rPr>
        <w:t>Tabela 4:</w:t>
      </w:r>
      <w:r w:rsidRPr="00A30572">
        <w:rPr>
          <w:rFonts w:ascii="Arial Narrow" w:hAnsi="Arial Narrow" w:cs="Calibri"/>
          <w:b/>
        </w:rPr>
        <w:tab/>
      </w:r>
      <w:r w:rsidRPr="00A30572">
        <w:rPr>
          <w:rFonts w:ascii="Arial Narrow" w:hAnsi="Arial Narrow" w:cs="Times New Roman"/>
          <w:b/>
        </w:rPr>
        <w:t>Tablica akademicka biała ceramiczna P3  w ramie aluminiowej 170 x 100 Ilość: 2 sztuki</w:t>
      </w:r>
    </w:p>
    <w:p w14:paraId="33D75692" w14:textId="2C390BA1" w:rsidR="00A30572" w:rsidRPr="00F51E4F" w:rsidRDefault="00A30572" w:rsidP="00A30572">
      <w:pPr>
        <w:spacing w:after="0"/>
        <w:rPr>
          <w:rFonts w:ascii="Arial Narrow" w:hAnsi="Arial Narrow" w:cs="Times New Roman"/>
          <w:b/>
        </w:rPr>
      </w:pPr>
      <w:r w:rsidRPr="00F51E4F">
        <w:rPr>
          <w:rFonts w:ascii="Arial Narrow" w:hAnsi="Arial Narrow" w:cs="Calibri"/>
          <w:b/>
          <w:lang w:eastAsia="pl-PL"/>
        </w:rPr>
        <w:t xml:space="preserve">(tabela kosztorysowa poz. </w:t>
      </w:r>
      <w:r>
        <w:rPr>
          <w:rFonts w:ascii="Arial Narrow" w:hAnsi="Arial Narrow" w:cs="Calibri"/>
          <w:b/>
          <w:lang w:eastAsia="pl-PL"/>
        </w:rPr>
        <w:t>4</w:t>
      </w:r>
      <w:r w:rsidRPr="00F51E4F">
        <w:rPr>
          <w:rFonts w:ascii="Arial Narrow" w:hAnsi="Arial Narrow" w:cs="Calibri"/>
          <w:b/>
          <w:lang w:eastAsia="pl-PL"/>
        </w:rPr>
        <w:t>)</w:t>
      </w:r>
    </w:p>
    <w:tbl>
      <w:tblPr>
        <w:tblpPr w:leftFromText="141" w:rightFromText="141" w:vertAnchor="text" w:tblpX="108" w:tblpY="1"/>
        <w:tblOverlap w:val="never"/>
        <w:tblW w:w="8613" w:type="dxa"/>
        <w:tblLayout w:type="fixed"/>
        <w:tblLook w:val="0000" w:firstRow="0" w:lastRow="0" w:firstColumn="0" w:lastColumn="0" w:noHBand="0" w:noVBand="0"/>
      </w:tblPr>
      <w:tblGrid>
        <w:gridCol w:w="567"/>
        <w:gridCol w:w="1563"/>
        <w:gridCol w:w="6483"/>
      </w:tblGrid>
      <w:tr w:rsidR="009A652D" w:rsidRPr="00F51E4F" w14:paraId="690561B6" w14:textId="77777777" w:rsidTr="009A652D">
        <w:tc>
          <w:tcPr>
            <w:tcW w:w="8613" w:type="dxa"/>
            <w:gridSpan w:val="3"/>
            <w:tcBorders>
              <w:top w:val="single" w:sz="4" w:space="0" w:color="000000"/>
              <w:left w:val="single" w:sz="4" w:space="0" w:color="000000"/>
              <w:bottom w:val="single" w:sz="4" w:space="0" w:color="000000"/>
              <w:right w:val="single" w:sz="4" w:space="0" w:color="auto"/>
            </w:tcBorders>
            <w:shd w:val="clear" w:color="auto" w:fill="auto"/>
          </w:tcPr>
          <w:p w14:paraId="6720E8FE"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r>
      <w:tr w:rsidR="009A652D" w:rsidRPr="00F51E4F" w14:paraId="7C7617B1" w14:textId="77777777" w:rsidTr="009A652D">
        <w:tc>
          <w:tcPr>
            <w:tcW w:w="567" w:type="dxa"/>
            <w:tcBorders>
              <w:top w:val="single" w:sz="4" w:space="0" w:color="000000"/>
              <w:left w:val="single" w:sz="4" w:space="0" w:color="000000"/>
              <w:bottom w:val="single" w:sz="4" w:space="0" w:color="000000"/>
            </w:tcBorders>
            <w:shd w:val="clear" w:color="auto" w:fill="FFFFFF"/>
          </w:tcPr>
          <w:p w14:paraId="0E827516"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3DD28B09"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6483" w:type="dxa"/>
            <w:tcBorders>
              <w:top w:val="single" w:sz="4" w:space="0" w:color="000000"/>
              <w:left w:val="single" w:sz="4" w:space="0" w:color="000000"/>
              <w:bottom w:val="single" w:sz="4" w:space="0" w:color="000000"/>
              <w:right w:val="single" w:sz="4" w:space="0" w:color="auto"/>
            </w:tcBorders>
            <w:shd w:val="clear" w:color="auto" w:fill="FFFFFF"/>
          </w:tcPr>
          <w:p w14:paraId="512C9B08"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r>
      <w:tr w:rsidR="009A652D" w:rsidRPr="00F51E4F" w14:paraId="0A0DEC8A" w14:textId="77777777" w:rsidTr="009A652D">
        <w:tc>
          <w:tcPr>
            <w:tcW w:w="567" w:type="dxa"/>
            <w:tcBorders>
              <w:top w:val="single" w:sz="4" w:space="0" w:color="000000"/>
              <w:left w:val="single" w:sz="4" w:space="0" w:color="000000"/>
              <w:bottom w:val="single" w:sz="4" w:space="0" w:color="000000"/>
            </w:tcBorders>
            <w:shd w:val="clear" w:color="auto" w:fill="auto"/>
          </w:tcPr>
          <w:p w14:paraId="3514C14B"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78481955" w14:textId="77777777" w:rsidR="009A652D" w:rsidRPr="00F51E4F" w:rsidRDefault="009A652D"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7D9E736E" w14:textId="3B6CD771" w:rsidR="009A652D" w:rsidRPr="00A30572" w:rsidRDefault="009A652D" w:rsidP="00A30572">
            <w:pPr>
              <w:spacing w:after="0"/>
              <w:rPr>
                <w:rFonts w:ascii="Arial Narrow" w:hAnsi="Arial Narrow" w:cs="Times New Roman"/>
                <w:b/>
              </w:rPr>
            </w:pPr>
            <w:r w:rsidRPr="00A30572">
              <w:rPr>
                <w:rFonts w:ascii="Arial Narrow" w:hAnsi="Arial Narrow" w:cs="Times New Roman"/>
                <w:b/>
              </w:rPr>
              <w:t xml:space="preserve">Tablica akademicka biała ceramiczna P3 w ramie aluminiowej </w:t>
            </w:r>
          </w:p>
          <w:p w14:paraId="17320542" w14:textId="77777777" w:rsidR="009A652D" w:rsidRPr="003F3B6C" w:rsidRDefault="009A652D" w:rsidP="009557D8">
            <w:pPr>
              <w:spacing w:after="0"/>
              <w:rPr>
                <w:rFonts w:ascii="Arial Narrow" w:hAnsi="Arial Narrow" w:cs="Times New Roman"/>
                <w:b/>
              </w:rPr>
            </w:pPr>
          </w:p>
          <w:p w14:paraId="75007783" w14:textId="77777777" w:rsidR="009A652D" w:rsidRPr="00F51E4F" w:rsidRDefault="009A652D" w:rsidP="009557D8">
            <w:pPr>
              <w:pStyle w:val="Akapitzlist"/>
              <w:spacing w:after="0"/>
              <w:ind w:left="426"/>
              <w:rPr>
                <w:rFonts w:ascii="Arial Narrow" w:hAnsi="Arial Narrow" w:cs="Calibri"/>
                <w:b/>
                <w:bCs/>
              </w:rPr>
            </w:pPr>
          </w:p>
        </w:tc>
      </w:tr>
      <w:tr w:rsidR="009A652D" w:rsidRPr="00F51E4F" w14:paraId="79BD206D" w14:textId="77777777" w:rsidTr="009A652D">
        <w:tc>
          <w:tcPr>
            <w:tcW w:w="567" w:type="dxa"/>
            <w:tcBorders>
              <w:top w:val="single" w:sz="4" w:space="0" w:color="000000"/>
              <w:left w:val="single" w:sz="4" w:space="0" w:color="000000"/>
              <w:bottom w:val="single" w:sz="4" w:space="0" w:color="000000"/>
            </w:tcBorders>
            <w:shd w:val="clear" w:color="auto" w:fill="auto"/>
          </w:tcPr>
          <w:p w14:paraId="533812AB"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29310E3A" w14:textId="77777777" w:rsidR="009A652D" w:rsidRPr="00F51E4F" w:rsidRDefault="009A652D"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7ED36B2E" w14:textId="432B94DA" w:rsidR="009A652D" w:rsidRPr="00A30572" w:rsidRDefault="009A652D" w:rsidP="00A30572">
            <w:pPr>
              <w:spacing w:after="0"/>
              <w:rPr>
                <w:rFonts w:ascii="Arial Narrow" w:hAnsi="Arial Narrow" w:cs="Calibri"/>
                <w:bCs/>
              </w:rPr>
            </w:pPr>
            <w:r w:rsidRPr="00A30572">
              <w:rPr>
                <w:rFonts w:ascii="Arial Narrow" w:hAnsi="Arial Narrow" w:cs="Times New Roman"/>
                <w:bCs/>
              </w:rPr>
              <w:t xml:space="preserve">Tablica akademicka biała ceramiczna P3  w ramie aluminiowej 170 x 100 </w:t>
            </w:r>
          </w:p>
        </w:tc>
      </w:tr>
      <w:tr w:rsidR="009A652D" w:rsidRPr="00F51E4F" w14:paraId="6C0A41CC" w14:textId="77777777" w:rsidTr="009A652D">
        <w:tc>
          <w:tcPr>
            <w:tcW w:w="567" w:type="dxa"/>
            <w:tcBorders>
              <w:top w:val="single" w:sz="4" w:space="0" w:color="000000"/>
              <w:left w:val="single" w:sz="4" w:space="0" w:color="000000"/>
              <w:bottom w:val="single" w:sz="4" w:space="0" w:color="000000"/>
            </w:tcBorders>
            <w:shd w:val="clear" w:color="auto" w:fill="auto"/>
          </w:tcPr>
          <w:p w14:paraId="6791F50C" w14:textId="77777777" w:rsidR="009A652D" w:rsidRPr="00F51E4F"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6572CC83" w14:textId="77777777" w:rsidR="009A652D" w:rsidRPr="00F51E4F" w:rsidRDefault="009A652D" w:rsidP="009557D8">
            <w:pPr>
              <w:spacing w:after="0"/>
              <w:rPr>
                <w:rFonts w:ascii="Arial Narrow" w:hAnsi="Arial Narrow" w:cs="Times New Roman"/>
              </w:rPr>
            </w:pPr>
            <w:r w:rsidRPr="00F51E4F">
              <w:rPr>
                <w:rFonts w:ascii="Arial Narrow" w:hAnsi="Arial Narrow" w:cs="Times New Roman"/>
              </w:rPr>
              <w:t>KONSTRUKCJA</w:t>
            </w:r>
          </w:p>
          <w:p w14:paraId="001CA0CD" w14:textId="77777777" w:rsidR="009A652D" w:rsidRPr="00F51E4F" w:rsidRDefault="009A652D" w:rsidP="009557D8">
            <w:pPr>
              <w:spacing w:before="60" w:after="0" w:line="240" w:lineRule="auto"/>
              <w:rPr>
                <w:rFonts w:ascii="Arial Narrow" w:hAnsi="Arial Narrow" w:cs="Calibri"/>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0E21C7F1" w14:textId="77777777" w:rsidR="009A652D" w:rsidRPr="00A30572" w:rsidRDefault="009A652D" w:rsidP="00A30572">
            <w:pPr>
              <w:spacing w:after="0"/>
              <w:jc w:val="both"/>
              <w:rPr>
                <w:rFonts w:ascii="Arial Narrow" w:hAnsi="Arial Narrow" w:cs="Times New Roman"/>
              </w:rPr>
            </w:pPr>
            <w:r w:rsidRPr="00A30572">
              <w:rPr>
                <w:rFonts w:ascii="Arial Narrow" w:hAnsi="Arial Narrow" w:cs="Times New Roman"/>
              </w:rPr>
              <w:t xml:space="preserve">Tablica biała </w:t>
            </w:r>
            <w:proofErr w:type="spellStart"/>
            <w:r w:rsidRPr="00A30572">
              <w:rPr>
                <w:rFonts w:ascii="Arial Narrow" w:hAnsi="Arial Narrow" w:cs="Times New Roman"/>
              </w:rPr>
              <w:t>suchościeralna</w:t>
            </w:r>
            <w:proofErr w:type="spellEnd"/>
            <w:r w:rsidRPr="00A30572">
              <w:rPr>
                <w:rFonts w:ascii="Arial Narrow" w:hAnsi="Arial Narrow" w:cs="Times New Roman"/>
              </w:rPr>
              <w:t xml:space="preserve"> o powierzchni magnetycznej ceramicznej</w:t>
            </w:r>
          </w:p>
          <w:p w14:paraId="41002325" w14:textId="77777777" w:rsidR="009A652D" w:rsidRPr="00A30572" w:rsidRDefault="009A652D" w:rsidP="00A30572">
            <w:pPr>
              <w:spacing w:after="0"/>
              <w:jc w:val="both"/>
              <w:rPr>
                <w:rFonts w:ascii="Arial Narrow" w:hAnsi="Arial Narrow" w:cs="Times New Roman"/>
              </w:rPr>
            </w:pPr>
            <w:r w:rsidRPr="00A30572">
              <w:rPr>
                <w:rFonts w:ascii="Arial Narrow" w:hAnsi="Arial Narrow" w:cs="Times New Roman"/>
              </w:rPr>
              <w:t>Rama wykonana z profilu aluminiowego w kolorze srebrnym</w:t>
            </w:r>
          </w:p>
          <w:p w14:paraId="3D511DEE" w14:textId="77777777" w:rsidR="009A652D" w:rsidRPr="00A30572" w:rsidRDefault="009A652D" w:rsidP="00A30572">
            <w:pPr>
              <w:spacing w:after="0"/>
              <w:jc w:val="both"/>
              <w:rPr>
                <w:rFonts w:ascii="Arial Narrow" w:hAnsi="Arial Narrow" w:cs="Times New Roman"/>
              </w:rPr>
            </w:pPr>
            <w:r w:rsidRPr="00A30572">
              <w:rPr>
                <w:rFonts w:ascii="Arial Narrow" w:hAnsi="Arial Narrow" w:cs="Times New Roman"/>
              </w:rPr>
              <w:t>Rozmiar: szer. 170 cm x wys. 100 cm</w:t>
            </w:r>
          </w:p>
          <w:p w14:paraId="6BF604FB" w14:textId="77777777" w:rsidR="009A652D" w:rsidRPr="00A30572" w:rsidRDefault="009A652D" w:rsidP="00A30572">
            <w:pPr>
              <w:spacing w:after="0"/>
              <w:jc w:val="both"/>
              <w:rPr>
                <w:rFonts w:ascii="Arial Narrow" w:hAnsi="Arial Narrow" w:cs="Times New Roman"/>
              </w:rPr>
            </w:pPr>
            <w:r w:rsidRPr="00A30572">
              <w:rPr>
                <w:rFonts w:ascii="Arial Narrow" w:hAnsi="Arial Narrow" w:cs="Times New Roman"/>
              </w:rPr>
              <w:t>Tablica wzmocniona blachą ocynkowaną w celu zapewnienia  jej stabilności, ochrony przed wilgocią oraz wyginaniem</w:t>
            </w:r>
          </w:p>
          <w:p w14:paraId="01875C94" w14:textId="4870AA6F" w:rsidR="009A652D" w:rsidRPr="006F7D16" w:rsidRDefault="009A652D" w:rsidP="00A30572">
            <w:pPr>
              <w:spacing w:after="0"/>
              <w:jc w:val="both"/>
              <w:rPr>
                <w:rFonts w:ascii="Arial Narrow" w:hAnsi="Arial Narrow" w:cs="Times New Roman"/>
              </w:rPr>
            </w:pPr>
            <w:r w:rsidRPr="00A30572">
              <w:rPr>
                <w:rFonts w:ascii="Arial Narrow" w:hAnsi="Arial Narrow" w:cs="Times New Roman"/>
              </w:rPr>
              <w:t>Półka o długości min. 30 cm</w:t>
            </w:r>
          </w:p>
        </w:tc>
      </w:tr>
      <w:tr w:rsidR="009A652D" w:rsidRPr="00F51E4F" w14:paraId="6ED59C39" w14:textId="77777777" w:rsidTr="009A652D">
        <w:tc>
          <w:tcPr>
            <w:tcW w:w="567" w:type="dxa"/>
            <w:tcBorders>
              <w:top w:val="single" w:sz="4" w:space="0" w:color="000000"/>
              <w:left w:val="single" w:sz="4" w:space="0" w:color="000000"/>
              <w:bottom w:val="single" w:sz="4" w:space="0" w:color="000000"/>
            </w:tcBorders>
            <w:shd w:val="clear" w:color="auto" w:fill="auto"/>
          </w:tcPr>
          <w:p w14:paraId="34E3A1DD" w14:textId="39E93A44" w:rsidR="009A652D"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1BC5652B" w14:textId="77777777" w:rsidR="009A652D" w:rsidRPr="00F51E4F" w:rsidRDefault="009A652D" w:rsidP="009557D8">
            <w:pPr>
              <w:spacing w:after="0"/>
              <w:rPr>
                <w:rFonts w:ascii="Arial Narrow" w:hAnsi="Arial Narrow" w:cs="Times New Roman"/>
              </w:rPr>
            </w:pPr>
            <w:r>
              <w:rPr>
                <w:rFonts w:ascii="Arial Narrow" w:hAnsi="Arial Narrow" w:cs="Times New Roman"/>
              </w:rPr>
              <w:t>DODATKOWO</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1591CB81" w14:textId="77777777" w:rsidR="009A652D" w:rsidRPr="00A30572" w:rsidRDefault="009A652D" w:rsidP="00A30572">
            <w:pPr>
              <w:spacing w:after="0" w:line="240" w:lineRule="auto"/>
              <w:rPr>
                <w:rFonts w:ascii="Arial Narrow" w:hAnsi="Arial Narrow" w:cs="Times New Roman"/>
              </w:rPr>
            </w:pPr>
            <w:r w:rsidRPr="00A30572">
              <w:rPr>
                <w:rFonts w:ascii="Arial Narrow" w:hAnsi="Arial Narrow" w:cs="Times New Roman"/>
              </w:rPr>
              <w:t>Gwarancja: 20 lat na powierzchnie ceramiczną</w:t>
            </w:r>
          </w:p>
          <w:p w14:paraId="2DA0084A" w14:textId="77777777" w:rsidR="009A652D" w:rsidRPr="00F51E4F" w:rsidRDefault="009A652D" w:rsidP="009557D8">
            <w:pPr>
              <w:spacing w:after="0"/>
              <w:rPr>
                <w:rFonts w:ascii="Arial Narrow" w:hAnsi="Arial Narrow" w:cs="Times New Roman"/>
              </w:rPr>
            </w:pPr>
          </w:p>
        </w:tc>
      </w:tr>
    </w:tbl>
    <w:p w14:paraId="54C261BC" w14:textId="77777777" w:rsidR="009A652D" w:rsidRDefault="009A652D" w:rsidP="00A30572">
      <w:pPr>
        <w:spacing w:after="0" w:line="240" w:lineRule="auto"/>
        <w:jc w:val="both"/>
        <w:rPr>
          <w:rFonts w:ascii="Arial Narrow" w:hAnsi="Arial Narrow" w:cs="Calibri"/>
          <w:b/>
        </w:rPr>
      </w:pPr>
    </w:p>
    <w:p w14:paraId="402C5F16" w14:textId="77777777" w:rsidR="009A652D" w:rsidRDefault="009A652D" w:rsidP="00A30572">
      <w:pPr>
        <w:spacing w:after="0" w:line="240" w:lineRule="auto"/>
        <w:jc w:val="both"/>
        <w:rPr>
          <w:rFonts w:ascii="Arial Narrow" w:hAnsi="Arial Narrow" w:cs="Calibri"/>
          <w:b/>
        </w:rPr>
      </w:pPr>
    </w:p>
    <w:p w14:paraId="01489727" w14:textId="77777777" w:rsidR="009A652D" w:rsidRDefault="009A652D" w:rsidP="00A30572">
      <w:pPr>
        <w:spacing w:after="0" w:line="240" w:lineRule="auto"/>
        <w:jc w:val="both"/>
        <w:rPr>
          <w:rFonts w:ascii="Arial Narrow" w:hAnsi="Arial Narrow" w:cs="Calibri"/>
          <w:b/>
        </w:rPr>
      </w:pPr>
    </w:p>
    <w:p w14:paraId="58DB6392" w14:textId="77777777" w:rsidR="009A652D" w:rsidRDefault="009A652D" w:rsidP="00A30572">
      <w:pPr>
        <w:spacing w:after="0" w:line="240" w:lineRule="auto"/>
        <w:jc w:val="both"/>
        <w:rPr>
          <w:rFonts w:ascii="Arial Narrow" w:hAnsi="Arial Narrow" w:cs="Calibri"/>
          <w:b/>
        </w:rPr>
      </w:pPr>
    </w:p>
    <w:p w14:paraId="425B178C" w14:textId="79914671" w:rsidR="009A652D" w:rsidRDefault="00A30572" w:rsidP="00A30572">
      <w:pPr>
        <w:spacing w:after="0" w:line="240" w:lineRule="auto"/>
        <w:jc w:val="both"/>
        <w:rPr>
          <w:rFonts w:ascii="Arial Narrow" w:hAnsi="Arial Narrow" w:cs="Times New Roman"/>
          <w:b/>
        </w:rPr>
      </w:pPr>
      <w:r w:rsidRPr="00A30572">
        <w:rPr>
          <w:rFonts w:ascii="Arial Narrow" w:hAnsi="Arial Narrow" w:cs="Calibri"/>
          <w:b/>
        </w:rPr>
        <w:t>Tabela 5:</w:t>
      </w:r>
      <w:r w:rsidRPr="00A30572">
        <w:rPr>
          <w:rFonts w:ascii="Arial Narrow" w:hAnsi="Arial Narrow" w:cs="Calibri"/>
          <w:b/>
        </w:rPr>
        <w:tab/>
      </w:r>
      <w:r w:rsidRPr="00A30572">
        <w:rPr>
          <w:rFonts w:ascii="Arial Narrow" w:hAnsi="Arial Narrow" w:cs="Times New Roman"/>
          <w:b/>
        </w:rPr>
        <w:t>Tablica akademicka zielona ceramiczna P3 w systemi</w:t>
      </w:r>
      <w:r w:rsidR="009A652D">
        <w:rPr>
          <w:rFonts w:ascii="Arial Narrow" w:hAnsi="Arial Narrow" w:cs="Times New Roman"/>
          <w:b/>
        </w:rPr>
        <w:t>e kolumnowym zależnym 100 x 240</w:t>
      </w:r>
    </w:p>
    <w:p w14:paraId="3F9056EA" w14:textId="128BB121" w:rsidR="00A30572" w:rsidRPr="00F51E4F" w:rsidRDefault="00A30572" w:rsidP="00A30572">
      <w:pPr>
        <w:spacing w:after="0" w:line="240" w:lineRule="auto"/>
        <w:jc w:val="both"/>
        <w:rPr>
          <w:rFonts w:ascii="Arial Narrow" w:hAnsi="Arial Narrow" w:cs="Times New Roman"/>
          <w:b/>
        </w:rPr>
      </w:pPr>
      <w:r w:rsidRPr="003F3B6C">
        <w:rPr>
          <w:rFonts w:ascii="Arial Narrow" w:hAnsi="Arial Narrow" w:cs="Times New Roman"/>
          <w:b/>
        </w:rPr>
        <w:t>Ilość: 1 sztuka</w:t>
      </w:r>
      <w:r>
        <w:rPr>
          <w:rFonts w:ascii="Arial Narrow" w:hAnsi="Arial Narrow" w:cs="Times New Roman"/>
          <w:b/>
        </w:rPr>
        <w:t xml:space="preserve"> </w:t>
      </w:r>
      <w:r w:rsidRPr="00F51E4F">
        <w:rPr>
          <w:rFonts w:ascii="Arial Narrow" w:hAnsi="Arial Narrow" w:cs="Calibri"/>
          <w:b/>
          <w:lang w:eastAsia="pl-PL"/>
        </w:rPr>
        <w:t>(tabela kosztorysowa poz.</w:t>
      </w:r>
      <w:r>
        <w:rPr>
          <w:rFonts w:ascii="Arial Narrow" w:hAnsi="Arial Narrow" w:cs="Calibri"/>
          <w:b/>
          <w:lang w:eastAsia="pl-PL"/>
        </w:rPr>
        <w:t xml:space="preserve"> 5</w:t>
      </w:r>
      <w:r w:rsidRPr="00F51E4F">
        <w:rPr>
          <w:rFonts w:ascii="Arial Narrow" w:hAnsi="Arial Narrow" w:cs="Calibri"/>
          <w:b/>
          <w:lang w:eastAsia="pl-PL"/>
        </w:rPr>
        <w:t>)</w:t>
      </w:r>
    </w:p>
    <w:tbl>
      <w:tblPr>
        <w:tblpPr w:leftFromText="141" w:rightFromText="141" w:vertAnchor="text" w:tblpX="108" w:tblpY="1"/>
        <w:tblOverlap w:val="never"/>
        <w:tblW w:w="8613" w:type="dxa"/>
        <w:tblLayout w:type="fixed"/>
        <w:tblLook w:val="0000" w:firstRow="0" w:lastRow="0" w:firstColumn="0" w:lastColumn="0" w:noHBand="0" w:noVBand="0"/>
      </w:tblPr>
      <w:tblGrid>
        <w:gridCol w:w="567"/>
        <w:gridCol w:w="1563"/>
        <w:gridCol w:w="6483"/>
      </w:tblGrid>
      <w:tr w:rsidR="009A652D" w:rsidRPr="00F51E4F" w14:paraId="5F2343FF" w14:textId="77777777" w:rsidTr="009A652D">
        <w:tc>
          <w:tcPr>
            <w:tcW w:w="8613" w:type="dxa"/>
            <w:gridSpan w:val="3"/>
            <w:tcBorders>
              <w:top w:val="single" w:sz="4" w:space="0" w:color="000000"/>
              <w:left w:val="single" w:sz="4" w:space="0" w:color="000000"/>
              <w:bottom w:val="single" w:sz="4" w:space="0" w:color="000000"/>
              <w:right w:val="single" w:sz="4" w:space="0" w:color="auto"/>
            </w:tcBorders>
            <w:shd w:val="clear" w:color="auto" w:fill="auto"/>
          </w:tcPr>
          <w:p w14:paraId="1F631E0F"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b/>
              </w:rPr>
              <w:t xml:space="preserve">Opis techniczny </w:t>
            </w:r>
          </w:p>
        </w:tc>
      </w:tr>
      <w:tr w:rsidR="009A652D" w:rsidRPr="00F51E4F" w14:paraId="1C0E4A03" w14:textId="77777777" w:rsidTr="009A652D">
        <w:tc>
          <w:tcPr>
            <w:tcW w:w="567" w:type="dxa"/>
            <w:tcBorders>
              <w:top w:val="single" w:sz="4" w:space="0" w:color="000000"/>
              <w:left w:val="single" w:sz="4" w:space="0" w:color="000000"/>
              <w:bottom w:val="single" w:sz="4" w:space="0" w:color="000000"/>
            </w:tcBorders>
            <w:shd w:val="clear" w:color="auto" w:fill="FFFFFF"/>
          </w:tcPr>
          <w:p w14:paraId="66F472A3"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Lp.</w:t>
            </w:r>
          </w:p>
        </w:tc>
        <w:tc>
          <w:tcPr>
            <w:tcW w:w="1563" w:type="dxa"/>
            <w:tcBorders>
              <w:top w:val="single" w:sz="4" w:space="0" w:color="000000"/>
              <w:left w:val="single" w:sz="4" w:space="0" w:color="000000"/>
              <w:bottom w:val="single" w:sz="4" w:space="0" w:color="000000"/>
            </w:tcBorders>
            <w:shd w:val="clear" w:color="auto" w:fill="FFFFFF"/>
          </w:tcPr>
          <w:p w14:paraId="4ADED1B9" w14:textId="77777777" w:rsidR="009A652D" w:rsidRPr="00F51E4F" w:rsidRDefault="009A652D" w:rsidP="009557D8">
            <w:pPr>
              <w:spacing w:before="60" w:after="60" w:line="240" w:lineRule="auto"/>
              <w:rPr>
                <w:rFonts w:ascii="Arial Narrow" w:hAnsi="Arial Narrow" w:cs="Calibri"/>
              </w:rPr>
            </w:pPr>
            <w:r w:rsidRPr="00F51E4F">
              <w:rPr>
                <w:rFonts w:ascii="Arial Narrow" w:hAnsi="Arial Narrow" w:cs="Calibri"/>
              </w:rPr>
              <w:t>Parametr techniczny</w:t>
            </w:r>
          </w:p>
        </w:tc>
        <w:tc>
          <w:tcPr>
            <w:tcW w:w="6483" w:type="dxa"/>
            <w:tcBorders>
              <w:top w:val="single" w:sz="4" w:space="0" w:color="000000"/>
              <w:left w:val="single" w:sz="4" w:space="0" w:color="000000"/>
              <w:bottom w:val="single" w:sz="4" w:space="0" w:color="000000"/>
              <w:right w:val="single" w:sz="4" w:space="0" w:color="auto"/>
            </w:tcBorders>
            <w:shd w:val="clear" w:color="auto" w:fill="FFFFFF"/>
          </w:tcPr>
          <w:p w14:paraId="61207F5F" w14:textId="77777777" w:rsidR="009A652D" w:rsidRPr="00F51E4F" w:rsidRDefault="009A652D" w:rsidP="009557D8">
            <w:pPr>
              <w:spacing w:before="60" w:after="60" w:line="240" w:lineRule="auto"/>
              <w:jc w:val="center"/>
              <w:rPr>
                <w:rFonts w:ascii="Arial Narrow" w:hAnsi="Arial Narrow" w:cs="Calibri"/>
              </w:rPr>
            </w:pPr>
            <w:r w:rsidRPr="00F51E4F">
              <w:rPr>
                <w:rFonts w:ascii="Arial Narrow" w:hAnsi="Arial Narrow" w:cs="Calibri"/>
              </w:rPr>
              <w:t>Wartość wymagana przez Zamawiającego</w:t>
            </w:r>
          </w:p>
        </w:tc>
      </w:tr>
      <w:tr w:rsidR="009A652D" w:rsidRPr="00F51E4F" w14:paraId="07CA5E5D" w14:textId="77777777" w:rsidTr="009A652D">
        <w:tc>
          <w:tcPr>
            <w:tcW w:w="567" w:type="dxa"/>
            <w:tcBorders>
              <w:top w:val="single" w:sz="4" w:space="0" w:color="000000"/>
              <w:left w:val="single" w:sz="4" w:space="0" w:color="000000"/>
              <w:bottom w:val="single" w:sz="4" w:space="0" w:color="000000"/>
            </w:tcBorders>
            <w:shd w:val="clear" w:color="auto" w:fill="auto"/>
          </w:tcPr>
          <w:p w14:paraId="28CCAD92"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1</w:t>
            </w:r>
          </w:p>
        </w:tc>
        <w:tc>
          <w:tcPr>
            <w:tcW w:w="1563" w:type="dxa"/>
            <w:tcBorders>
              <w:top w:val="single" w:sz="4" w:space="0" w:color="000000"/>
              <w:left w:val="single" w:sz="4" w:space="0" w:color="000000"/>
              <w:bottom w:val="single" w:sz="4" w:space="0" w:color="000000"/>
            </w:tcBorders>
            <w:shd w:val="clear" w:color="auto" w:fill="auto"/>
          </w:tcPr>
          <w:p w14:paraId="4F2B8198" w14:textId="77777777" w:rsidR="009A652D" w:rsidRPr="00F51E4F" w:rsidRDefault="009A652D" w:rsidP="009557D8">
            <w:pPr>
              <w:spacing w:before="60" w:after="0" w:line="240" w:lineRule="auto"/>
              <w:rPr>
                <w:rFonts w:ascii="Arial Narrow" w:hAnsi="Arial Narrow" w:cs="Calibri"/>
                <w:highlight w:val="yellow"/>
                <w:lang w:eastAsia="pl-PL"/>
              </w:rPr>
            </w:pPr>
            <w:r w:rsidRPr="00F51E4F">
              <w:rPr>
                <w:rFonts w:ascii="Arial Narrow" w:hAnsi="Arial Narrow" w:cs="Calibri"/>
              </w:rPr>
              <w:t>Nazwa elementu</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67DAA662" w14:textId="77777777" w:rsidR="009A652D" w:rsidRPr="00A30572" w:rsidRDefault="009A652D" w:rsidP="00A30572">
            <w:pPr>
              <w:spacing w:after="0" w:line="240" w:lineRule="auto"/>
              <w:jc w:val="both"/>
              <w:rPr>
                <w:rFonts w:ascii="Arial Narrow" w:hAnsi="Arial Narrow" w:cs="Times New Roman"/>
                <w:b/>
              </w:rPr>
            </w:pPr>
            <w:r w:rsidRPr="00A30572">
              <w:rPr>
                <w:rFonts w:ascii="Arial Narrow" w:hAnsi="Arial Narrow" w:cs="Times New Roman"/>
                <w:b/>
              </w:rPr>
              <w:t>Tablica akademicka zielona ceramiczna P3 w systemie kolumnowym zależnym 100 x 240</w:t>
            </w:r>
          </w:p>
          <w:p w14:paraId="49FAD836" w14:textId="77777777" w:rsidR="009A652D" w:rsidRPr="003F3B6C" w:rsidRDefault="009A652D" w:rsidP="009557D8">
            <w:pPr>
              <w:spacing w:after="0"/>
              <w:rPr>
                <w:rFonts w:ascii="Arial Narrow" w:hAnsi="Arial Narrow" w:cs="Times New Roman"/>
                <w:b/>
              </w:rPr>
            </w:pPr>
          </w:p>
          <w:p w14:paraId="37457585" w14:textId="77777777" w:rsidR="009A652D" w:rsidRPr="00F51E4F" w:rsidRDefault="009A652D" w:rsidP="009557D8">
            <w:pPr>
              <w:pStyle w:val="Akapitzlist"/>
              <w:spacing w:after="0"/>
              <w:ind w:left="426"/>
              <w:rPr>
                <w:rFonts w:ascii="Arial Narrow" w:hAnsi="Arial Narrow" w:cs="Calibri"/>
                <w:b/>
                <w:bCs/>
              </w:rPr>
            </w:pPr>
          </w:p>
        </w:tc>
      </w:tr>
      <w:tr w:rsidR="009A652D" w:rsidRPr="00F51E4F" w14:paraId="0643B31C" w14:textId="77777777" w:rsidTr="009A652D">
        <w:tc>
          <w:tcPr>
            <w:tcW w:w="567" w:type="dxa"/>
            <w:tcBorders>
              <w:top w:val="single" w:sz="4" w:space="0" w:color="000000"/>
              <w:left w:val="single" w:sz="4" w:space="0" w:color="000000"/>
              <w:bottom w:val="single" w:sz="4" w:space="0" w:color="000000"/>
            </w:tcBorders>
            <w:shd w:val="clear" w:color="auto" w:fill="auto"/>
          </w:tcPr>
          <w:p w14:paraId="7992DA57" w14:textId="77777777" w:rsidR="009A652D" w:rsidRPr="00F51E4F" w:rsidRDefault="009A652D" w:rsidP="009557D8">
            <w:pPr>
              <w:spacing w:before="60" w:after="0" w:line="240" w:lineRule="auto"/>
              <w:jc w:val="center"/>
              <w:rPr>
                <w:rFonts w:ascii="Arial Narrow" w:hAnsi="Arial Narrow" w:cs="Calibri"/>
              </w:rPr>
            </w:pPr>
            <w:r w:rsidRPr="00F51E4F">
              <w:rPr>
                <w:rFonts w:ascii="Arial Narrow" w:hAnsi="Arial Narrow" w:cs="Calibri"/>
                <w:lang w:eastAsia="pl-PL"/>
              </w:rPr>
              <w:t>2</w:t>
            </w:r>
          </w:p>
        </w:tc>
        <w:tc>
          <w:tcPr>
            <w:tcW w:w="1563" w:type="dxa"/>
            <w:tcBorders>
              <w:top w:val="single" w:sz="4" w:space="0" w:color="000000"/>
              <w:left w:val="single" w:sz="4" w:space="0" w:color="000000"/>
              <w:bottom w:val="single" w:sz="4" w:space="0" w:color="000000"/>
            </w:tcBorders>
            <w:shd w:val="clear" w:color="auto" w:fill="auto"/>
          </w:tcPr>
          <w:p w14:paraId="11CF4387" w14:textId="77777777" w:rsidR="009A652D" w:rsidRPr="00F51E4F" w:rsidRDefault="009A652D" w:rsidP="009557D8">
            <w:pPr>
              <w:spacing w:before="60" w:after="0" w:line="240" w:lineRule="auto"/>
              <w:rPr>
                <w:rFonts w:ascii="Arial Narrow" w:hAnsi="Arial Narrow" w:cs="Calibri"/>
                <w:b/>
                <w:lang w:eastAsia="pl-PL"/>
              </w:rPr>
            </w:pPr>
            <w:r w:rsidRPr="00F51E4F">
              <w:rPr>
                <w:rFonts w:ascii="Arial Narrow" w:hAnsi="Arial Narrow" w:cs="Calibri"/>
              </w:rPr>
              <w:t xml:space="preserve">Opis ogólny </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0C9031C6" w14:textId="77777777" w:rsidR="009A652D" w:rsidRPr="00A30572" w:rsidRDefault="009A652D" w:rsidP="00A30572">
            <w:pPr>
              <w:spacing w:after="0" w:line="240" w:lineRule="auto"/>
              <w:jc w:val="both"/>
              <w:rPr>
                <w:rFonts w:ascii="Arial Narrow" w:hAnsi="Arial Narrow" w:cs="Times New Roman"/>
                <w:bCs/>
              </w:rPr>
            </w:pPr>
            <w:r w:rsidRPr="00A30572">
              <w:rPr>
                <w:rFonts w:ascii="Arial Narrow" w:hAnsi="Arial Narrow" w:cs="Times New Roman"/>
                <w:bCs/>
              </w:rPr>
              <w:t>Tablica akademicka zielona ceramiczna P3 w systemie kolumnowym zależnym 100 x 240</w:t>
            </w:r>
          </w:p>
          <w:p w14:paraId="575E58B3" w14:textId="61015E6C" w:rsidR="009A652D" w:rsidRPr="00A30572" w:rsidRDefault="009A652D" w:rsidP="00A30572">
            <w:pPr>
              <w:spacing w:after="0" w:line="240" w:lineRule="auto"/>
              <w:ind w:left="426"/>
              <w:jc w:val="both"/>
              <w:rPr>
                <w:rFonts w:ascii="Arial Narrow" w:hAnsi="Arial Narrow" w:cs="Calibri"/>
                <w:b/>
              </w:rPr>
            </w:pPr>
          </w:p>
        </w:tc>
      </w:tr>
      <w:tr w:rsidR="009A652D" w:rsidRPr="00F51E4F" w14:paraId="369D0B9C" w14:textId="77777777" w:rsidTr="009A652D">
        <w:tc>
          <w:tcPr>
            <w:tcW w:w="567" w:type="dxa"/>
            <w:tcBorders>
              <w:top w:val="single" w:sz="4" w:space="0" w:color="000000"/>
              <w:left w:val="single" w:sz="4" w:space="0" w:color="000000"/>
              <w:bottom w:val="single" w:sz="4" w:space="0" w:color="000000"/>
            </w:tcBorders>
            <w:shd w:val="clear" w:color="auto" w:fill="auto"/>
          </w:tcPr>
          <w:p w14:paraId="6E3AF1BE" w14:textId="77777777" w:rsidR="009A652D" w:rsidRPr="00F51E4F"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3</w:t>
            </w:r>
          </w:p>
        </w:tc>
        <w:tc>
          <w:tcPr>
            <w:tcW w:w="1563" w:type="dxa"/>
            <w:tcBorders>
              <w:top w:val="single" w:sz="4" w:space="0" w:color="000000"/>
              <w:left w:val="single" w:sz="4" w:space="0" w:color="000000"/>
              <w:bottom w:val="single" w:sz="4" w:space="0" w:color="000000"/>
            </w:tcBorders>
            <w:shd w:val="clear" w:color="auto" w:fill="auto"/>
          </w:tcPr>
          <w:p w14:paraId="6658E52E" w14:textId="77777777" w:rsidR="009A652D" w:rsidRPr="00F51E4F" w:rsidRDefault="009A652D" w:rsidP="009557D8">
            <w:pPr>
              <w:spacing w:after="0"/>
              <w:rPr>
                <w:rFonts w:ascii="Arial Narrow" w:hAnsi="Arial Narrow" w:cs="Times New Roman"/>
              </w:rPr>
            </w:pPr>
            <w:r w:rsidRPr="00F51E4F">
              <w:rPr>
                <w:rFonts w:ascii="Arial Narrow" w:hAnsi="Arial Narrow" w:cs="Times New Roman"/>
              </w:rPr>
              <w:t>KONSTRUKCJA</w:t>
            </w:r>
          </w:p>
          <w:p w14:paraId="7B5D09EC" w14:textId="77777777" w:rsidR="009A652D" w:rsidRPr="00F51E4F" w:rsidRDefault="009A652D" w:rsidP="009557D8">
            <w:pPr>
              <w:spacing w:before="60" w:after="0" w:line="240" w:lineRule="auto"/>
              <w:rPr>
                <w:rFonts w:ascii="Arial Narrow" w:hAnsi="Arial Narrow" w:cs="Calibri"/>
              </w:rPr>
            </w:pP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547C151F"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System tablic zależnych polegających na tym, że tablice poruszają się w tym samym czasie. Czyli, gdy opuścimy jedną tablicę, druga wędruje do góry</w:t>
            </w:r>
          </w:p>
          <w:p w14:paraId="374336BB"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Możliwość przesuwania  tablic w pionie niezależnie względem siebie</w:t>
            </w:r>
          </w:p>
          <w:p w14:paraId="28977010"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Dolny profil każdej tablicy ma być jednocześnie półką (na całej szerokości) i uchwytem służącym do zmiany wysokości</w:t>
            </w:r>
          </w:p>
          <w:p w14:paraId="54B2DE44"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 xml:space="preserve">Stabilna i bezpieczna konstrukcja </w:t>
            </w:r>
          </w:p>
          <w:p w14:paraId="6D05C957"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 xml:space="preserve">Kolumny wykonane z anodowanego aluminium </w:t>
            </w:r>
          </w:p>
          <w:p w14:paraId="120A0B5D"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Tablice prowadzone przez 8 nylonowych rolek na łożyskach kulkowych.</w:t>
            </w:r>
          </w:p>
          <w:p w14:paraId="2662B2E6" w14:textId="77777777" w:rsidR="009A652D" w:rsidRPr="00A30572" w:rsidRDefault="009A652D" w:rsidP="00A30572">
            <w:pPr>
              <w:spacing w:after="0" w:line="240" w:lineRule="auto"/>
              <w:jc w:val="both"/>
              <w:rPr>
                <w:rFonts w:ascii="Arial Narrow" w:hAnsi="Arial Narrow" w:cs="Times New Roman"/>
              </w:rPr>
            </w:pPr>
            <w:r w:rsidRPr="00A30572">
              <w:rPr>
                <w:rFonts w:ascii="Arial Narrow" w:hAnsi="Arial Narrow" w:cs="Times New Roman"/>
              </w:rPr>
              <w:t>Powierzchnia zielona CERAMICZNA (porcelanowa) ze specjalną powłoką ceramiczną o grubości 40 mikronów służącą do pisania kredą</w:t>
            </w:r>
          </w:p>
          <w:p w14:paraId="045BE617" w14:textId="643EB394" w:rsidR="009A652D" w:rsidRPr="006F7D16" w:rsidRDefault="009A652D" w:rsidP="009557D8">
            <w:pPr>
              <w:spacing w:after="0"/>
              <w:jc w:val="both"/>
              <w:rPr>
                <w:rFonts w:ascii="Arial Narrow" w:hAnsi="Arial Narrow" w:cs="Times New Roman"/>
              </w:rPr>
            </w:pPr>
          </w:p>
        </w:tc>
      </w:tr>
      <w:tr w:rsidR="009A652D" w:rsidRPr="00F51E4F" w14:paraId="3DDE5358" w14:textId="77777777" w:rsidTr="009A652D">
        <w:tc>
          <w:tcPr>
            <w:tcW w:w="567" w:type="dxa"/>
            <w:tcBorders>
              <w:top w:val="single" w:sz="4" w:space="0" w:color="000000"/>
              <w:left w:val="single" w:sz="4" w:space="0" w:color="000000"/>
              <w:bottom w:val="single" w:sz="4" w:space="0" w:color="000000"/>
            </w:tcBorders>
            <w:shd w:val="clear" w:color="auto" w:fill="auto"/>
          </w:tcPr>
          <w:p w14:paraId="41D32D73" w14:textId="77777777" w:rsidR="009A652D" w:rsidRDefault="009A652D" w:rsidP="009557D8">
            <w:pPr>
              <w:spacing w:before="60" w:after="0" w:line="240" w:lineRule="auto"/>
              <w:jc w:val="center"/>
              <w:rPr>
                <w:rFonts w:ascii="Arial Narrow" w:hAnsi="Arial Narrow" w:cs="Calibri"/>
                <w:lang w:eastAsia="pl-PL"/>
              </w:rPr>
            </w:pPr>
            <w:r>
              <w:rPr>
                <w:rFonts w:ascii="Arial Narrow" w:hAnsi="Arial Narrow" w:cs="Calibri"/>
                <w:lang w:eastAsia="pl-PL"/>
              </w:rPr>
              <w:t>4</w:t>
            </w:r>
          </w:p>
        </w:tc>
        <w:tc>
          <w:tcPr>
            <w:tcW w:w="1563" w:type="dxa"/>
            <w:tcBorders>
              <w:top w:val="single" w:sz="4" w:space="0" w:color="000000"/>
              <w:left w:val="single" w:sz="4" w:space="0" w:color="000000"/>
              <w:bottom w:val="single" w:sz="4" w:space="0" w:color="000000"/>
            </w:tcBorders>
            <w:shd w:val="clear" w:color="auto" w:fill="auto"/>
          </w:tcPr>
          <w:p w14:paraId="5D835D15" w14:textId="77777777" w:rsidR="009A652D" w:rsidRPr="00F51E4F" w:rsidRDefault="009A652D" w:rsidP="009557D8">
            <w:pPr>
              <w:spacing w:after="0"/>
              <w:rPr>
                <w:rFonts w:ascii="Arial Narrow" w:hAnsi="Arial Narrow" w:cs="Times New Roman"/>
              </w:rPr>
            </w:pPr>
            <w:r>
              <w:rPr>
                <w:rFonts w:ascii="Arial Narrow" w:hAnsi="Arial Narrow" w:cs="Times New Roman"/>
              </w:rPr>
              <w:t>DODATKOWO</w:t>
            </w:r>
          </w:p>
        </w:tc>
        <w:tc>
          <w:tcPr>
            <w:tcW w:w="6483" w:type="dxa"/>
            <w:tcBorders>
              <w:top w:val="single" w:sz="4" w:space="0" w:color="000000"/>
              <w:left w:val="single" w:sz="4" w:space="0" w:color="000000"/>
              <w:bottom w:val="single" w:sz="4" w:space="0" w:color="000000"/>
              <w:right w:val="single" w:sz="4" w:space="0" w:color="auto"/>
            </w:tcBorders>
            <w:shd w:val="clear" w:color="auto" w:fill="auto"/>
          </w:tcPr>
          <w:p w14:paraId="1396D356" w14:textId="77777777" w:rsidR="009A652D" w:rsidRPr="00A30572" w:rsidRDefault="009A652D" w:rsidP="009557D8">
            <w:pPr>
              <w:spacing w:after="0" w:line="240" w:lineRule="auto"/>
              <w:rPr>
                <w:rFonts w:ascii="Arial Narrow" w:hAnsi="Arial Narrow" w:cs="Times New Roman"/>
              </w:rPr>
            </w:pPr>
            <w:r w:rsidRPr="00A30572">
              <w:rPr>
                <w:rFonts w:ascii="Arial Narrow" w:hAnsi="Arial Narrow" w:cs="Times New Roman"/>
              </w:rPr>
              <w:t>Gwarancja: 20 lat na powierzchnie ceramiczną</w:t>
            </w:r>
          </w:p>
          <w:p w14:paraId="1C364284" w14:textId="77777777" w:rsidR="009A652D" w:rsidRPr="00F51E4F" w:rsidRDefault="009A652D" w:rsidP="009557D8">
            <w:pPr>
              <w:spacing w:after="0"/>
              <w:rPr>
                <w:rFonts w:ascii="Arial Narrow" w:hAnsi="Arial Narrow" w:cs="Times New Roman"/>
              </w:rPr>
            </w:pPr>
          </w:p>
        </w:tc>
      </w:tr>
    </w:tbl>
    <w:p w14:paraId="15303D2D" w14:textId="77777777" w:rsidR="00A30572" w:rsidRPr="003F3B6C" w:rsidRDefault="00A30572" w:rsidP="00A30572">
      <w:pPr>
        <w:pStyle w:val="Akapitzlist"/>
        <w:spacing w:after="0"/>
        <w:ind w:left="993"/>
        <w:rPr>
          <w:rFonts w:ascii="Arial Narrow" w:hAnsi="Arial Narrow" w:cs="Times New Roman"/>
        </w:rPr>
      </w:pPr>
    </w:p>
    <w:p w14:paraId="38B3C5EE" w14:textId="699D13C1" w:rsidR="00182341" w:rsidRDefault="00A30572" w:rsidP="00A30572">
      <w:pPr>
        <w:spacing w:before="60" w:after="60"/>
        <w:rPr>
          <w:rFonts w:ascii="Arial Narrow" w:hAnsi="Arial Narrow"/>
          <w:sz w:val="20"/>
          <w:szCs w:val="20"/>
        </w:rPr>
      </w:pPr>
      <w:r w:rsidRPr="006F7D16">
        <w:rPr>
          <w:rFonts w:ascii="Arial Narrow" w:hAnsi="Arial Narrow"/>
          <w:sz w:val="20"/>
          <w:szCs w:val="20"/>
        </w:rPr>
        <w:t>* Zaznaczyć właściwą opcję lub podać oferowany zakres – niezaznaczenie którejkolwiek pozycji będzie skutkowało odrzuceniem oferty.</w:t>
      </w:r>
    </w:p>
    <w:p w14:paraId="4A0BD124" w14:textId="77777777" w:rsidR="00A30572" w:rsidRPr="00A30572" w:rsidRDefault="00A30572" w:rsidP="00A30572">
      <w:pPr>
        <w:spacing w:before="60" w:after="60"/>
        <w:rPr>
          <w:rFonts w:ascii="Arial Narrow" w:hAnsi="Arial Narrow"/>
          <w:sz w:val="20"/>
          <w:szCs w:val="20"/>
        </w:rPr>
      </w:pPr>
    </w:p>
    <w:p w14:paraId="6A3570DC" w14:textId="749545A4" w:rsidR="0052131D" w:rsidRPr="006B67EB" w:rsidRDefault="0052131D" w:rsidP="0052131D">
      <w:pPr>
        <w:spacing w:after="0"/>
        <w:rPr>
          <w:rFonts w:ascii="Arial Narrow" w:eastAsia="Calibri" w:hAnsi="Arial Narrow" w:cs="Arial"/>
          <w:b/>
          <w:lang w:eastAsia="pl-PL"/>
        </w:rPr>
      </w:pPr>
      <w:r w:rsidRPr="006B67EB">
        <w:rPr>
          <w:rFonts w:ascii="Arial Narrow" w:eastAsia="Calibri" w:hAnsi="Arial Narrow" w:cs="Arial"/>
          <w:b/>
        </w:rPr>
        <w:t xml:space="preserve">Tabela </w:t>
      </w:r>
      <w:r w:rsidR="00A30572" w:rsidRPr="006B67EB">
        <w:rPr>
          <w:rFonts w:ascii="Arial Narrow" w:eastAsia="Calibri" w:hAnsi="Arial Narrow" w:cs="Arial"/>
          <w:b/>
        </w:rPr>
        <w:t>6</w:t>
      </w:r>
      <w:r w:rsidRPr="006B67EB">
        <w:rPr>
          <w:rFonts w:ascii="Arial Narrow" w:eastAsia="Calibri" w:hAnsi="Arial Narrow" w:cs="Arial"/>
          <w:b/>
        </w:rPr>
        <w:t>. Pozostałe wymagania stawiane przez Zamawiającego</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8252"/>
      </w:tblGrid>
      <w:tr w:rsidR="001D1925" w:rsidRPr="006B67EB" w14:paraId="6A3E09F9" w14:textId="52D8870A" w:rsidTr="001D1925">
        <w:tc>
          <w:tcPr>
            <w:tcW w:w="537" w:type="dxa"/>
            <w:shd w:val="clear" w:color="auto" w:fill="D9D9D9"/>
            <w:vAlign w:val="center"/>
          </w:tcPr>
          <w:p w14:paraId="1F379911" w14:textId="77777777" w:rsidR="001D1925" w:rsidRPr="006B67EB" w:rsidRDefault="001D1925" w:rsidP="009557D8">
            <w:pPr>
              <w:suppressAutoHyphens/>
              <w:spacing w:before="60" w:after="60" w:line="240" w:lineRule="auto"/>
              <w:rPr>
                <w:rFonts w:ascii="Arial Narrow" w:eastAsia="Calibri" w:hAnsi="Arial Narrow" w:cs="Times New Roman"/>
                <w:b/>
                <w:i/>
                <w:lang w:eastAsia="zh-CN"/>
              </w:rPr>
            </w:pPr>
            <w:r w:rsidRPr="006B67EB">
              <w:rPr>
                <w:rFonts w:ascii="Arial Narrow" w:eastAsia="Calibri" w:hAnsi="Arial Narrow" w:cs="Times New Roman"/>
                <w:b/>
                <w:i/>
                <w:lang w:eastAsia="zh-CN"/>
              </w:rPr>
              <w:t>L.p.</w:t>
            </w:r>
          </w:p>
        </w:tc>
        <w:tc>
          <w:tcPr>
            <w:tcW w:w="8252" w:type="dxa"/>
            <w:shd w:val="clear" w:color="auto" w:fill="D9D9D9"/>
            <w:vAlign w:val="center"/>
          </w:tcPr>
          <w:p w14:paraId="32F7DF4B" w14:textId="77777777" w:rsidR="001D1925" w:rsidRPr="006B67EB" w:rsidRDefault="001D1925" w:rsidP="009557D8">
            <w:pPr>
              <w:suppressAutoHyphens/>
              <w:spacing w:before="60" w:after="60" w:line="240" w:lineRule="auto"/>
              <w:rPr>
                <w:rFonts w:ascii="Arial Narrow" w:eastAsia="Calibri" w:hAnsi="Arial Narrow" w:cs="Times New Roman"/>
                <w:b/>
                <w:lang w:eastAsia="zh-CN"/>
              </w:rPr>
            </w:pPr>
            <w:r w:rsidRPr="006B67EB">
              <w:rPr>
                <w:rFonts w:ascii="Arial Narrow" w:eastAsia="Calibri" w:hAnsi="Arial Narrow" w:cs="Times New Roman"/>
                <w:b/>
                <w:lang w:eastAsia="zh-CN"/>
              </w:rPr>
              <w:t xml:space="preserve">Pozostałe wymagania </w:t>
            </w:r>
          </w:p>
        </w:tc>
      </w:tr>
      <w:tr w:rsidR="001D1925" w:rsidRPr="006B67EB" w14:paraId="6ABCBDBA" w14:textId="32D914E1" w:rsidTr="001D1925">
        <w:tc>
          <w:tcPr>
            <w:tcW w:w="537" w:type="dxa"/>
            <w:vAlign w:val="center"/>
          </w:tcPr>
          <w:p w14:paraId="69118B78" w14:textId="77777777" w:rsidR="001D1925" w:rsidRPr="006B67EB" w:rsidRDefault="001D1925" w:rsidP="00A30572">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1.</w:t>
            </w:r>
          </w:p>
        </w:tc>
        <w:tc>
          <w:tcPr>
            <w:tcW w:w="8252" w:type="dxa"/>
          </w:tcPr>
          <w:p w14:paraId="3FC2BDA4" w14:textId="77777777" w:rsidR="001D1925" w:rsidRPr="006B67EB" w:rsidRDefault="001D1925" w:rsidP="00A30572">
            <w:pPr>
              <w:suppressAutoHyphens/>
              <w:spacing w:after="0" w:line="240" w:lineRule="auto"/>
              <w:jc w:val="both"/>
              <w:rPr>
                <w:rFonts w:ascii="Arial Narrow" w:eastAsia="Calibri" w:hAnsi="Arial Narrow" w:cs="Times New Roman"/>
                <w:lang w:eastAsia="zh-CN"/>
              </w:rPr>
            </w:pPr>
            <w:r w:rsidRPr="006B67EB">
              <w:rPr>
                <w:rFonts w:ascii="Arial Narrow" w:eastAsia="Calibri" w:hAnsi="Arial Narrow" w:cs="Times New Roman"/>
                <w:lang w:eastAsia="zh-CN"/>
              </w:rPr>
              <w:t>Wykonawca gwarantuje, że w przypadku stwierdzenia wad w dostarczonym przedmiocie umowy Wykonawca zobowiązuje się do jego nieodpłatnej wymiany lub usunięcia wad w terminie do 14 dni roboczych od daty zgłoszenia.</w:t>
            </w:r>
          </w:p>
          <w:p w14:paraId="41EAE0BE" w14:textId="77777777" w:rsidR="001D1925" w:rsidRPr="006B67EB" w:rsidRDefault="001D1925" w:rsidP="00A30572">
            <w:pPr>
              <w:suppressAutoHyphens/>
              <w:spacing w:after="0" w:line="240" w:lineRule="auto"/>
              <w:rPr>
                <w:rFonts w:ascii="Arial Narrow" w:eastAsia="Calibri" w:hAnsi="Arial Narrow" w:cs="Times New Roman"/>
                <w:b/>
                <w:lang w:eastAsia="zh-CN"/>
              </w:rPr>
            </w:pPr>
          </w:p>
        </w:tc>
      </w:tr>
      <w:tr w:rsidR="001D1925" w:rsidRPr="0052131D" w14:paraId="725E2BDB" w14:textId="7D67275C" w:rsidTr="001D1925">
        <w:tc>
          <w:tcPr>
            <w:tcW w:w="537" w:type="dxa"/>
            <w:vAlign w:val="center"/>
          </w:tcPr>
          <w:p w14:paraId="65C76734" w14:textId="77777777" w:rsidR="001D1925" w:rsidRPr="006B67EB" w:rsidRDefault="001D1925" w:rsidP="00A30572">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2.</w:t>
            </w:r>
          </w:p>
        </w:tc>
        <w:tc>
          <w:tcPr>
            <w:tcW w:w="8252" w:type="dxa"/>
          </w:tcPr>
          <w:p w14:paraId="2CF219A4" w14:textId="77777777" w:rsidR="001D1925" w:rsidRPr="006B67EB" w:rsidRDefault="001D1925" w:rsidP="00A30572">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potwierdza, że podczas trwania okresu gwarancji odbierze i dostarczy przedmiot zamówienia na własny koszt, jeśli naprawa nie będzie możliwa w siedzibie Zamawiającego.</w:t>
            </w:r>
          </w:p>
          <w:p w14:paraId="2E00DE55" w14:textId="77777777" w:rsidR="001D1925" w:rsidRPr="006B67EB" w:rsidRDefault="001D1925" w:rsidP="00A30572">
            <w:pPr>
              <w:suppressAutoHyphens/>
              <w:spacing w:after="0" w:line="240" w:lineRule="auto"/>
              <w:rPr>
                <w:rFonts w:ascii="Arial Narrow" w:eastAsia="Calibri" w:hAnsi="Arial Narrow" w:cs="Times New Roman"/>
                <w:b/>
                <w:lang w:eastAsia="zh-CN"/>
              </w:rPr>
            </w:pPr>
          </w:p>
        </w:tc>
      </w:tr>
      <w:tr w:rsidR="001D1925" w:rsidRPr="0052131D" w14:paraId="29153285" w14:textId="2658BA76" w:rsidTr="001D1925">
        <w:tc>
          <w:tcPr>
            <w:tcW w:w="537" w:type="dxa"/>
            <w:vAlign w:val="center"/>
          </w:tcPr>
          <w:p w14:paraId="21C56D9E" w14:textId="77777777" w:rsidR="001D1925" w:rsidRPr="006B67EB" w:rsidRDefault="001D1925" w:rsidP="00A30572">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3.</w:t>
            </w:r>
          </w:p>
        </w:tc>
        <w:tc>
          <w:tcPr>
            <w:tcW w:w="8252" w:type="dxa"/>
          </w:tcPr>
          <w:p w14:paraId="659BE7B7" w14:textId="3A55E9B8" w:rsidR="001D1925" w:rsidRPr="006B67EB" w:rsidRDefault="001D1925" w:rsidP="00A30572">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 xml:space="preserve">Wykonawca potwierdza, że w przypadku, gdy naprawa potrwa dłużej niż 7 dni roboczych okres gwarancji zostanie wydłużony o czas </w:t>
            </w:r>
            <w:r>
              <w:rPr>
                <w:rFonts w:ascii="Arial Narrow" w:eastAsia="Calibri" w:hAnsi="Arial Narrow" w:cs="Times New Roman"/>
                <w:lang w:eastAsia="zh-CN"/>
              </w:rPr>
              <w:t>naprawy</w:t>
            </w:r>
            <w:r w:rsidRPr="006B67EB">
              <w:rPr>
                <w:rFonts w:ascii="Arial Narrow" w:eastAsia="Calibri" w:hAnsi="Arial Narrow" w:cs="Times New Roman"/>
                <w:lang w:eastAsia="zh-CN"/>
              </w:rPr>
              <w:t>.</w:t>
            </w:r>
          </w:p>
        </w:tc>
      </w:tr>
      <w:tr w:rsidR="001D1925" w:rsidRPr="0052131D" w14:paraId="657A4572" w14:textId="5C32940D" w:rsidTr="001D1925">
        <w:tc>
          <w:tcPr>
            <w:tcW w:w="537" w:type="dxa"/>
            <w:vAlign w:val="center"/>
          </w:tcPr>
          <w:p w14:paraId="2D3FE665" w14:textId="77777777" w:rsidR="001D1925" w:rsidRPr="006B67EB" w:rsidRDefault="001D1925" w:rsidP="006B67EB">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4.</w:t>
            </w:r>
          </w:p>
        </w:tc>
        <w:tc>
          <w:tcPr>
            <w:tcW w:w="8252" w:type="dxa"/>
          </w:tcPr>
          <w:p w14:paraId="6E17A891" w14:textId="77777777" w:rsidR="001D1925" w:rsidRPr="006B67EB" w:rsidRDefault="001D1925" w:rsidP="006B67EB">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potwierdza, że wszystkie elementy  są fabrycznie nowe, wolne od wad materiałowych i prawnych.</w:t>
            </w:r>
          </w:p>
          <w:p w14:paraId="07766E83" w14:textId="39F94055" w:rsidR="001D1925" w:rsidRPr="006B67EB" w:rsidRDefault="001D1925" w:rsidP="006B67EB">
            <w:pPr>
              <w:suppressAutoHyphens/>
              <w:spacing w:after="0" w:line="240" w:lineRule="auto"/>
              <w:rPr>
                <w:rFonts w:ascii="Arial Narrow" w:eastAsia="Calibri" w:hAnsi="Arial Narrow" w:cs="Times New Roman"/>
                <w:b/>
                <w:lang w:eastAsia="zh-CN"/>
              </w:rPr>
            </w:pPr>
          </w:p>
        </w:tc>
      </w:tr>
      <w:tr w:rsidR="001D1925" w:rsidRPr="0052131D" w14:paraId="6E82E152" w14:textId="4AF25CE5" w:rsidTr="001D1925">
        <w:tc>
          <w:tcPr>
            <w:tcW w:w="537" w:type="dxa"/>
            <w:vAlign w:val="center"/>
          </w:tcPr>
          <w:p w14:paraId="1EC7068D" w14:textId="77777777" w:rsidR="001D1925" w:rsidRPr="006B67EB" w:rsidRDefault="001D1925" w:rsidP="006B67EB">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5.</w:t>
            </w:r>
          </w:p>
        </w:tc>
        <w:tc>
          <w:tcPr>
            <w:tcW w:w="8252" w:type="dxa"/>
          </w:tcPr>
          <w:p w14:paraId="1CAAB279" w14:textId="77777777" w:rsidR="001D1925" w:rsidRPr="006B67EB" w:rsidRDefault="001D1925" w:rsidP="006B67EB">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Wykonawca zapewni, że przedmiot zamówienia będzie oznakowany w taki sposób, aby możliwa była identyfikacja zarówno produktu jak i producenta.</w:t>
            </w:r>
          </w:p>
          <w:p w14:paraId="3F4C55C3" w14:textId="77777777" w:rsidR="001D1925" w:rsidRPr="006B67EB" w:rsidRDefault="001D1925" w:rsidP="006B67EB">
            <w:pPr>
              <w:suppressAutoHyphens/>
              <w:spacing w:after="0" w:line="240" w:lineRule="auto"/>
              <w:rPr>
                <w:rFonts w:ascii="Arial Narrow" w:eastAsia="Calibri" w:hAnsi="Arial Narrow" w:cs="Times New Roman"/>
                <w:b/>
                <w:lang w:eastAsia="zh-CN"/>
              </w:rPr>
            </w:pPr>
          </w:p>
        </w:tc>
      </w:tr>
      <w:tr w:rsidR="001D1925" w:rsidRPr="0052131D" w14:paraId="3C608E3D" w14:textId="66A355BF" w:rsidTr="001D1925">
        <w:tc>
          <w:tcPr>
            <w:tcW w:w="537" w:type="dxa"/>
            <w:vAlign w:val="center"/>
          </w:tcPr>
          <w:p w14:paraId="2E0AEB92" w14:textId="77777777" w:rsidR="001D1925" w:rsidRPr="006B67EB" w:rsidRDefault="001D1925" w:rsidP="006B67EB">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6.</w:t>
            </w:r>
          </w:p>
        </w:tc>
        <w:tc>
          <w:tcPr>
            <w:tcW w:w="8252" w:type="dxa"/>
          </w:tcPr>
          <w:p w14:paraId="18F2F049" w14:textId="77777777" w:rsidR="001D1925" w:rsidRPr="006B67EB" w:rsidRDefault="001D1925" w:rsidP="006B67EB">
            <w:pPr>
              <w:suppressAutoHyphens/>
              <w:spacing w:after="0" w:line="240" w:lineRule="auto"/>
              <w:rPr>
                <w:rFonts w:ascii="Arial Narrow" w:eastAsia="Calibri" w:hAnsi="Arial Narrow" w:cs="Times New Roman"/>
                <w:lang w:eastAsia="zh-CN"/>
              </w:rPr>
            </w:pPr>
            <w:r w:rsidRPr="006B67EB">
              <w:rPr>
                <w:rFonts w:ascii="Arial Narrow" w:eastAsia="Calibri" w:hAnsi="Arial Narrow" w:cs="Times New Roman"/>
                <w:lang w:eastAsia="zh-CN"/>
              </w:rPr>
              <w:t>Przedmiot zamówienia muszą spełniać wymagania wynikające z przepisów bezpieczeństwa i higieny pracy oraz wymagania i normy określone w opisach technicznych.</w:t>
            </w:r>
          </w:p>
          <w:p w14:paraId="25800C32" w14:textId="77777777" w:rsidR="001D1925" w:rsidRPr="006B67EB" w:rsidRDefault="001D1925" w:rsidP="006B67EB">
            <w:pPr>
              <w:suppressAutoHyphens/>
              <w:spacing w:after="0" w:line="240" w:lineRule="auto"/>
              <w:jc w:val="both"/>
              <w:rPr>
                <w:rFonts w:ascii="Arial Narrow" w:eastAsia="Calibri" w:hAnsi="Arial Narrow" w:cs="Times New Roman"/>
                <w:lang w:eastAsia="zh-CN"/>
              </w:rPr>
            </w:pPr>
          </w:p>
        </w:tc>
      </w:tr>
      <w:tr w:rsidR="001D1925" w:rsidRPr="0052131D" w14:paraId="5FABA88A" w14:textId="3CD83E2B" w:rsidTr="001D1925">
        <w:tc>
          <w:tcPr>
            <w:tcW w:w="537" w:type="dxa"/>
            <w:vAlign w:val="center"/>
          </w:tcPr>
          <w:p w14:paraId="5F3D9D37" w14:textId="77777777" w:rsidR="001D1925" w:rsidRPr="006B67EB" w:rsidRDefault="001D1925" w:rsidP="006B67EB">
            <w:pPr>
              <w:suppressAutoHyphens/>
              <w:spacing w:before="60" w:after="60" w:line="240" w:lineRule="auto"/>
              <w:rPr>
                <w:rFonts w:ascii="Arial Narrow" w:eastAsia="Calibri" w:hAnsi="Arial Narrow" w:cs="Times New Roman"/>
                <w:lang w:eastAsia="zh-CN"/>
              </w:rPr>
            </w:pPr>
            <w:r w:rsidRPr="006B67EB">
              <w:rPr>
                <w:rFonts w:ascii="Arial Narrow" w:eastAsia="Calibri" w:hAnsi="Arial Narrow" w:cs="Times New Roman"/>
                <w:lang w:eastAsia="zh-CN"/>
              </w:rPr>
              <w:t>7.</w:t>
            </w:r>
          </w:p>
        </w:tc>
        <w:tc>
          <w:tcPr>
            <w:tcW w:w="8252" w:type="dxa"/>
          </w:tcPr>
          <w:p w14:paraId="7B46A16C" w14:textId="3AFA67E3" w:rsidR="001D1925" w:rsidRPr="006B67EB" w:rsidRDefault="001D1925" w:rsidP="006B67EB">
            <w:pPr>
              <w:suppressAutoHyphens/>
              <w:spacing w:after="0" w:line="240" w:lineRule="auto"/>
              <w:rPr>
                <w:rFonts w:ascii="Arial Narrow" w:eastAsia="Calibri" w:hAnsi="Arial Narrow" w:cs="Times New Roman"/>
                <w:lang w:eastAsia="zh-CN"/>
              </w:rPr>
            </w:pPr>
            <w:r w:rsidRPr="000B5335">
              <w:rPr>
                <w:rFonts w:ascii="Arial Narrow" w:eastAsia="Calibri" w:hAnsi="Arial Narrow" w:cs="Arial"/>
                <w:bCs/>
              </w:rPr>
              <w:t>Dostawa mebli do Gmachu Elektroniki</w:t>
            </w:r>
            <w:r>
              <w:rPr>
                <w:rFonts w:ascii="Arial Narrow" w:eastAsia="Calibri" w:hAnsi="Arial Narrow" w:cs="Arial"/>
                <w:bCs/>
              </w:rPr>
              <w:t xml:space="preserve"> przy ul. Nowowiejskiej 15/19 </w:t>
            </w:r>
            <w:r w:rsidRPr="000B5335">
              <w:rPr>
                <w:rFonts w:ascii="Arial Narrow" w:eastAsia="Calibri" w:hAnsi="Arial Narrow" w:cs="Arial"/>
                <w:bCs/>
              </w:rPr>
              <w:t xml:space="preserve"> </w:t>
            </w:r>
            <w:r>
              <w:rPr>
                <w:rFonts w:ascii="Arial Narrow" w:eastAsia="Calibri" w:hAnsi="Arial Narrow" w:cs="Arial"/>
                <w:bCs/>
              </w:rPr>
              <w:t xml:space="preserve">nastąpi do </w:t>
            </w:r>
            <w:r w:rsidRPr="000B5335">
              <w:rPr>
                <w:rFonts w:ascii="Arial Narrow" w:eastAsia="Calibri" w:hAnsi="Arial Narrow" w:cs="Arial"/>
                <w:bCs/>
              </w:rPr>
              <w:t xml:space="preserve"> miejsc wskazan</w:t>
            </w:r>
            <w:r>
              <w:rPr>
                <w:rFonts w:ascii="Arial Narrow" w:eastAsia="Calibri" w:hAnsi="Arial Narrow" w:cs="Arial"/>
                <w:bCs/>
              </w:rPr>
              <w:t>ych</w:t>
            </w:r>
            <w:r w:rsidRPr="000B5335">
              <w:rPr>
                <w:rFonts w:ascii="Arial Narrow" w:eastAsia="Calibri" w:hAnsi="Arial Narrow" w:cs="Arial"/>
                <w:bCs/>
              </w:rPr>
              <w:t xml:space="preserve"> przez Zamawiającego  (hol na parterze </w:t>
            </w:r>
            <w:r>
              <w:rPr>
                <w:rFonts w:ascii="Arial Narrow" w:eastAsia="Calibri" w:hAnsi="Arial Narrow" w:cs="Arial"/>
                <w:bCs/>
              </w:rPr>
              <w:t xml:space="preserve">Gmachu </w:t>
            </w:r>
            <w:r w:rsidRPr="000B5335">
              <w:rPr>
                <w:rFonts w:ascii="Arial Narrow" w:eastAsia="Calibri" w:hAnsi="Arial Narrow" w:cs="Arial"/>
                <w:bCs/>
              </w:rPr>
              <w:t>lub</w:t>
            </w:r>
            <w:r>
              <w:rPr>
                <w:rFonts w:ascii="Arial Narrow" w:eastAsia="Calibri" w:hAnsi="Arial Narrow" w:cs="Arial"/>
                <w:bCs/>
              </w:rPr>
              <w:t>/i</w:t>
            </w:r>
            <w:r w:rsidRPr="000B5335">
              <w:rPr>
                <w:rFonts w:ascii="Arial Narrow" w:eastAsia="Calibri" w:hAnsi="Arial Narrow" w:cs="Arial"/>
                <w:bCs/>
              </w:rPr>
              <w:t xml:space="preserve"> sale dydaktyczne). Wykonawcę </w:t>
            </w:r>
            <w:r>
              <w:rPr>
                <w:rFonts w:ascii="Arial Narrow" w:eastAsia="Calibri" w:hAnsi="Arial Narrow" w:cs="Arial"/>
                <w:bCs/>
              </w:rPr>
              <w:t xml:space="preserve">dokona montażu </w:t>
            </w:r>
            <w:r w:rsidRPr="000B5335">
              <w:rPr>
                <w:rFonts w:ascii="Arial Narrow" w:eastAsia="Calibri" w:hAnsi="Arial Narrow" w:cs="Arial"/>
                <w:bCs/>
              </w:rPr>
              <w:t xml:space="preserve"> tych mebli, które dostarczone będą  w częściach. Wykonawca zobowiązuje się do usunięcia</w:t>
            </w:r>
            <w:r>
              <w:rPr>
                <w:rFonts w:ascii="Arial Narrow" w:eastAsia="Calibri" w:hAnsi="Arial Narrow" w:cs="Arial"/>
                <w:bCs/>
              </w:rPr>
              <w:t xml:space="preserve"> opakowań i ich wywiezienia</w:t>
            </w:r>
            <w:r w:rsidRPr="000B5335">
              <w:rPr>
                <w:rFonts w:ascii="Arial Narrow" w:eastAsia="Calibri" w:hAnsi="Arial Narrow" w:cs="Arial"/>
                <w:bCs/>
              </w:rPr>
              <w:t xml:space="preserve"> na własny koszt</w:t>
            </w:r>
            <w:r>
              <w:rPr>
                <w:rFonts w:ascii="Arial Narrow" w:eastAsia="Calibri" w:hAnsi="Arial Narrow" w:cs="Arial"/>
                <w:bCs/>
              </w:rPr>
              <w:t>.</w:t>
            </w:r>
          </w:p>
        </w:tc>
      </w:tr>
    </w:tbl>
    <w:p w14:paraId="34B6C0FB" w14:textId="77777777" w:rsidR="00BD5108" w:rsidRPr="0052131D" w:rsidRDefault="00BD5108" w:rsidP="00182341">
      <w:pPr>
        <w:rPr>
          <w:rFonts w:ascii="Arial Narrow" w:eastAsia="Times New Roman" w:hAnsi="Arial Narrow" w:cs="Arial"/>
          <w:b/>
          <w:color w:val="FF0000"/>
          <w:lang w:eastAsia="pl-PL"/>
        </w:rPr>
      </w:pPr>
    </w:p>
    <w:p w14:paraId="606AFC44" w14:textId="77777777" w:rsidR="00A30572" w:rsidRPr="00A30572" w:rsidRDefault="00A30572" w:rsidP="00A30572">
      <w:pPr>
        <w:spacing w:before="60" w:after="60"/>
        <w:rPr>
          <w:rFonts w:ascii="Arial Narrow" w:hAnsi="Arial Narrow"/>
          <w:sz w:val="18"/>
          <w:szCs w:val="18"/>
        </w:rPr>
      </w:pPr>
    </w:p>
    <w:p w14:paraId="035CAC6D" w14:textId="525DEEE4" w:rsidR="00A30572" w:rsidRPr="001D1925" w:rsidRDefault="001D1925" w:rsidP="00A30572">
      <w:pPr>
        <w:jc w:val="both"/>
        <w:rPr>
          <w:rFonts w:ascii="Arial Narrow" w:hAnsi="Arial Narrow"/>
          <w:b/>
        </w:rPr>
      </w:pPr>
      <w:r w:rsidRPr="001D1925">
        <w:rPr>
          <w:rFonts w:ascii="Arial Narrow" w:hAnsi="Arial Narrow"/>
          <w:b/>
        </w:rPr>
        <w:t>Wymagane jest</w:t>
      </w:r>
      <w:r w:rsidR="00A30572" w:rsidRPr="001D1925">
        <w:rPr>
          <w:rFonts w:ascii="Arial Narrow" w:hAnsi="Arial Narrow"/>
          <w:b/>
        </w:rPr>
        <w:t xml:space="preserve"> spełnienie powyższych wymagań stawianych przez Zamawiającego</w:t>
      </w:r>
    </w:p>
    <w:p w14:paraId="63BCFFB8" w14:textId="77777777" w:rsidR="00182341" w:rsidRDefault="00182341" w:rsidP="00182341">
      <w:pPr>
        <w:rPr>
          <w:rFonts w:ascii="Arial Narrow" w:hAnsi="Arial Narrow"/>
        </w:rPr>
      </w:pPr>
    </w:p>
    <w:p w14:paraId="1045F624" w14:textId="77777777" w:rsidR="009557D8" w:rsidRDefault="009557D8" w:rsidP="00182341">
      <w:pPr>
        <w:rPr>
          <w:rFonts w:ascii="Arial Narrow" w:hAnsi="Arial Narrow"/>
        </w:rPr>
      </w:pPr>
    </w:p>
    <w:p w14:paraId="670082C4" w14:textId="77777777" w:rsidR="009557D8" w:rsidRDefault="009557D8" w:rsidP="00182341">
      <w:pPr>
        <w:rPr>
          <w:rFonts w:ascii="Arial Narrow" w:hAnsi="Arial Narrow"/>
        </w:rPr>
      </w:pPr>
    </w:p>
    <w:p w14:paraId="19A5822E" w14:textId="77777777" w:rsidR="009557D8" w:rsidRDefault="009557D8" w:rsidP="00182341">
      <w:pPr>
        <w:rPr>
          <w:rFonts w:ascii="Arial Narrow" w:hAnsi="Arial Narrow"/>
        </w:rPr>
      </w:pPr>
    </w:p>
    <w:p w14:paraId="2E6F8D6D" w14:textId="77777777" w:rsidR="009557D8" w:rsidRDefault="009557D8" w:rsidP="00182341">
      <w:pPr>
        <w:rPr>
          <w:rFonts w:ascii="Arial Narrow" w:hAnsi="Arial Narrow"/>
        </w:rPr>
      </w:pPr>
    </w:p>
    <w:p w14:paraId="0CA85F93" w14:textId="77777777" w:rsidR="001D1925" w:rsidRDefault="001D1925" w:rsidP="00182341">
      <w:pPr>
        <w:rPr>
          <w:rFonts w:ascii="Arial Narrow" w:hAnsi="Arial Narrow"/>
        </w:rPr>
      </w:pPr>
    </w:p>
    <w:p w14:paraId="3267393C" w14:textId="77777777" w:rsidR="001D1925" w:rsidRDefault="001D1925" w:rsidP="00182341">
      <w:pPr>
        <w:rPr>
          <w:rFonts w:ascii="Arial Narrow" w:hAnsi="Arial Narrow"/>
        </w:rPr>
      </w:pPr>
    </w:p>
    <w:p w14:paraId="08915BDA" w14:textId="77777777" w:rsidR="009557D8" w:rsidRPr="0052131D" w:rsidRDefault="009557D8" w:rsidP="00182341">
      <w:pPr>
        <w:rPr>
          <w:rFonts w:ascii="Arial Narrow" w:eastAsia="Times New Roman" w:hAnsi="Arial Narrow" w:cs="Arial"/>
          <w:b/>
          <w:color w:val="FF0000"/>
          <w:lang w:eastAsia="pl-PL"/>
        </w:rPr>
      </w:pPr>
    </w:p>
    <w:p w14:paraId="02199B5C" w14:textId="70CD4544" w:rsidR="001F180A" w:rsidRDefault="001F180A" w:rsidP="00182341">
      <w:pPr>
        <w:rPr>
          <w:rFonts w:ascii="Arial Narrow" w:eastAsia="Times New Roman" w:hAnsi="Arial Narrow" w:cs="Arial"/>
          <w:b/>
          <w:color w:val="000000"/>
          <w:lang w:eastAsia="pl-PL"/>
        </w:rPr>
      </w:pPr>
    </w:p>
    <w:p w14:paraId="0DE72C08" w14:textId="7890D8CA" w:rsidR="00C91E3B" w:rsidRDefault="00C91E3B" w:rsidP="00182341">
      <w:pPr>
        <w:rPr>
          <w:rFonts w:ascii="Arial Narrow" w:eastAsia="Times New Roman" w:hAnsi="Arial Narrow" w:cs="Arial"/>
          <w:b/>
          <w:color w:val="000000"/>
          <w:lang w:eastAsia="pl-PL"/>
        </w:rPr>
      </w:pPr>
    </w:p>
    <w:p w14:paraId="062CC46F" w14:textId="77777777" w:rsidR="001D1925" w:rsidRDefault="001D1925" w:rsidP="00182341">
      <w:pPr>
        <w:rPr>
          <w:rFonts w:ascii="Arial Narrow" w:eastAsia="Times New Roman" w:hAnsi="Arial Narrow" w:cs="Arial"/>
          <w:b/>
          <w:color w:val="000000"/>
          <w:lang w:eastAsia="pl-PL"/>
        </w:rPr>
      </w:pPr>
    </w:p>
    <w:p w14:paraId="7E788D9E" w14:textId="77777777" w:rsidR="001D1925" w:rsidRDefault="001D1925" w:rsidP="00182341">
      <w:pPr>
        <w:rPr>
          <w:rFonts w:ascii="Arial Narrow" w:eastAsia="Times New Roman" w:hAnsi="Arial Narrow" w:cs="Arial"/>
          <w:b/>
          <w:color w:val="000000"/>
          <w:lang w:eastAsia="pl-PL"/>
        </w:rPr>
      </w:pPr>
    </w:p>
    <w:p w14:paraId="67D9ABD3" w14:textId="77777777" w:rsidR="00C91E3B" w:rsidRDefault="00C91E3B" w:rsidP="00182341">
      <w:pPr>
        <w:rPr>
          <w:rFonts w:ascii="Arial Narrow" w:eastAsia="Times New Roman" w:hAnsi="Arial Narrow" w:cs="Arial"/>
          <w:b/>
          <w:color w:val="000000"/>
          <w:lang w:eastAsia="pl-PL"/>
        </w:rPr>
      </w:pPr>
    </w:p>
    <w:p w14:paraId="5C751728" w14:textId="77777777" w:rsidR="003F3B6C" w:rsidRPr="00AB3F5C" w:rsidRDefault="003F3B6C" w:rsidP="00182341">
      <w:pPr>
        <w:rPr>
          <w:rFonts w:ascii="Arial Narrow" w:eastAsia="Times New Roman" w:hAnsi="Arial Narrow" w:cs="Arial"/>
          <w:b/>
          <w:color w:val="000000"/>
          <w:lang w:eastAsia="pl-PL"/>
        </w:rPr>
      </w:pPr>
    </w:p>
    <w:p w14:paraId="3299F9C9" w14:textId="77777777" w:rsidR="006B67EB" w:rsidRPr="006B67EB" w:rsidRDefault="006B67EB" w:rsidP="006B67EB">
      <w:pPr>
        <w:rPr>
          <w:rFonts w:ascii="Arial Narrow" w:eastAsia="Times New Roman" w:hAnsi="Arial Narrow" w:cs="Arial"/>
          <w:b/>
          <w:lang w:eastAsia="pl-PL"/>
        </w:rPr>
      </w:pPr>
      <w:r w:rsidRPr="006B67EB">
        <w:rPr>
          <w:rFonts w:ascii="Arial Narrow" w:eastAsia="Times New Roman" w:hAnsi="Arial Narrow" w:cs="Arial"/>
          <w:b/>
          <w:lang w:eastAsia="pl-PL"/>
        </w:rPr>
        <w:lastRenderedPageBreak/>
        <w:t xml:space="preserve">Załącznik nr 4 do SWZ - </w:t>
      </w:r>
      <w:r w:rsidRPr="006B67EB">
        <w:rPr>
          <w:rFonts w:ascii="Arial Narrow" w:hAnsi="Arial Narrow" w:cs="Arial"/>
          <w:b/>
        </w:rPr>
        <w:t>Projektowane postanowienia umowy;</w:t>
      </w:r>
    </w:p>
    <w:p w14:paraId="5810574E" w14:textId="77777777" w:rsidR="006B67EB" w:rsidRPr="006B67EB" w:rsidRDefault="006B67EB" w:rsidP="006B67EB">
      <w:pPr>
        <w:spacing w:before="60" w:after="60" w:line="40" w:lineRule="atLeast"/>
        <w:rPr>
          <w:rFonts w:ascii="Arial Narrow" w:hAnsi="Arial Narrow" w:cs="Times New Roman"/>
          <w:lang w:eastAsia="ar-SA"/>
        </w:rPr>
      </w:pPr>
      <w:r w:rsidRPr="006B67EB">
        <w:rPr>
          <w:rFonts w:ascii="Arial Narrow" w:hAnsi="Arial Narrow" w:cs="Times New Roman"/>
          <w:lang w:eastAsia="ar-SA"/>
        </w:rPr>
        <w:t xml:space="preserve">UMOWA </w:t>
      </w:r>
      <w:r w:rsidRPr="006B67EB">
        <w:rPr>
          <w:rFonts w:ascii="Arial Narrow" w:hAnsi="Arial Narrow" w:cs="Times New Roman"/>
          <w:b/>
          <w:lang w:eastAsia="ar-SA"/>
        </w:rPr>
        <w:t xml:space="preserve">NR </w:t>
      </w:r>
      <w:proofErr w:type="spellStart"/>
      <w:r w:rsidRPr="006B67EB">
        <w:rPr>
          <w:rFonts w:ascii="Arial Narrow" w:hAnsi="Arial Narrow"/>
          <w:b/>
          <w:bCs/>
        </w:rPr>
        <w:t>WEiTI</w:t>
      </w:r>
      <w:proofErr w:type="spellEnd"/>
      <w:r w:rsidRPr="006B67EB">
        <w:rPr>
          <w:rFonts w:ascii="Arial Narrow" w:hAnsi="Arial Narrow"/>
          <w:b/>
          <w:bCs/>
        </w:rPr>
        <w:t>/16/ZP/2021/1030</w:t>
      </w:r>
      <w:r w:rsidRPr="006B67EB">
        <w:rPr>
          <w:rFonts w:ascii="Arial Narrow" w:hAnsi="Arial Narrow" w:cs="Times New Roman"/>
        </w:rPr>
        <w:t xml:space="preserve"> </w:t>
      </w:r>
      <w:r w:rsidRPr="006B67EB">
        <w:rPr>
          <w:rFonts w:ascii="Arial Narrow" w:hAnsi="Arial Narrow" w:cs="Times New Roman"/>
          <w:lang w:eastAsia="ar-SA"/>
        </w:rPr>
        <w:t>zawarta w Warszawie w dniu ………………. 2021 r. pomiędzy:</w:t>
      </w:r>
    </w:p>
    <w:p w14:paraId="05F22986" w14:textId="77777777" w:rsidR="006B67EB" w:rsidRPr="006B67EB" w:rsidRDefault="006B67EB" w:rsidP="006B67EB">
      <w:pPr>
        <w:spacing w:before="60" w:after="60" w:line="40" w:lineRule="atLeast"/>
        <w:jc w:val="both"/>
        <w:rPr>
          <w:rFonts w:ascii="Arial Narrow" w:hAnsi="Arial Narrow" w:cs="Times New Roman"/>
          <w:lang w:eastAsia="ar-SA"/>
        </w:rPr>
      </w:pPr>
      <w:r w:rsidRPr="006B67EB">
        <w:rPr>
          <w:rFonts w:ascii="Arial Narrow" w:hAnsi="Arial Narrow" w:cs="Times New Roman"/>
          <w:lang w:eastAsia="ar-SA"/>
        </w:rPr>
        <w:t>POLITECHNIKĄ WARSZAWSKĄ – publiczną uczelnią akademicką, działającą na podstawie ustawy Prawo o szkolnictwie wyższym i nauce, mającą główną siedzibę w Warszawie na Placu Politechniki 1, NIP PL 525-000-58-34, REGON 000001554, w imieniu której czynnym uczestnikiem niniejszej Umowy jest Wydział Elektroniki i Technik Informacyjnych, mieszczący się w Warszawie, przy ul. Nowowiejskiej 15/19, reprezentowany przez:</w:t>
      </w:r>
    </w:p>
    <w:p w14:paraId="362FB985" w14:textId="77777777" w:rsidR="006B67EB" w:rsidRPr="006B67EB" w:rsidRDefault="006B67EB" w:rsidP="006B67EB">
      <w:pPr>
        <w:spacing w:before="60" w:after="60" w:line="40" w:lineRule="atLeast"/>
        <w:jc w:val="both"/>
        <w:rPr>
          <w:rFonts w:ascii="Arial Narrow" w:hAnsi="Arial Narrow" w:cs="Times New Roman"/>
          <w:lang w:eastAsia="ar-SA"/>
        </w:rPr>
      </w:pPr>
      <w:r w:rsidRPr="006B67EB">
        <w:rPr>
          <w:rFonts w:ascii="Arial Narrow" w:hAnsi="Arial Narrow" w:cs="Times New Roman"/>
          <w:lang w:eastAsia="ar-SA"/>
        </w:rPr>
        <w:t>prof. dr hab. inż. Michała Malinowskiego – Dziekana Wydziału, któremu Rektor Politechniki Warszawskiej jako Kierownik Zamawiającego, powierzył zastrzeżone dla siebie czynności zgodnie z pełnomocnictwem nr BR-P-582/2020 z dnia 1.09.2020 r.,</w:t>
      </w:r>
    </w:p>
    <w:p w14:paraId="5FECF3DD" w14:textId="77777777" w:rsidR="006B67EB" w:rsidRPr="006B67EB" w:rsidRDefault="006B67EB" w:rsidP="006B67EB">
      <w:pPr>
        <w:spacing w:before="60" w:after="60" w:line="40" w:lineRule="atLeast"/>
        <w:jc w:val="both"/>
        <w:rPr>
          <w:rFonts w:ascii="Arial Narrow" w:hAnsi="Arial Narrow" w:cstheme="minorHAnsi"/>
          <w:lang w:eastAsia="ar-SA"/>
        </w:rPr>
      </w:pPr>
      <w:r w:rsidRPr="006B67EB">
        <w:rPr>
          <w:rFonts w:ascii="Arial Narrow" w:hAnsi="Arial Narrow" w:cs="Times New Roman"/>
          <w:lang w:eastAsia="ar-SA"/>
        </w:rPr>
        <w:t xml:space="preserve">zwaną w dalszej części Umowy „Zamawiającym”, który według Kodeksu Cywilnego występuje jako </w:t>
      </w:r>
      <w:r w:rsidRPr="006B67EB">
        <w:rPr>
          <w:rFonts w:ascii="Arial Narrow" w:hAnsi="Arial Narrow" w:cstheme="minorHAnsi"/>
          <w:lang w:eastAsia="ar-SA"/>
        </w:rPr>
        <w:t>Kupujący,</w:t>
      </w:r>
    </w:p>
    <w:p w14:paraId="2054493E" w14:textId="77777777" w:rsidR="006B67EB" w:rsidRPr="006B67EB" w:rsidRDefault="006B67EB" w:rsidP="006B67EB">
      <w:pPr>
        <w:spacing w:before="60" w:after="60" w:line="40" w:lineRule="atLeast"/>
        <w:jc w:val="both"/>
        <w:rPr>
          <w:rFonts w:ascii="Arial Narrow" w:hAnsi="Arial Narrow" w:cstheme="minorHAnsi"/>
          <w:lang w:eastAsia="ar-SA"/>
        </w:rPr>
      </w:pPr>
      <w:r w:rsidRPr="006B67EB">
        <w:rPr>
          <w:rFonts w:ascii="Arial Narrow" w:hAnsi="Arial Narrow" w:cstheme="minorHAnsi"/>
          <w:lang w:eastAsia="ar-SA"/>
        </w:rPr>
        <w:t>a</w:t>
      </w:r>
    </w:p>
    <w:p w14:paraId="5C8A8ED6" w14:textId="77777777" w:rsidR="006B67EB" w:rsidRPr="006B67EB" w:rsidRDefault="006B67EB" w:rsidP="006B67EB">
      <w:pPr>
        <w:spacing w:before="60" w:after="60" w:line="40" w:lineRule="atLeast"/>
        <w:rPr>
          <w:rFonts w:ascii="Arial Narrow" w:hAnsi="Arial Narrow" w:cstheme="minorHAnsi"/>
          <w:lang w:eastAsia="ar-SA"/>
        </w:rPr>
      </w:pPr>
      <w:r w:rsidRPr="006B67EB">
        <w:rPr>
          <w:rFonts w:ascii="Arial Narrow" w:hAnsi="Arial Narrow" w:cstheme="minorHAnsi"/>
          <w:b/>
          <w:lang w:eastAsia="ar-SA"/>
        </w:rPr>
        <w:t>………</w:t>
      </w:r>
      <w:r w:rsidRPr="006B67EB">
        <w:rPr>
          <w:rFonts w:ascii="Arial Narrow" w:hAnsi="Arial Narrow" w:cstheme="minorHAnsi"/>
          <w:lang w:eastAsia="ar-SA"/>
        </w:rPr>
        <w:t>, działającym osobiście,</w:t>
      </w:r>
    </w:p>
    <w:p w14:paraId="4A96943D" w14:textId="77777777" w:rsidR="006B67EB" w:rsidRPr="006B67EB" w:rsidRDefault="006B67EB" w:rsidP="006B67EB">
      <w:pPr>
        <w:spacing w:before="60" w:after="60" w:line="40" w:lineRule="atLeast"/>
        <w:rPr>
          <w:rFonts w:ascii="Arial Narrow" w:hAnsi="Arial Narrow" w:cstheme="minorHAnsi"/>
          <w:lang w:eastAsia="ar-SA"/>
        </w:rPr>
      </w:pPr>
      <w:r w:rsidRPr="006B67EB">
        <w:rPr>
          <w:rFonts w:ascii="Arial Narrow" w:hAnsi="Arial Narrow" w:cstheme="minorHAnsi"/>
          <w:lang w:eastAsia="ar-SA"/>
        </w:rPr>
        <w:br/>
        <w:t>zwanym w dalszej części Umowy „Wykonawcą”,.</w:t>
      </w:r>
    </w:p>
    <w:p w14:paraId="0DC1C29A" w14:textId="77777777" w:rsidR="006B67EB" w:rsidRPr="006B67EB" w:rsidRDefault="006B67EB" w:rsidP="006B67EB">
      <w:pPr>
        <w:spacing w:before="60" w:after="60" w:line="40" w:lineRule="atLeast"/>
        <w:jc w:val="both"/>
        <w:rPr>
          <w:rFonts w:ascii="Arial Narrow" w:hAnsi="Arial Narrow" w:cstheme="minorHAnsi"/>
          <w:lang w:eastAsia="ar-SA"/>
        </w:rPr>
      </w:pPr>
    </w:p>
    <w:p w14:paraId="5D534AA3" w14:textId="77777777" w:rsidR="006B67EB" w:rsidRPr="006B67EB" w:rsidRDefault="006B67EB" w:rsidP="006B67EB">
      <w:pPr>
        <w:spacing w:before="60" w:after="60" w:line="40" w:lineRule="atLeast"/>
        <w:jc w:val="both"/>
        <w:rPr>
          <w:rFonts w:ascii="Arial Narrow" w:hAnsi="Arial Narrow" w:cstheme="minorHAnsi"/>
          <w:lang w:eastAsia="ar-SA"/>
        </w:rPr>
      </w:pPr>
      <w:r w:rsidRPr="006B67EB">
        <w:rPr>
          <w:rFonts w:ascii="Arial Narrow" w:hAnsi="Arial Narrow" w:cstheme="minorHAnsi"/>
          <w:lang w:eastAsia="ar-SA"/>
        </w:rPr>
        <w:t>Łącznie Zamawiający i Wykonawca zwani są w dalszej części Umowy „Stronami”, a oddzielnie – „Stroną”.</w:t>
      </w:r>
    </w:p>
    <w:p w14:paraId="5F632DFF" w14:textId="77777777" w:rsidR="006B67EB" w:rsidRPr="006B67EB" w:rsidRDefault="006B67EB" w:rsidP="006B67EB">
      <w:pPr>
        <w:spacing w:before="60" w:after="60" w:line="40" w:lineRule="atLeast"/>
        <w:jc w:val="both"/>
        <w:rPr>
          <w:rFonts w:ascii="Arial Narrow" w:hAnsi="Arial Narrow" w:cstheme="minorHAnsi"/>
          <w:lang w:eastAsia="ar-SA"/>
        </w:rPr>
      </w:pPr>
    </w:p>
    <w:p w14:paraId="7AE88738"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1. PODSTAWA PRAWNA</w:t>
      </w:r>
    </w:p>
    <w:p w14:paraId="45986BA6" w14:textId="77777777" w:rsidR="006B67EB" w:rsidRPr="006B67EB" w:rsidRDefault="006B67EB" w:rsidP="006B67EB">
      <w:pPr>
        <w:widowControl w:val="0"/>
        <w:numPr>
          <w:ilvl w:val="0"/>
          <w:numId w:val="71"/>
        </w:numPr>
        <w:suppressAutoHyphens/>
        <w:spacing w:before="60" w:after="60" w:line="40" w:lineRule="atLeast"/>
        <w:ind w:left="426" w:hanging="426"/>
        <w:jc w:val="both"/>
        <w:rPr>
          <w:rFonts w:ascii="Arial Narrow" w:hAnsi="Arial Narrow" w:cs="Times New Roman"/>
          <w:lang w:eastAsia="ar-SA"/>
        </w:rPr>
      </w:pPr>
      <w:r w:rsidRPr="006B67EB">
        <w:rPr>
          <w:rFonts w:ascii="Arial Narrow" w:hAnsi="Arial Narrow" w:cs="Times New Roman"/>
          <w:lang w:eastAsia="ar-SA"/>
        </w:rPr>
        <w:t xml:space="preserve">Wykonawca niniejszej Umowy został wyłoniony w postępowaniu o udzielenie zamówienia publicznego na podstawie przepisów ustawy Prawo Zamówień Publicznych (Dz.U. z 2021 poz. 1129 z późniejszymi zmianami), zgodnie z art. 275 ust. 1, zwanej w dalszej części Umowy „ustawą”.  </w:t>
      </w:r>
    </w:p>
    <w:p w14:paraId="0366A656" w14:textId="77777777" w:rsidR="006B67EB" w:rsidRPr="006B67EB" w:rsidRDefault="006B67EB" w:rsidP="006B67EB">
      <w:pPr>
        <w:widowControl w:val="0"/>
        <w:numPr>
          <w:ilvl w:val="0"/>
          <w:numId w:val="7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hAnsi="Arial Narrow" w:cs="Times New Roman"/>
          <w:lang w:eastAsia="ar-SA"/>
        </w:rPr>
        <w:t>Umowa jest realizowana na potrzeby Wydziału Elektroniki  i Technik Informacyjnych Politechniki Warszawskiej.</w:t>
      </w:r>
    </w:p>
    <w:p w14:paraId="1407DB5B"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2. OŚWIADCZENIA</w:t>
      </w:r>
    </w:p>
    <w:p w14:paraId="0C76E8AF" w14:textId="77777777" w:rsidR="006B67EB" w:rsidRPr="006B67EB" w:rsidRDefault="006B67EB" w:rsidP="006B67EB">
      <w:pPr>
        <w:widowControl w:val="0"/>
        <w:numPr>
          <w:ilvl w:val="2"/>
          <w:numId w:val="58"/>
        </w:numPr>
        <w:suppressAutoHyphens/>
        <w:spacing w:before="60" w:after="60" w:line="40" w:lineRule="atLeast"/>
        <w:ind w:left="426" w:hanging="426"/>
        <w:jc w:val="both"/>
        <w:rPr>
          <w:rFonts w:ascii="Arial Narrow" w:hAnsi="Arial Narrow" w:cs="Times New Roman"/>
          <w:lang w:eastAsia="ar-SA"/>
        </w:rPr>
      </w:pPr>
      <w:r w:rsidRPr="006B67EB">
        <w:rPr>
          <w:rFonts w:ascii="Arial Narrow" w:hAnsi="Arial Narrow" w:cs="Times New Roman"/>
          <w:lang w:eastAsia="ar-SA"/>
        </w:rPr>
        <w:t>Zamawiający zleca, a Wykonawca przyjmuje do realizacji przedmiot zamówienia określony w §3 niniejszej Umowy.</w:t>
      </w:r>
    </w:p>
    <w:p w14:paraId="48C94502" w14:textId="77777777" w:rsidR="006B67EB" w:rsidRPr="006B67EB" w:rsidRDefault="006B67EB" w:rsidP="006B67EB">
      <w:pPr>
        <w:widowControl w:val="0"/>
        <w:numPr>
          <w:ilvl w:val="2"/>
          <w:numId w:val="58"/>
        </w:numPr>
        <w:suppressAutoHyphens/>
        <w:spacing w:before="60" w:after="60" w:line="40" w:lineRule="atLeast"/>
        <w:ind w:left="426" w:hanging="426"/>
        <w:jc w:val="both"/>
        <w:rPr>
          <w:rFonts w:ascii="Arial Narrow" w:hAnsi="Arial Narrow" w:cs="Times New Roman"/>
          <w:lang w:eastAsia="ar-SA"/>
        </w:rPr>
      </w:pPr>
      <w:r w:rsidRPr="006B67EB">
        <w:rPr>
          <w:rFonts w:ascii="Arial Narrow" w:hAnsi="Arial Narrow" w:cs="Times New Roman"/>
          <w:lang w:eastAsia="ar-SA"/>
        </w:rPr>
        <w:t>Wykonawca oświadcza, że jest uprawniony do prowadzenia działalności gospodarczej w zakresie objętym przedmiotem niniejszej Umowy.</w:t>
      </w:r>
    </w:p>
    <w:p w14:paraId="6C6949D8" w14:textId="77777777" w:rsidR="006B67EB" w:rsidRPr="006B67EB" w:rsidRDefault="006B67EB" w:rsidP="006B67EB">
      <w:pPr>
        <w:widowControl w:val="0"/>
        <w:numPr>
          <w:ilvl w:val="2"/>
          <w:numId w:val="58"/>
        </w:numPr>
        <w:suppressAutoHyphens/>
        <w:spacing w:before="60" w:after="60" w:line="40" w:lineRule="atLeast"/>
        <w:ind w:left="426" w:hanging="426"/>
        <w:jc w:val="both"/>
        <w:rPr>
          <w:rFonts w:ascii="Arial Narrow" w:hAnsi="Arial Narrow" w:cs="Times New Roman"/>
          <w:lang w:eastAsia="ar-SA"/>
        </w:rPr>
      </w:pPr>
      <w:r w:rsidRPr="006B67EB">
        <w:rPr>
          <w:rFonts w:ascii="Arial Narrow" w:hAnsi="Arial Narrow" w:cs="Times New Roman"/>
          <w:lang w:eastAsia="ar-SA"/>
        </w:rPr>
        <w:t>Wykonawca oświadcza, że posiada odpowiednie możliwości osobowe i techniczne, konieczne dla realizacji zamówienia będącego przedmiotem niniejszej Umowy.</w:t>
      </w:r>
    </w:p>
    <w:p w14:paraId="1E42E7CB" w14:textId="77777777" w:rsidR="006B67EB" w:rsidRPr="006B67EB" w:rsidRDefault="006B67EB" w:rsidP="006B67EB">
      <w:pPr>
        <w:widowControl w:val="0"/>
        <w:suppressAutoHyphens/>
        <w:spacing w:before="60" w:after="60" w:line="40" w:lineRule="atLeast"/>
        <w:jc w:val="both"/>
        <w:rPr>
          <w:rFonts w:ascii="Arial Narrow" w:hAnsi="Arial Narrow" w:cs="Times New Roman"/>
          <w:lang w:eastAsia="ar-SA"/>
        </w:rPr>
      </w:pPr>
    </w:p>
    <w:p w14:paraId="07C32832"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3. REALIZACJA UMOWY</w:t>
      </w:r>
    </w:p>
    <w:p w14:paraId="64E9CAA6"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Przedmiot zamówienia stanowi dostawa wraz z montażem </w:t>
      </w:r>
      <w:r w:rsidRPr="006B67EB">
        <w:rPr>
          <w:rFonts w:ascii="Arial Narrow" w:eastAsia="Calibri" w:hAnsi="Arial Narrow" w:cs="Arial"/>
        </w:rPr>
        <w:t xml:space="preserve">mebli do </w:t>
      </w:r>
      <w:proofErr w:type="spellStart"/>
      <w:r w:rsidRPr="006B67EB">
        <w:rPr>
          <w:rFonts w:ascii="Arial Narrow" w:eastAsia="Calibri" w:hAnsi="Arial Narrow" w:cs="Arial"/>
        </w:rPr>
        <w:t>sal</w:t>
      </w:r>
      <w:proofErr w:type="spellEnd"/>
      <w:r w:rsidRPr="006B67EB">
        <w:rPr>
          <w:rFonts w:ascii="Arial Narrow" w:eastAsia="Calibri" w:hAnsi="Arial Narrow" w:cs="Arial"/>
        </w:rPr>
        <w:t xml:space="preserve"> dydaktycznych</w:t>
      </w:r>
      <w:r w:rsidRPr="006B67EB">
        <w:rPr>
          <w:rFonts w:ascii="Arial Narrow" w:eastAsia="Times New Roman" w:hAnsi="Arial Narrow" w:cs="Times New Roman"/>
          <w:lang w:eastAsia="ar-SA"/>
        </w:rPr>
        <w:t xml:space="preserve"> o cechach, zakresie i ilości określonych w załączniku nr  1 do Umowy (oferta Wykonawcy oraz opis przedmiotu zamówienia).</w:t>
      </w:r>
    </w:p>
    <w:p w14:paraId="78101CE4" w14:textId="7D6D9A81"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Miejscem dostawy i </w:t>
      </w:r>
      <w:r w:rsidR="00C91E3B">
        <w:rPr>
          <w:rFonts w:ascii="Arial Narrow" w:eastAsia="Times New Roman" w:hAnsi="Arial Narrow" w:cs="Times New Roman"/>
          <w:lang w:eastAsia="ar-SA"/>
        </w:rPr>
        <w:t>przekazania</w:t>
      </w:r>
      <w:r w:rsidRPr="006B67EB">
        <w:rPr>
          <w:rFonts w:ascii="Arial Narrow" w:eastAsia="Times New Roman" w:hAnsi="Arial Narrow" w:cs="Times New Roman"/>
          <w:lang w:eastAsia="ar-SA"/>
        </w:rPr>
        <w:t xml:space="preserve"> przedmiotu zamówienia</w:t>
      </w:r>
      <w:r w:rsidR="00C91E3B">
        <w:rPr>
          <w:rFonts w:ascii="Arial Narrow" w:eastAsia="Times New Roman" w:hAnsi="Arial Narrow" w:cs="Times New Roman"/>
          <w:lang w:eastAsia="ar-SA"/>
        </w:rPr>
        <w:t xml:space="preserve"> do odbioru</w:t>
      </w:r>
      <w:r w:rsidRPr="006B67EB">
        <w:rPr>
          <w:rFonts w:ascii="Arial Narrow" w:eastAsia="Times New Roman" w:hAnsi="Arial Narrow" w:cs="Times New Roman"/>
          <w:lang w:eastAsia="ar-SA"/>
        </w:rPr>
        <w:t xml:space="preserve">, jest siedziba Zamawiającego mieszcząca się w budynku Wydziału Elektroniki i Technik Informacyjnych </w:t>
      </w:r>
      <w:r w:rsidRPr="006B67EB">
        <w:rPr>
          <w:rFonts w:ascii="Arial Narrow" w:hAnsi="Arial Narrow" w:cs="Times New Roman"/>
        </w:rPr>
        <w:t xml:space="preserve">Politechniki Warszawskiej, </w:t>
      </w:r>
      <w:r w:rsidRPr="006B67EB">
        <w:rPr>
          <w:rFonts w:ascii="Arial Narrow" w:hAnsi="Arial Narrow" w:cstheme="minorHAnsi"/>
        </w:rPr>
        <w:t>Nowowiejska 15/19, 00-665 Warszaw</w:t>
      </w:r>
      <w:r w:rsidR="00C91E3B">
        <w:rPr>
          <w:rFonts w:ascii="Arial Narrow" w:hAnsi="Arial Narrow" w:cstheme="minorHAnsi"/>
        </w:rPr>
        <w:t xml:space="preserve">a (tzw. Gmach Elektroniki). </w:t>
      </w:r>
      <w:r w:rsidR="00C91E3B" w:rsidRPr="000B5335">
        <w:rPr>
          <w:rFonts w:ascii="Arial Narrow" w:eastAsia="Calibri" w:hAnsi="Arial Narrow" w:cs="Arial"/>
          <w:bCs/>
        </w:rPr>
        <w:t>Dostawa mebli do Gmachu Elektroniki</w:t>
      </w:r>
      <w:r w:rsidR="00C91E3B">
        <w:rPr>
          <w:rFonts w:ascii="Arial Narrow" w:eastAsia="Calibri" w:hAnsi="Arial Narrow" w:cs="Arial"/>
          <w:bCs/>
        </w:rPr>
        <w:t xml:space="preserve"> nastąpi do </w:t>
      </w:r>
      <w:r w:rsidR="00C91E3B" w:rsidRPr="000B5335">
        <w:rPr>
          <w:rFonts w:ascii="Arial Narrow" w:eastAsia="Calibri" w:hAnsi="Arial Narrow" w:cs="Arial"/>
          <w:bCs/>
        </w:rPr>
        <w:t xml:space="preserve"> miejsc wskazan</w:t>
      </w:r>
      <w:r w:rsidR="00C91E3B">
        <w:rPr>
          <w:rFonts w:ascii="Arial Narrow" w:eastAsia="Calibri" w:hAnsi="Arial Narrow" w:cs="Arial"/>
          <w:bCs/>
        </w:rPr>
        <w:t>ych</w:t>
      </w:r>
      <w:r w:rsidR="00C91E3B" w:rsidRPr="000B5335">
        <w:rPr>
          <w:rFonts w:ascii="Arial Narrow" w:eastAsia="Calibri" w:hAnsi="Arial Narrow" w:cs="Arial"/>
          <w:bCs/>
        </w:rPr>
        <w:t xml:space="preserve"> przez Zamawiającego  (hol na parterze </w:t>
      </w:r>
      <w:r w:rsidR="00C91E3B">
        <w:rPr>
          <w:rFonts w:ascii="Arial Narrow" w:eastAsia="Calibri" w:hAnsi="Arial Narrow" w:cs="Arial"/>
          <w:bCs/>
        </w:rPr>
        <w:t xml:space="preserve">Gmachu </w:t>
      </w:r>
      <w:r w:rsidR="00C91E3B" w:rsidRPr="000B5335">
        <w:rPr>
          <w:rFonts w:ascii="Arial Narrow" w:eastAsia="Calibri" w:hAnsi="Arial Narrow" w:cs="Arial"/>
          <w:bCs/>
        </w:rPr>
        <w:t>lub</w:t>
      </w:r>
      <w:r w:rsidR="00C91E3B">
        <w:rPr>
          <w:rFonts w:ascii="Arial Narrow" w:eastAsia="Calibri" w:hAnsi="Arial Narrow" w:cs="Arial"/>
          <w:bCs/>
        </w:rPr>
        <w:t>/i</w:t>
      </w:r>
      <w:r w:rsidR="00C91E3B" w:rsidRPr="000B5335">
        <w:rPr>
          <w:rFonts w:ascii="Arial Narrow" w:eastAsia="Calibri" w:hAnsi="Arial Narrow" w:cs="Arial"/>
          <w:bCs/>
        </w:rPr>
        <w:t xml:space="preserve"> sale dydaktyczne). Wykonawcę </w:t>
      </w:r>
      <w:r w:rsidR="00C91E3B">
        <w:rPr>
          <w:rFonts w:ascii="Arial Narrow" w:eastAsia="Calibri" w:hAnsi="Arial Narrow" w:cs="Arial"/>
          <w:bCs/>
        </w:rPr>
        <w:t xml:space="preserve">dokona montażu </w:t>
      </w:r>
      <w:r w:rsidR="00C91E3B" w:rsidRPr="000B5335">
        <w:rPr>
          <w:rFonts w:ascii="Arial Narrow" w:eastAsia="Calibri" w:hAnsi="Arial Narrow" w:cs="Arial"/>
          <w:bCs/>
        </w:rPr>
        <w:t xml:space="preserve"> tych mebli, które dostarczone będą  w częściach. Wykonawca zobowiązuje się do usunięcia</w:t>
      </w:r>
      <w:r w:rsidR="00C91E3B">
        <w:rPr>
          <w:rFonts w:ascii="Arial Narrow" w:eastAsia="Calibri" w:hAnsi="Arial Narrow" w:cs="Arial"/>
          <w:bCs/>
        </w:rPr>
        <w:t xml:space="preserve"> opakowań i ich wywiezienia</w:t>
      </w:r>
      <w:r w:rsidR="00C91E3B" w:rsidRPr="000B5335">
        <w:rPr>
          <w:rFonts w:ascii="Arial Narrow" w:eastAsia="Calibri" w:hAnsi="Arial Narrow" w:cs="Arial"/>
          <w:bCs/>
        </w:rPr>
        <w:t xml:space="preserve"> na własny koszt</w:t>
      </w:r>
      <w:r w:rsidR="00C91E3B">
        <w:rPr>
          <w:rFonts w:ascii="Arial Narrow" w:eastAsia="Calibri" w:hAnsi="Arial Narrow" w:cs="Arial"/>
          <w:bCs/>
        </w:rPr>
        <w:t>.</w:t>
      </w:r>
    </w:p>
    <w:p w14:paraId="1D3147D3"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Wykonawca zabezpieczy Zamawiającego przed jakimikolwiek roszczeniami osób trzecich odnośnie naruszenia ich praw, w szczególności autorskich, w czasie lub w związku z realizacją przedmiotu Umowy lub jakiejkolwiek jej części. </w:t>
      </w:r>
    </w:p>
    <w:p w14:paraId="069D19D6"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zobowiązany jest do informowania Zamawiającego o wszystkich zdarzeniach mających lub mogących mieć wpływ na wykonanie Umowy, w tym o wszczęciu wobec niego postępowania egzekucyjnego, naprawczego, likwidacyjnego lub innego, a także o innych istotnych zdarzeniach, w szczególności ogłoszeniu upadłości – następnego dnia od dnia jej ogłoszenia.</w:t>
      </w:r>
    </w:p>
    <w:p w14:paraId="53F4D259"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Przedmiot zamówienia powinien być oznakowany w taki sposób, aby możliwa była identyfikacja zarówno produktu, jak i producenta.</w:t>
      </w:r>
    </w:p>
    <w:p w14:paraId="72369598"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hAnsi="Arial Narrow" w:cs="Times New Roman"/>
        </w:rPr>
        <w:t xml:space="preserve">Przedmiot zamówienia musi spełniać wymagania wynikające z przepisów bezpieczeństwa i higieny pracy </w:t>
      </w:r>
      <w:r w:rsidRPr="006B67EB">
        <w:rPr>
          <w:rFonts w:ascii="Arial Narrow" w:hAnsi="Arial Narrow" w:cs="Times New Roman"/>
        </w:rPr>
        <w:lastRenderedPageBreak/>
        <w:t xml:space="preserve">oraz wymagania określone w normach zharmonizowanych przeniesionych do prawa polskiego. </w:t>
      </w:r>
      <w:r w:rsidRPr="006B67EB">
        <w:rPr>
          <w:rFonts w:ascii="Arial Narrow" w:eastAsia="Times New Roman" w:hAnsi="Arial Narrow" w:cs="Times New Roman"/>
          <w:lang w:eastAsia="ar-SA"/>
        </w:rPr>
        <w:t xml:space="preserve">Przedmiot zamówienia, musi być fabrycznie nowy, wolny od wad materiałowych i prawnych.  </w:t>
      </w:r>
    </w:p>
    <w:p w14:paraId="3315CC53" w14:textId="77777777" w:rsidR="006B67EB" w:rsidRPr="006B67EB" w:rsidRDefault="006B67EB" w:rsidP="006B67EB">
      <w:pPr>
        <w:widowControl w:val="0"/>
        <w:numPr>
          <w:ilvl w:val="0"/>
          <w:numId w:val="5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Miejscem dostawy i odbioru faktury jest siedziba Zamawiającego mieszcząca się w budynku Wydziału Elektroniki i Technik Informacyjnych, </w:t>
      </w:r>
      <w:r w:rsidRPr="006B67EB">
        <w:rPr>
          <w:rFonts w:ascii="Arial Narrow" w:hAnsi="Arial Narrow" w:cs="Times New Roman"/>
        </w:rPr>
        <w:t xml:space="preserve">Politechniki Warszawskiej, </w:t>
      </w:r>
      <w:r w:rsidRPr="006B67EB">
        <w:rPr>
          <w:rFonts w:ascii="Arial Narrow" w:hAnsi="Arial Narrow" w:cstheme="minorHAnsi"/>
        </w:rPr>
        <w:t>Nowowiejska 15/19, 00-665 Warszawa pok. 20.</w:t>
      </w:r>
    </w:p>
    <w:p w14:paraId="664C5967"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4. TERMIN REALIZACJI UMOWY</w:t>
      </w:r>
    </w:p>
    <w:p w14:paraId="1A0EA8AD" w14:textId="77777777" w:rsidR="006B67EB" w:rsidRPr="006B67EB" w:rsidRDefault="006B67EB" w:rsidP="006B67EB">
      <w:pPr>
        <w:widowControl w:val="0"/>
        <w:numPr>
          <w:ilvl w:val="0"/>
          <w:numId w:val="60"/>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Realizacja wszystkich elementów wchodzących w zakres przedmiotu zamówienia, nastąpi w terminie …… ………… dni od dnia podpisania Umowy.</w:t>
      </w:r>
    </w:p>
    <w:p w14:paraId="3F69A9AC" w14:textId="77777777" w:rsidR="006B67EB" w:rsidRPr="006B67EB" w:rsidRDefault="006B67EB" w:rsidP="006B67EB">
      <w:pPr>
        <w:widowControl w:val="0"/>
        <w:numPr>
          <w:ilvl w:val="0"/>
          <w:numId w:val="60"/>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Za dzień realizacji przedmiotu zamówienia uznany będzie dzień, w którym Wykonawca zakończy realizację wszystkich zamówionych przez Zamawiającego elementów przedmiotu zamówienia. </w:t>
      </w:r>
    </w:p>
    <w:p w14:paraId="539F077F" w14:textId="77777777" w:rsidR="006B67EB" w:rsidRPr="006B67EB" w:rsidRDefault="006B67EB" w:rsidP="006B67EB">
      <w:pPr>
        <w:widowControl w:val="0"/>
        <w:numPr>
          <w:ilvl w:val="0"/>
          <w:numId w:val="60"/>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Dostarczenie przedmiotu zamówienia do siedziby Zamawiającego nie jest tożsame z dostawą – w ujęciu niniejszej Umowy. Przez dostawę należy rozumieć pozytywne zakończenie przez Zamawiającego procesu weryfikacji przedmiotu zamówienia, co zostanie potwierdzone (w przypadku każdej z dostaw)  protokołem odbioru w trybie § 6 ust. 5.</w:t>
      </w:r>
    </w:p>
    <w:p w14:paraId="16EF6F14"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5. WYNAGRODZENIE WYKONAWCY</w:t>
      </w:r>
    </w:p>
    <w:p w14:paraId="7A8500DE" w14:textId="77777777" w:rsidR="006B67EB" w:rsidRPr="006B67EB" w:rsidRDefault="006B67EB" w:rsidP="006B67EB">
      <w:pPr>
        <w:widowControl w:val="0"/>
        <w:numPr>
          <w:ilvl w:val="0"/>
          <w:numId w:val="7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 realizację przedmiotu zamówienia Zamawiający zobowiązuje się zapłacić Wykonawcy wynagrodzenie określone w formularzu ofertowym zawartym w ofercie z dnia ……… r. w wysokości: …………….PLN netto (słownie:………….) plus należny podatek VAT …….. PLN, co łącznie czyni cenę brutto ……………… PLN (słownie:……………………………………….).</w:t>
      </w:r>
    </w:p>
    <w:p w14:paraId="5B7F441A" w14:textId="77777777" w:rsidR="006B67EB" w:rsidRPr="006B67EB" w:rsidRDefault="006B67EB" w:rsidP="006B67EB">
      <w:pPr>
        <w:widowControl w:val="0"/>
        <w:numPr>
          <w:ilvl w:val="0"/>
          <w:numId w:val="7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Wynagrodzenie określone w ust. 1 będzie liczone według wartości podanych w załączniku nr 1 do niniejszej Umowy.</w:t>
      </w:r>
    </w:p>
    <w:p w14:paraId="3C64723C" w14:textId="77777777" w:rsidR="006B67EB" w:rsidRPr="006B67EB" w:rsidRDefault="006B67EB" w:rsidP="006B67EB">
      <w:pPr>
        <w:widowControl w:val="0"/>
        <w:numPr>
          <w:ilvl w:val="0"/>
          <w:numId w:val="7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Wynagrodzenie wymienione w ust. 1 obejmuje wszystkie koszty, jakie poniesie Wykonawca z tytułu należytej i zgodnej z niniejszą Umową oraz obowiązującymi przepisami realizacji przedmiotu zamówienia, w tym w szczególności cenę poszczególnych elementów urządzenia, cenę opakowań, cła (jeśli występuje), koszty transportu, ubezpieczenia, rozładunku w miejscu wskazanym przez Zamawiającego.</w:t>
      </w:r>
    </w:p>
    <w:p w14:paraId="747F4B00"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6. WARUNKI REALIZACJI ZAMOWIENIA</w:t>
      </w:r>
    </w:p>
    <w:p w14:paraId="526D2BB8"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Przedmiot zamówienia zostanie dostarczony i zainstalowany do miejsca określonego w  § 3 ust. 2 niniejszej Umowy.</w:t>
      </w:r>
    </w:p>
    <w:p w14:paraId="41332143"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Do dostarczonego przedmiotu zamówienia dołączone będą karty gwarancyjne producenta –oraz wymagane w załączniku nr 1 Opis przedmiotu zamówienia dokumenty.</w:t>
      </w:r>
    </w:p>
    <w:p w14:paraId="618FE500"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zobowiązuje się uzgodnić z przedstawicielem Zamawiającego tzn.: osobą wskazaną w § 11 pkt.1 termin każdej dostawy i instalacji z wyprzedzeniem co najmniej 3 dniowym.</w:t>
      </w:r>
    </w:p>
    <w:p w14:paraId="68510CC9"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Zamawiający, bez jakichkolwiek roszczeń finansowych ze strony Wykonawcy z tym związanych, może odmówić przyjęcia dostawy w całości lub części, jeżeli:</w:t>
      </w:r>
    </w:p>
    <w:p w14:paraId="0864686B" w14:textId="77777777" w:rsidR="006B67EB" w:rsidRPr="006B67EB" w:rsidRDefault="006B67EB" w:rsidP="006B67EB">
      <w:pPr>
        <w:pStyle w:val="Akapitzlist"/>
        <w:numPr>
          <w:ilvl w:val="0"/>
          <w:numId w:val="79"/>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termin dostawy/instalacji nie był z nim uprzednio uzgodniony;</w:t>
      </w:r>
    </w:p>
    <w:p w14:paraId="0F068BD8" w14:textId="77777777" w:rsidR="006B67EB" w:rsidRPr="006B67EB" w:rsidRDefault="006B67EB" w:rsidP="006B67EB">
      <w:pPr>
        <w:pStyle w:val="Akapitzlist"/>
        <w:numPr>
          <w:ilvl w:val="0"/>
          <w:numId w:val="79"/>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którekolwiek z elementów przedmiotu zamówienia nie będzie oryginalnie zapakowany i oznaczony zgodnie z obowiązującymi przepisami;</w:t>
      </w:r>
    </w:p>
    <w:p w14:paraId="092F8F13" w14:textId="77777777" w:rsidR="006B67EB" w:rsidRPr="006B67EB" w:rsidRDefault="006B67EB" w:rsidP="006B67EB">
      <w:pPr>
        <w:pStyle w:val="Akapitzlist"/>
        <w:numPr>
          <w:ilvl w:val="0"/>
          <w:numId w:val="79"/>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pracownicy Wykonawcy odmówią rozładunku i złożenia dostarczanych elementów przedmiotu zamówienia w miejscu znajdującym się w siedzibie Zamawiającego, wskazanego w § 3 ust. 2 Umowy.</w:t>
      </w:r>
    </w:p>
    <w:p w14:paraId="009088D3"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b/>
          <w:i/>
          <w:lang w:eastAsia="ar-SA"/>
        </w:rPr>
      </w:pPr>
      <w:r w:rsidRPr="006B67EB">
        <w:rPr>
          <w:rFonts w:ascii="Arial Narrow" w:eastAsia="Times New Roman" w:hAnsi="Arial Narrow" w:cs="Times New Roman"/>
          <w:lang w:eastAsia="ar-SA"/>
        </w:rPr>
        <w:t>Dokonanie dostawy</w:t>
      </w:r>
      <w:r w:rsidRPr="006B67EB">
        <w:rPr>
          <w:rFonts w:ascii="Arial Narrow" w:eastAsia="Times New Roman" w:hAnsi="Arial Narrow" w:cs="Times New Roman"/>
          <w:b/>
          <w:i/>
          <w:lang w:eastAsia="ar-SA"/>
        </w:rPr>
        <w:t xml:space="preserve"> </w:t>
      </w:r>
      <w:r w:rsidRPr="006B67EB">
        <w:rPr>
          <w:rFonts w:ascii="Arial Narrow" w:eastAsia="Times New Roman" w:hAnsi="Arial Narrow" w:cs="Times New Roman"/>
          <w:lang w:eastAsia="ar-SA"/>
        </w:rPr>
        <w:t>wraz z montażem</w:t>
      </w:r>
      <w:r w:rsidRPr="006B67EB">
        <w:rPr>
          <w:rFonts w:ascii="Arial Narrow" w:eastAsia="Times New Roman" w:hAnsi="Arial Narrow" w:cs="Times New Roman"/>
          <w:b/>
          <w:i/>
          <w:lang w:eastAsia="ar-SA"/>
        </w:rPr>
        <w:t xml:space="preserve"> </w:t>
      </w:r>
      <w:r w:rsidRPr="006B67EB">
        <w:rPr>
          <w:rFonts w:ascii="Arial Narrow" w:eastAsia="Times New Roman" w:hAnsi="Arial Narrow" w:cs="Times New Roman"/>
          <w:lang w:eastAsia="ar-SA"/>
        </w:rPr>
        <w:t xml:space="preserve">zostanie potwierdzone protokołem odbioru – według szablonu będącego załącznikiem nr 2 do niniejszej Umowy – podpisanym przez obydwie Strony. Dostawa będzie uznana za zrealizowaną z chwilą podpisania protokołu odbioru bez zastrzeżeń. </w:t>
      </w:r>
      <w:r w:rsidRPr="006B67EB">
        <w:rPr>
          <w:rFonts w:ascii="Arial Narrow" w:eastAsia="Times New Roman" w:hAnsi="Arial Narrow" w:cs="Times New Roman"/>
          <w:u w:val="single"/>
          <w:lang w:eastAsia="ar-SA"/>
        </w:rPr>
        <w:t>Sam fakt dostarczenia bez potwierdzenia odbioru nie jest równoznaczny z terminową realizacją przedmiotu zamówienia.</w:t>
      </w:r>
      <w:r w:rsidRPr="006B67EB">
        <w:rPr>
          <w:rFonts w:ascii="Arial Narrow" w:eastAsia="Times New Roman" w:hAnsi="Arial Narrow" w:cs="Times New Roman"/>
          <w:lang w:eastAsia="ar-SA"/>
        </w:rPr>
        <w:t xml:space="preserve"> </w:t>
      </w:r>
    </w:p>
    <w:p w14:paraId="43DDAD9D" w14:textId="77777777" w:rsidR="006B67EB" w:rsidRPr="006B67EB" w:rsidRDefault="006B67EB" w:rsidP="006B67EB">
      <w:pPr>
        <w:widowControl w:val="0"/>
        <w:numPr>
          <w:ilvl w:val="0"/>
          <w:numId w:val="7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Wszelkie dokumenty dotyczące dostaw (protokoły) wypełni Wykonawca.</w:t>
      </w:r>
    </w:p>
    <w:p w14:paraId="2A5A4B43"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7.GWARANCJA I RĘKOJMIA</w:t>
      </w:r>
    </w:p>
    <w:p w14:paraId="65060581"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udzieli gwarancji na przedmiot zamówienia………………………………………...</w:t>
      </w:r>
    </w:p>
    <w:p w14:paraId="330E2099"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Wykonawca zobowiązuje się do usunięcia wady, bądź usterki, w terminie do </w:t>
      </w:r>
      <w:r w:rsidRPr="006B67EB">
        <w:rPr>
          <w:rFonts w:ascii="Arial Narrow" w:eastAsia="Times New Roman" w:hAnsi="Arial Narrow" w:cs="Times New Roman"/>
          <w:b/>
          <w:i/>
          <w:lang w:eastAsia="ar-SA"/>
        </w:rPr>
        <w:t>14 dni roboczych</w:t>
      </w:r>
      <w:r w:rsidRPr="006B67EB">
        <w:rPr>
          <w:rFonts w:ascii="Arial Narrow" w:eastAsia="Times New Roman" w:hAnsi="Arial Narrow" w:cs="Times New Roman"/>
          <w:lang w:eastAsia="ar-SA"/>
        </w:rPr>
        <w:t xml:space="preserve"> od chwili zawiadomienia telefonicznego lub pocztą elektroniczną o uszkodzeniach lub niesprawności danego elementu przedmiotu zamówienia.</w:t>
      </w:r>
    </w:p>
    <w:p w14:paraId="4005554A"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lastRenderedPageBreak/>
        <w:t>Bieg terminu gwarancji przedmiotu zamówienia rozpoczyna się w dniu dokonania przez Zamawiającego odbioru bez zastrzeżeń.</w:t>
      </w:r>
    </w:p>
    <w:p w14:paraId="27A5CB34"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Podczas trwania okresu gwarancji Wykonawca ma obowiązek odebrać i dostarczyć urządzenie na własny koszt, jeśli naprawa nie będzie możliwa w siedzibie Zamawiającego.</w:t>
      </w:r>
    </w:p>
    <w:p w14:paraId="1E716322"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Wszelkie koszty związane z naprawami gwarancyjnymi ponosi Wykonawca.</w:t>
      </w:r>
    </w:p>
    <w:p w14:paraId="7EF4CFA3"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okresie gwarancji Wykonawca może obciążyć Zamawiającego kosztami serwisu tylko wówczas, gdy zgłoszenie dokonane przez Zamawiającego okazało się bezzasadne.</w:t>
      </w:r>
    </w:p>
    <w:p w14:paraId="10CE9A93"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przypadku rozbieżności pomiędzy warunkami gwarancji zawartymi  w kartach  gwarancyjnych, a zapisami Umowy – Strony wiążą postanowienia niniejszej Umowy.</w:t>
      </w:r>
    </w:p>
    <w:p w14:paraId="610CC4B4"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Jeżeli w wykonaniu swoich obowiązków gwarancyjnych Wykonawca dostarczy Zamawiającemu zamiast rzeczy wadliwej rzecz wolną od wad albo dokona istotnych napraw rzeczy objętej gwarancją, termin gwarancji biegnie na nowo od chwili dostarczenia rzeczy wolnej od wad lub zwrócenia rzeczy naprawionej. Powyższa zasada znajduje zastosowanie odpowiednio do części wymienionej. Jednocześnie w przypadku, gdy naprawa gwarancyjna trwa dłużej niż 3 dni robocze okres gwarancji ulega przedłużeniu o czas naprawy gwarancyjnej.</w:t>
      </w:r>
    </w:p>
    <w:p w14:paraId="41E31C49"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Uprawnienia z tytułu rękojmi za wady przedmiotu Umowy przysługują Zamawiającemu niezależnie od uprawnień z tytułu gwarancji – wszelkie postanowienia zawarte w karcie gwarancyjnej, a sprzeczne  z powyższym, uważa się za bezskuteczne wobec Stron.</w:t>
      </w:r>
    </w:p>
    <w:p w14:paraId="40C0EFC4"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Termin rękojmi wynosi 24 miesiące i rozpoczyna się w dacie podpisania protokołu odbioru końcowego - bez zastrzeżeń. </w:t>
      </w:r>
    </w:p>
    <w:p w14:paraId="44BB0479" w14:textId="77777777" w:rsidR="006B67EB" w:rsidRPr="006B67EB" w:rsidRDefault="006B67EB" w:rsidP="006B67EB">
      <w:pPr>
        <w:widowControl w:val="0"/>
        <w:numPr>
          <w:ilvl w:val="0"/>
          <w:numId w:val="61"/>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Termin rękojmi ulega przedłużeniu o termin usuwania wady. Termin usuwania wady rozpoczyna się z dniem zawiadomienia Wykonawcy o wadzie, a kończy z dniem przekazania przedmiotu zamówienia wolnego od wad upoważnionemu przedstawicielowi Zamawiającego.</w:t>
      </w:r>
    </w:p>
    <w:p w14:paraId="55A780BB"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1602598E"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8. WARUNKI PŁATNOŚCI</w:t>
      </w:r>
    </w:p>
    <w:p w14:paraId="73326B55"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Płatność wynagrodzenia nastąpi przelewem za zrealizowaną dostawę na konto podane przez Wykonawcę </w:t>
      </w:r>
      <w:r w:rsidRPr="006B67EB">
        <w:rPr>
          <w:rFonts w:ascii="Arial Narrow" w:eastAsia="Times New Roman" w:hAnsi="Arial Narrow" w:cs="Times New Roman"/>
          <w:b/>
          <w:lang w:eastAsia="ar-SA"/>
        </w:rPr>
        <w:t>w ciągu 21 dni</w:t>
      </w:r>
      <w:r w:rsidRPr="006B67EB">
        <w:rPr>
          <w:rFonts w:ascii="Arial Narrow" w:eastAsia="Times New Roman" w:hAnsi="Arial Narrow" w:cs="Times New Roman"/>
          <w:lang w:eastAsia="ar-SA"/>
        </w:rPr>
        <w:t xml:space="preserve"> od daty otrzymania przez Zamawiającego prawidłowo wystawionej faktury, do której dołączone będą kopie protokołu odbioru.</w:t>
      </w:r>
    </w:p>
    <w:p w14:paraId="704C9868"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Płatności, o których mowa w niniejszym paragrafie dokonywane będą w formie przelewu bankowego  na rachunek Wykonawcy wskazany na fakturze.</w:t>
      </w:r>
    </w:p>
    <w:p w14:paraId="457FC9CA"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 dzień zapłaty uważa się dzień obciążenia rachunku bankowego Zamawiającego.</w:t>
      </w:r>
    </w:p>
    <w:p w14:paraId="526D1589"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Koszty obsługi bankowej powstałe poza bankiem Zamawiającego pokrywa Wykonawca.</w:t>
      </w:r>
    </w:p>
    <w:p w14:paraId="3DE009BA"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przypadku opóźnienia płatności Wykonawca może obciążyć Zamawiającego odsetkami w ustawowej wysokości.</w:t>
      </w:r>
    </w:p>
    <w:p w14:paraId="56E2000F"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b/>
          <w:lang w:eastAsia="ar-SA"/>
        </w:rPr>
        <w:t>Faktura</w:t>
      </w:r>
      <w:r w:rsidRPr="006B67EB">
        <w:rPr>
          <w:rFonts w:ascii="Arial Narrow" w:eastAsia="Times New Roman" w:hAnsi="Arial Narrow" w:cs="Times New Roman"/>
          <w:lang w:eastAsia="ar-SA"/>
        </w:rPr>
        <w:t xml:space="preserve"> za przedmiot zamówienia ma zostać wystawiona na adres: </w:t>
      </w:r>
      <w:r w:rsidRPr="006B67EB">
        <w:rPr>
          <w:rFonts w:ascii="Arial Narrow" w:eastAsia="Times New Roman" w:hAnsi="Arial Narrow" w:cs="Times New Roman"/>
          <w:b/>
          <w:lang w:eastAsia="ar-SA"/>
        </w:rPr>
        <w:t xml:space="preserve">Politechnika Warszawska, Wydział Elektroniki i Technik Informacyjnych, ul. Nowowiejska 15/19, 00-665 Warszawa, </w:t>
      </w:r>
      <w:r w:rsidRPr="006B67EB">
        <w:rPr>
          <w:rFonts w:ascii="Arial Narrow" w:hAnsi="Arial Narrow" w:cs="Times New Roman"/>
          <w:lang w:eastAsia="ar-SA"/>
        </w:rPr>
        <w:t>NIP PL 525-000-58-34</w:t>
      </w:r>
      <w:r w:rsidRPr="006B67EB">
        <w:rPr>
          <w:rFonts w:ascii="Arial Narrow" w:eastAsia="Times New Roman" w:hAnsi="Arial Narrow" w:cs="Times New Roman"/>
          <w:lang w:eastAsia="ar-SA"/>
        </w:rPr>
        <w:t>.</w:t>
      </w:r>
    </w:p>
    <w:p w14:paraId="372910F9"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Wszelkie rozliczenia pomiędzy Zamawiającym, a Wykonawcą będą dokonywane w złotych polskich. </w:t>
      </w:r>
    </w:p>
    <w:p w14:paraId="3D7CEBE9" w14:textId="77777777" w:rsidR="006B67EB" w:rsidRPr="006B67EB" w:rsidRDefault="006B67EB" w:rsidP="006B67EB">
      <w:pPr>
        <w:widowControl w:val="0"/>
        <w:numPr>
          <w:ilvl w:val="0"/>
          <w:numId w:val="62"/>
        </w:numPr>
        <w:suppressAutoHyphens/>
        <w:spacing w:before="60" w:after="60" w:line="40" w:lineRule="atLeast"/>
        <w:ind w:left="426" w:hanging="426"/>
        <w:jc w:val="both"/>
        <w:rPr>
          <w:rFonts w:ascii="Arial Narrow" w:hAnsi="Arial Narrow" w:cs="Times New Roman"/>
          <w:lang w:eastAsia="ar-SA"/>
        </w:rPr>
      </w:pPr>
      <w:r w:rsidRPr="006B67EB">
        <w:rPr>
          <w:rFonts w:ascii="Arial Narrow" w:eastAsia="Times New Roman" w:hAnsi="Arial Narrow" w:cs="Times New Roman"/>
          <w:lang w:eastAsia="ar-SA"/>
        </w:rPr>
        <w:t>Koszty bankowe każda ze Stron pokrywa we własnym zakresie.</w:t>
      </w:r>
    </w:p>
    <w:p w14:paraId="7C73201C" w14:textId="77777777" w:rsidR="006B67EB" w:rsidRPr="006B67EB" w:rsidRDefault="006B67EB" w:rsidP="006B67EB">
      <w:pPr>
        <w:widowControl w:val="0"/>
        <w:suppressAutoHyphens/>
        <w:spacing w:before="60" w:after="60" w:line="40" w:lineRule="atLeast"/>
        <w:jc w:val="both"/>
        <w:rPr>
          <w:rFonts w:ascii="Arial Narrow" w:hAnsi="Arial Narrow" w:cs="Times New Roman"/>
          <w:lang w:eastAsia="ar-SA"/>
        </w:rPr>
      </w:pPr>
    </w:p>
    <w:p w14:paraId="67A3C389"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9. KARY UMOWNE</w:t>
      </w:r>
    </w:p>
    <w:p w14:paraId="1091583B"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będzie zobowiązany do zapłaty Zamawiającemu kar umownych z następujących tytułów:</w:t>
      </w:r>
    </w:p>
    <w:p w14:paraId="32F293C5" w14:textId="77777777" w:rsidR="006B67EB" w:rsidRPr="006B67EB" w:rsidRDefault="006B67EB" w:rsidP="006B67EB">
      <w:pPr>
        <w:pStyle w:val="Akapitzlist"/>
        <w:numPr>
          <w:ilvl w:val="0"/>
          <w:numId w:val="73"/>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za zwłokę w dostawie elementów przedmiotu zamówienia, – kary umownej w wysokości 0,3 % ceny brutto (ustalonej na podstawie załącznika nr 1 do Umowy) nie dostarczonego w terminie przedmiotu zamówienia za każdy dzień zwłoki;</w:t>
      </w:r>
    </w:p>
    <w:p w14:paraId="1F1BB938" w14:textId="77777777" w:rsidR="006B67EB" w:rsidRPr="006B67EB" w:rsidRDefault="006B67EB" w:rsidP="006B67EB">
      <w:pPr>
        <w:pStyle w:val="Akapitzlist"/>
        <w:numPr>
          <w:ilvl w:val="0"/>
          <w:numId w:val="73"/>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za niedotrzymanie przez Wykonawcę terminów: napraw, wymiany wyrobu na nowy, wolny od wad – kary umownej w wysokości 1% ceny brutto (ustalonej na podstawie załącznika nr 1 do Umowy) uszkodzonego przedmiotu zamówienia za każdy dzień zwłoki;</w:t>
      </w:r>
    </w:p>
    <w:p w14:paraId="059D6C38" w14:textId="77777777" w:rsidR="006B67EB" w:rsidRPr="006B67EB" w:rsidRDefault="006B67EB" w:rsidP="006B67EB">
      <w:pPr>
        <w:pStyle w:val="Akapitzlist"/>
        <w:numPr>
          <w:ilvl w:val="0"/>
          <w:numId w:val="73"/>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za odstąpienie od Umowy z przyczyn leżących po stronie Wykonawcy – kary umownej w wysokości 10% wynagrodzenia Wykonawcy brutto określonego w § 5 ust. 1.</w:t>
      </w:r>
    </w:p>
    <w:p w14:paraId="034D4FC7"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W razie niezrealizowania dostawy w terminie, o którym mowa w § 4 ust. 1 niniejszej Umowy, Zamawiający </w:t>
      </w:r>
      <w:r w:rsidRPr="006B67EB">
        <w:rPr>
          <w:rFonts w:ascii="Arial Narrow" w:eastAsia="Times New Roman" w:hAnsi="Arial Narrow" w:cs="Times New Roman"/>
          <w:lang w:eastAsia="ar-SA"/>
        </w:rPr>
        <w:lastRenderedPageBreak/>
        <w:t>może wezwać pisemnie Wykonawcę do spełnienia świadczenia w terminie nie krótszym niż 14 dni od dnia wezwania. Po bezskutecznym upływie tego terminu Zamawiający może odstąpić od Umowy. W przypadku skorzystania przez Zamawiającego z prawa do wezwania mają zastosowanie postanowienia ust. 1 pkt.1). Po bezskutecznym upływie wyznaczonego terminu mają zastosowanie postanowienia ust. 1 pkt.3). Oświadczenie o odstąpieniu od Umowy może być złożone do 4 tygodni od dnia, o którym mowa w § 4 ust. 1 Umowy.</w:t>
      </w:r>
    </w:p>
    <w:p w14:paraId="47FA37F2"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może żądać od Zamawiającego zapłaty kary umownej za odstąpienie od Umowy z przyczyn leżących po stronie Zamawiającego w wysokości 10 % wynagrodzenia brutto określonego w sposób wskazany w § 5 ust. 1 z zastrzeżeniem okoliczności wymienionych w art. 456 ustawy Prawo zamówień publicznych.</w:t>
      </w:r>
    </w:p>
    <w:p w14:paraId="654110A9"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Wysokość kar, o których mowa w ust.1 pkt.1 będzie obliczana przez Zamawiającego oddzielnie dla poszczególnych elementów przedmiotu zamówienia na podstawie zapisów w protokołach odbioru.</w:t>
      </w:r>
    </w:p>
    <w:p w14:paraId="0C291AC2"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Zamawiający może dokonać potrącenia naliczonych i należnych mu kar z wynagrodzenia Wykonawcy.</w:t>
      </w:r>
    </w:p>
    <w:p w14:paraId="1FF44584" w14:textId="77777777" w:rsidR="006B67EB" w:rsidRPr="006B67EB" w:rsidRDefault="006B67EB" w:rsidP="006B67EB">
      <w:pPr>
        <w:widowControl w:val="0"/>
        <w:numPr>
          <w:ilvl w:val="0"/>
          <w:numId w:val="63"/>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Maksymalna łączna wysokość kar umownych, których mogą dochodzić strony </w:t>
      </w:r>
      <w:del w:id="1" w:author="Świetlicka Anna" w:date="2021-05-26T13:31:00Z">
        <w:r w:rsidRPr="006B67EB" w:rsidDel="0029703A">
          <w:rPr>
            <w:rFonts w:ascii="Arial Narrow" w:eastAsia="Times New Roman" w:hAnsi="Arial Narrow" w:cs="Times New Roman"/>
            <w:lang w:eastAsia="ar-SA"/>
          </w:rPr>
          <w:delText xml:space="preserve"> </w:delText>
        </w:r>
      </w:del>
      <w:r w:rsidRPr="006B67EB">
        <w:rPr>
          <w:rFonts w:ascii="Arial Narrow" w:eastAsia="Times New Roman" w:hAnsi="Arial Narrow" w:cs="Times New Roman"/>
          <w:lang w:eastAsia="ar-SA"/>
        </w:rPr>
        <w:t xml:space="preserve">wynosi 20 % wartości brutto zamówienia wskazanej w </w:t>
      </w:r>
      <w:r w:rsidRPr="006B67EB">
        <w:rPr>
          <w:rFonts w:ascii="Arial Narrow" w:hAnsi="Arial Narrow" w:cs="Times New Roman"/>
          <w:lang w:eastAsia="ar-SA"/>
        </w:rPr>
        <w:t>§ 5 ust. 1 umowy.</w:t>
      </w:r>
    </w:p>
    <w:p w14:paraId="791BA5E7"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34B87DAA" w14:textId="77777777" w:rsidR="006B67EB" w:rsidRPr="006B67EB" w:rsidRDefault="006B67EB" w:rsidP="006B67EB">
      <w:pPr>
        <w:spacing w:before="120" w:after="60" w:line="40" w:lineRule="atLeast"/>
        <w:jc w:val="center"/>
        <w:rPr>
          <w:rFonts w:ascii="Arial Narrow" w:hAnsi="Arial Narrow" w:cs="Times New Roman"/>
          <w:lang w:eastAsia="ar-SA"/>
        </w:rPr>
      </w:pPr>
      <w:r w:rsidRPr="006B67EB">
        <w:rPr>
          <w:rFonts w:ascii="Arial Narrow" w:hAnsi="Arial Narrow" w:cs="Times New Roman"/>
          <w:lang w:eastAsia="ar-SA"/>
        </w:rPr>
        <w:t>§ 10. POUFNOŚĆ</w:t>
      </w:r>
    </w:p>
    <w:p w14:paraId="24B9A838" w14:textId="77777777" w:rsidR="006B67EB" w:rsidRPr="006B67EB" w:rsidRDefault="006B67EB" w:rsidP="006B67EB">
      <w:pPr>
        <w:widowControl w:val="0"/>
        <w:numPr>
          <w:ilvl w:val="0"/>
          <w:numId w:val="64"/>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Strony niniejszej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w:t>
      </w:r>
    </w:p>
    <w:p w14:paraId="01772E6F" w14:textId="77777777" w:rsidR="006B67EB" w:rsidRPr="006B67EB" w:rsidRDefault="006B67EB" w:rsidP="006B67EB">
      <w:pPr>
        <w:widowControl w:val="0"/>
        <w:numPr>
          <w:ilvl w:val="0"/>
          <w:numId w:val="64"/>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Klauzulą poufności nie są objęte informacje uzyskane w trakcie toczącego się postępowania o udzielenie zamówienia oraz informacje mogące stanowić podstawę do wystawienia referencji dla Wykonawcy.</w:t>
      </w:r>
    </w:p>
    <w:p w14:paraId="543D13BE" w14:textId="77777777" w:rsidR="006B67EB" w:rsidRPr="006B67EB" w:rsidRDefault="006B67EB" w:rsidP="006B67EB">
      <w:pPr>
        <w:widowControl w:val="0"/>
        <w:numPr>
          <w:ilvl w:val="0"/>
          <w:numId w:val="64"/>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Informacje poufne mogą być ujawnione na żądanie sądu, prokuratury, policji, organów administracji państwowej w związku z ich uprawnieniami ustawowymi.</w:t>
      </w:r>
    </w:p>
    <w:p w14:paraId="462B3B70"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03940DB6"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11. ZAWIADOMIENIA</w:t>
      </w:r>
    </w:p>
    <w:p w14:paraId="61DEA04F" w14:textId="77777777" w:rsidR="006B67EB" w:rsidRPr="006B67EB" w:rsidRDefault="006B67EB" w:rsidP="006B67EB">
      <w:pPr>
        <w:spacing w:before="60" w:after="60" w:line="40" w:lineRule="atLeast"/>
        <w:jc w:val="both"/>
        <w:rPr>
          <w:rFonts w:ascii="Arial Narrow" w:hAnsi="Arial Narrow" w:cs="Times New Roman"/>
          <w:lang w:eastAsia="ar-SA"/>
        </w:rPr>
      </w:pPr>
      <w:r w:rsidRPr="006B67EB">
        <w:rPr>
          <w:rFonts w:ascii="Arial Narrow" w:hAnsi="Arial Narrow" w:cs="Times New Roman"/>
          <w:lang w:eastAsia="ar-SA"/>
        </w:rPr>
        <w:t>Jakiekolwiek zawiadomienia lub notyfikacje dokonywane na podstawie niniejszej Umowy mogą być doręczone osobiście, za pomocą kuriera, listu poleconego, zwykłego, na adres:</w:t>
      </w:r>
    </w:p>
    <w:p w14:paraId="34B8E272" w14:textId="77777777" w:rsidR="006B67EB" w:rsidRPr="006B67EB" w:rsidRDefault="006B67EB" w:rsidP="006B67EB">
      <w:pPr>
        <w:pStyle w:val="Akapitzlist"/>
        <w:numPr>
          <w:ilvl w:val="0"/>
          <w:numId w:val="74"/>
        </w:numPr>
        <w:spacing w:before="60" w:after="60" w:line="40" w:lineRule="atLeast"/>
        <w:ind w:left="426"/>
        <w:contextualSpacing w:val="0"/>
        <w:jc w:val="both"/>
        <w:rPr>
          <w:rFonts w:ascii="Arial Narrow" w:hAnsi="Arial Narrow" w:cs="Times New Roman"/>
        </w:rPr>
      </w:pPr>
      <w:r w:rsidRPr="006B67EB">
        <w:rPr>
          <w:rFonts w:ascii="Arial Narrow" w:hAnsi="Arial Narrow" w:cs="Times New Roman"/>
        </w:rPr>
        <w:t>Zamawiający: Politechnika Warszawska Wydział Elektroniki i Technik Informacyjnych ……………………………………………….</w:t>
      </w:r>
      <w:r w:rsidRPr="006B67EB">
        <w:rPr>
          <w:rFonts w:ascii="Arial Narrow" w:hAnsi="Arial Narrow" w:cstheme="minorHAnsi"/>
        </w:rPr>
        <w:t>., Email:…………………..</w:t>
      </w:r>
    </w:p>
    <w:p w14:paraId="33D410E6" w14:textId="77777777" w:rsidR="006B67EB" w:rsidRPr="006B67EB" w:rsidRDefault="006B67EB" w:rsidP="006B67EB">
      <w:pPr>
        <w:pStyle w:val="Akapitzlist"/>
        <w:numPr>
          <w:ilvl w:val="0"/>
          <w:numId w:val="74"/>
        </w:numPr>
        <w:spacing w:before="60" w:after="60" w:line="40" w:lineRule="atLeast"/>
        <w:ind w:left="426"/>
        <w:jc w:val="both"/>
        <w:rPr>
          <w:rFonts w:ascii="Arial Narrow" w:hAnsi="Arial Narrow" w:cs="Times New Roman"/>
        </w:rPr>
      </w:pPr>
      <w:r w:rsidRPr="006B67EB">
        <w:rPr>
          <w:rFonts w:ascii="Arial Narrow" w:hAnsi="Arial Narrow" w:cs="Times New Roman"/>
        </w:rPr>
        <w:t xml:space="preserve">Wykonawca: ...................................................................................................................................................... </w:t>
      </w:r>
    </w:p>
    <w:p w14:paraId="69990717" w14:textId="77777777" w:rsidR="006B67EB" w:rsidRPr="006B67EB" w:rsidRDefault="006B67EB" w:rsidP="006B67EB">
      <w:pPr>
        <w:spacing w:before="60" w:after="60" w:line="40" w:lineRule="atLeast"/>
        <w:jc w:val="both"/>
        <w:rPr>
          <w:rFonts w:ascii="Arial Narrow" w:hAnsi="Arial Narrow" w:cs="Times New Roman"/>
        </w:rPr>
      </w:pPr>
    </w:p>
    <w:p w14:paraId="2EB1FEC2"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12. ODPOWIEDZIALNOŚĆ</w:t>
      </w:r>
    </w:p>
    <w:p w14:paraId="7D87268C" w14:textId="77777777" w:rsidR="006B67EB" w:rsidRPr="006B67EB" w:rsidRDefault="006B67EB" w:rsidP="006B67EB">
      <w:pPr>
        <w:widowControl w:val="0"/>
        <w:numPr>
          <w:ilvl w:val="0"/>
          <w:numId w:val="65"/>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będzie odpowiedzialny za całość szkód poniesionych przez Zamawiającego z powodu zawinionego niewykonania lub nienależytego wykonania Umowy przez Wykonawcę.</w:t>
      </w:r>
    </w:p>
    <w:p w14:paraId="44DED367" w14:textId="77777777" w:rsidR="006B67EB" w:rsidRPr="006B67EB" w:rsidRDefault="006B67EB" w:rsidP="006B67EB">
      <w:pPr>
        <w:widowControl w:val="0"/>
        <w:numPr>
          <w:ilvl w:val="0"/>
          <w:numId w:val="65"/>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 szkody powstałe na majątku Zamawiającego w czasie dostaw, dokonane przez Wykonawcę lub jego pracowników odpowiada Wykonawca. Wartość szkód zostanie oszacowana przez Zamawiającego i potrącona z kwoty wynagrodzenia należnego Wykonawcy.</w:t>
      </w:r>
    </w:p>
    <w:p w14:paraId="3360EAB7" w14:textId="77777777" w:rsidR="006B67EB" w:rsidRPr="006B67EB" w:rsidRDefault="006B67EB" w:rsidP="006B67EB">
      <w:pPr>
        <w:widowControl w:val="0"/>
        <w:numPr>
          <w:ilvl w:val="0"/>
          <w:numId w:val="65"/>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Żadna ze Stron nie będzie odpowiadała za niewykonanie swoich zobowiązań wynikających z niniejszej Umowy, jeżeli spowodowane zostały „Siłą wyższą”. „Siła wyższa” oznacza wydarzenie nieprzewidywalne i poza kontrolą Strony, występujące po podpisaniu Umowy, a uniemożliwiające wypełnienie obowiązków Strony. Wydarzenia takie mogą obejmować w szczególności: wojny, pożary, powodzie, embarga przewozowe, strajki oraz oficjalne decyzje organów władzy państwowej. W sytuacji „siły wyższej” Strony poinformują się natychmiast o jej zaistnieniu i w dobrej wierze rozpatrzą możliwości realizacji bądź rozwiązania Umowy.</w:t>
      </w:r>
    </w:p>
    <w:p w14:paraId="28192F38"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69354EC8"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13. SPORY</w:t>
      </w:r>
    </w:p>
    <w:p w14:paraId="3D1C4DE3" w14:textId="77777777" w:rsidR="006B67EB" w:rsidRPr="006B67EB" w:rsidRDefault="006B67EB" w:rsidP="006B67EB">
      <w:pPr>
        <w:widowControl w:val="0"/>
        <w:numPr>
          <w:ilvl w:val="0"/>
          <w:numId w:val="66"/>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Wszelkie spory między Stronami mogące wyniknąć w trakcie realizacji niniejszej Umowy powinny być </w:t>
      </w:r>
      <w:r w:rsidRPr="006B67EB">
        <w:rPr>
          <w:rFonts w:ascii="Arial Narrow" w:eastAsia="Times New Roman" w:hAnsi="Arial Narrow" w:cs="Times New Roman"/>
          <w:lang w:eastAsia="ar-SA"/>
        </w:rPr>
        <w:lastRenderedPageBreak/>
        <w:t>rozwiązywane bez zbędnej zwłoki drogą negocjacji między Stronami.</w:t>
      </w:r>
    </w:p>
    <w:p w14:paraId="01E4C147" w14:textId="77777777" w:rsidR="006B67EB" w:rsidRPr="006B67EB" w:rsidRDefault="006B67EB" w:rsidP="006B67EB">
      <w:pPr>
        <w:widowControl w:val="0"/>
        <w:numPr>
          <w:ilvl w:val="0"/>
          <w:numId w:val="66"/>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przypadku niepowodzenia tych negocjacji, zaistniałe spory będzie rozstrzygał sąd właściwy dla siedziby Zamawiającego.</w:t>
      </w:r>
    </w:p>
    <w:p w14:paraId="3FD78308"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49CA9343" w14:textId="77777777" w:rsidR="006B67EB" w:rsidRPr="006B67EB" w:rsidRDefault="006B67EB" w:rsidP="006B67EB">
      <w:pPr>
        <w:spacing w:before="120" w:after="60" w:line="40" w:lineRule="atLeast"/>
        <w:jc w:val="center"/>
        <w:rPr>
          <w:rFonts w:ascii="Arial Narrow" w:hAnsi="Arial Narrow" w:cs="Times New Roman"/>
          <w:lang w:eastAsia="ar-SA"/>
        </w:rPr>
      </w:pPr>
      <w:r w:rsidRPr="006B67EB">
        <w:rPr>
          <w:rFonts w:ascii="Arial Narrow" w:hAnsi="Arial Narrow" w:cs="Times New Roman"/>
          <w:lang w:eastAsia="ar-SA"/>
        </w:rPr>
        <w:t>§ 14. WYPOWIEDZENIE UMOWY</w:t>
      </w:r>
    </w:p>
    <w:p w14:paraId="7B805B83" w14:textId="77777777" w:rsidR="006B67EB" w:rsidRPr="006B67EB" w:rsidRDefault="006B67EB" w:rsidP="006B67EB">
      <w:pPr>
        <w:widowControl w:val="0"/>
        <w:numPr>
          <w:ilvl w:val="0"/>
          <w:numId w:val="67"/>
        </w:numPr>
        <w:suppressAutoHyphens/>
        <w:spacing w:before="60" w:after="60" w:line="40" w:lineRule="atLeast"/>
        <w:ind w:left="426" w:hanging="426"/>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Zamawiający ma prawo wypowiedzenia Umowy ze skutkiem natychmiastowym w przypadku: </w:t>
      </w:r>
    </w:p>
    <w:p w14:paraId="06439932" w14:textId="77777777" w:rsidR="006B67EB" w:rsidRPr="006B67EB" w:rsidRDefault="006B67EB" w:rsidP="006B67EB">
      <w:pPr>
        <w:spacing w:before="60" w:after="60" w:line="40" w:lineRule="atLeast"/>
        <w:ind w:left="426"/>
        <w:jc w:val="both"/>
        <w:rPr>
          <w:rFonts w:ascii="Arial Narrow" w:hAnsi="Arial Narrow" w:cs="Times New Roman"/>
        </w:rPr>
      </w:pPr>
      <w:r w:rsidRPr="006B67EB">
        <w:rPr>
          <w:rFonts w:ascii="Arial Narrow" w:hAnsi="Arial Narrow" w:cs="Times New Roman"/>
        </w:rPr>
        <w:t xml:space="preserve">1) zajęcia majątku Wykonawcy w stopniu uniemożliwiającym mu wykonanie Umowy;                                   </w:t>
      </w:r>
    </w:p>
    <w:p w14:paraId="6A58B627" w14:textId="77777777" w:rsidR="006B67EB" w:rsidRPr="006B67EB" w:rsidRDefault="006B67EB" w:rsidP="006B67EB">
      <w:pPr>
        <w:spacing w:before="60" w:after="60" w:line="40" w:lineRule="atLeast"/>
        <w:ind w:left="426"/>
        <w:jc w:val="both"/>
        <w:rPr>
          <w:rFonts w:ascii="Arial Narrow" w:hAnsi="Arial Narrow" w:cs="Times New Roman"/>
        </w:rPr>
      </w:pPr>
      <w:r w:rsidRPr="006B67EB">
        <w:rPr>
          <w:rFonts w:ascii="Arial Narrow" w:hAnsi="Arial Narrow" w:cs="Times New Roman"/>
        </w:rPr>
        <w:t>2) nienależytego wykonania niniejszej Umowy przez Wykonawcę, a w szczególności  w razie 14</w:t>
      </w:r>
      <w:r w:rsidRPr="006B67EB">
        <w:rPr>
          <w:rFonts w:ascii="Arial Narrow" w:hAnsi="Arial Narrow" w:cs="Times New Roman"/>
        </w:rPr>
        <w:noBreakHyphen/>
        <w:t>dniowego opóźnienia w wykonywaniu postanowień niniejszej Umowy, wobec terminów określonych w Umowie lub wyznaczonych przez Zamawiającego na jej podstawie lub w przypadku niezrealizowania innych zobowiązań określonych w załączniku nr 2 do niniejszej Umowy.</w:t>
      </w:r>
    </w:p>
    <w:p w14:paraId="6850EFB3" w14:textId="77777777" w:rsidR="006B67EB" w:rsidRPr="006B67EB" w:rsidRDefault="006B67EB" w:rsidP="006B67EB">
      <w:pPr>
        <w:spacing w:before="60" w:after="60" w:line="40" w:lineRule="atLeast"/>
        <w:ind w:left="426"/>
        <w:jc w:val="both"/>
        <w:rPr>
          <w:rFonts w:ascii="Arial Narrow" w:hAnsi="Arial Narrow" w:cs="Times New Roman"/>
        </w:rPr>
      </w:pPr>
      <w:r w:rsidRPr="006B67EB">
        <w:rPr>
          <w:rFonts w:ascii="Arial Narrow" w:hAnsi="Arial Narrow" w:cs="Times New Roman"/>
        </w:rPr>
        <w:t xml:space="preserve">3) osiągnięcia wartości progowej naliczonych kar umownych wskazanych w  </w:t>
      </w:r>
      <w:r w:rsidRPr="006B67EB">
        <w:rPr>
          <w:rFonts w:ascii="Arial Narrow" w:hAnsi="Arial Narrow" w:cs="Times New Roman"/>
          <w:lang w:eastAsia="ar-SA"/>
        </w:rPr>
        <w:t>§ 9 ust. 6 umowy.</w:t>
      </w:r>
    </w:p>
    <w:p w14:paraId="040897B3" w14:textId="77777777" w:rsidR="006B67EB" w:rsidRPr="006B67EB" w:rsidRDefault="006B67EB" w:rsidP="006B67EB">
      <w:pPr>
        <w:widowControl w:val="0"/>
        <w:numPr>
          <w:ilvl w:val="0"/>
          <w:numId w:val="67"/>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Wykonawca ma obowiązek w terminie 48 godzin zawiadomić Zamawiającego o zaistnieniu zdarzenia opisanego w ust. 1 pkt.1).</w:t>
      </w:r>
    </w:p>
    <w:p w14:paraId="58B05032"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7F016168" w14:textId="77777777" w:rsidR="006B67EB" w:rsidRPr="006B67EB" w:rsidRDefault="006B67EB" w:rsidP="006B67EB">
      <w:pPr>
        <w:spacing w:before="120" w:after="60" w:line="40" w:lineRule="atLeast"/>
        <w:jc w:val="center"/>
        <w:rPr>
          <w:rFonts w:ascii="Arial Narrow" w:hAnsi="Arial Narrow" w:cs="Times New Roman"/>
          <w:lang w:eastAsia="ar-SA"/>
        </w:rPr>
      </w:pPr>
      <w:r w:rsidRPr="006B67EB">
        <w:rPr>
          <w:rFonts w:ascii="Arial Narrow" w:hAnsi="Arial Narrow" w:cs="Times New Roman"/>
          <w:lang w:eastAsia="ar-SA"/>
        </w:rPr>
        <w:t>§ 15. ODSTĄPIENIE OD UMOWY</w:t>
      </w:r>
    </w:p>
    <w:p w14:paraId="7302CB6A" w14:textId="77777777" w:rsidR="006B67EB" w:rsidRPr="006B67EB" w:rsidRDefault="006B67EB" w:rsidP="006B67EB">
      <w:pPr>
        <w:widowControl w:val="0"/>
        <w:numPr>
          <w:ilvl w:val="0"/>
          <w:numId w:val="6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jednak nie później niż do dnia jej wykonania. W takim wypadku Wykonawca może żądać jedynie wynagrodzenia należnego mu z tytułu wykonania części Umowy.</w:t>
      </w:r>
    </w:p>
    <w:p w14:paraId="4D428C6E" w14:textId="77777777" w:rsidR="006B67EB" w:rsidRPr="006B67EB" w:rsidRDefault="006B67EB" w:rsidP="006B67EB">
      <w:pPr>
        <w:widowControl w:val="0"/>
        <w:numPr>
          <w:ilvl w:val="0"/>
          <w:numId w:val="6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 xml:space="preserve">Zamawiający może odstąpić od Umowy w przypadkach określonych w obowiązujących przepisach. </w:t>
      </w:r>
    </w:p>
    <w:p w14:paraId="0D123999" w14:textId="77777777" w:rsidR="006B67EB" w:rsidRPr="006B67EB" w:rsidRDefault="006B67EB" w:rsidP="006B67EB">
      <w:pPr>
        <w:widowControl w:val="0"/>
        <w:numPr>
          <w:ilvl w:val="0"/>
          <w:numId w:val="6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Zamawiający może rozwiązać Umowę ze skutkiem natychmiastowym w szczególności, gdy:</w:t>
      </w:r>
    </w:p>
    <w:p w14:paraId="0F3849B3" w14:textId="77777777" w:rsidR="006B67EB" w:rsidRPr="006B67EB" w:rsidRDefault="006B67EB" w:rsidP="006B67EB">
      <w:pPr>
        <w:pStyle w:val="Akapitzlist"/>
        <w:numPr>
          <w:ilvl w:val="0"/>
          <w:numId w:val="75"/>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w wyniku wszczętego postępowania egzekucyjnego nastąpiło zajęcie majątku Wykonawcy lub znacznej jego części lub nastąpiło ogłoszenie upadłości Wykonawcy, o czym Wykonawca zobowiązuje się powiadomić Zamawiającego następnego dnia po ogłoszeniu upadłości Wykonawcy;</w:t>
      </w:r>
    </w:p>
    <w:p w14:paraId="7D700475" w14:textId="77777777" w:rsidR="006B67EB" w:rsidRPr="006B67EB" w:rsidRDefault="006B67EB" w:rsidP="006B67EB">
      <w:pPr>
        <w:pStyle w:val="Akapitzlist"/>
        <w:numPr>
          <w:ilvl w:val="0"/>
          <w:numId w:val="75"/>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Wykonawca przystąpił do likwidacji swojej firmy, z wyjątkiem likwidacji przeprowadzanej w celu przekształcenia lub restrukturyzacji;</w:t>
      </w:r>
    </w:p>
    <w:p w14:paraId="4D67F1B1" w14:textId="77777777" w:rsidR="006B67EB" w:rsidRPr="006B67EB" w:rsidRDefault="006B67EB" w:rsidP="006B67EB">
      <w:pPr>
        <w:pStyle w:val="Akapitzlist"/>
        <w:numPr>
          <w:ilvl w:val="0"/>
          <w:numId w:val="75"/>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Wykonawca powierzył wykonanie Umowy lub jej części jakiejkolwiek osobie trzeciej bez zgody Zamawiającego wyrażonej w formie pisemnej;</w:t>
      </w:r>
    </w:p>
    <w:p w14:paraId="27AFF070" w14:textId="77777777" w:rsidR="006B67EB" w:rsidRPr="006B67EB" w:rsidRDefault="006B67EB" w:rsidP="006B67EB">
      <w:pPr>
        <w:pStyle w:val="Akapitzlist"/>
        <w:numPr>
          <w:ilvl w:val="0"/>
          <w:numId w:val="75"/>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 xml:space="preserve">nastąpiła niedopuszczalna zmiana składu Wykonawców, którzy wspólnie ubiegali się o udzielenie zamówienia i wspólnie je uzyskali. </w:t>
      </w:r>
    </w:p>
    <w:p w14:paraId="23A7CA10" w14:textId="77777777" w:rsidR="006B67EB" w:rsidRPr="006B67EB" w:rsidRDefault="006B67EB" w:rsidP="006B67EB">
      <w:pPr>
        <w:widowControl w:val="0"/>
        <w:numPr>
          <w:ilvl w:val="0"/>
          <w:numId w:val="6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Rozwiązanie Umowy może nastąpić wyłącznie w formie pisemnej wraz z podaniem szczegółowego uzasadnienia – przekazanego drugiej Stronie, w terminie 30 dni od powzięcia informacji, o których mowa  w ust. 3.</w:t>
      </w:r>
    </w:p>
    <w:p w14:paraId="76FF8553" w14:textId="77777777" w:rsidR="006B67EB" w:rsidRPr="006B67EB" w:rsidRDefault="006B67EB" w:rsidP="006B67EB">
      <w:pPr>
        <w:widowControl w:val="0"/>
        <w:numPr>
          <w:ilvl w:val="0"/>
          <w:numId w:val="68"/>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bCs/>
          <w:lang w:eastAsia="pl-PL"/>
        </w:rPr>
        <w:t>Zamawiający może rozwiązać umowę, jeżeli zachodzi co najmniej jedna z następujących okoliczności:</w:t>
      </w:r>
    </w:p>
    <w:p w14:paraId="43AAC63A" w14:textId="77777777" w:rsidR="006B67EB" w:rsidRPr="006B67EB" w:rsidRDefault="006B67EB" w:rsidP="006B67EB">
      <w:pPr>
        <w:pStyle w:val="Akapitzlist"/>
        <w:numPr>
          <w:ilvl w:val="0"/>
          <w:numId w:val="76"/>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 xml:space="preserve">Wykonawca w chwili zawarcia umowy podlegał wykluczeniu z postępowania na podstawie art. </w:t>
      </w:r>
      <w:r w:rsidRPr="006B67EB">
        <w:rPr>
          <w:rFonts w:ascii="Arial Narrow" w:hAnsi="Arial Narrow"/>
        </w:rPr>
        <w:t>108 ust. 1 pkt 1-6 oraz 109 ust. 1 pkt 4 i 8-10.</w:t>
      </w:r>
      <w:r w:rsidRPr="006B67EB">
        <w:rPr>
          <w:rFonts w:ascii="Arial Narrow" w:hAnsi="Arial Narrow" w:cs="Times New Roman"/>
        </w:rPr>
        <w:t xml:space="preserve"> ustawy;</w:t>
      </w:r>
    </w:p>
    <w:p w14:paraId="09836954" w14:textId="77777777" w:rsidR="006B67EB" w:rsidRPr="006B67EB" w:rsidRDefault="006B67EB" w:rsidP="006B67EB">
      <w:pPr>
        <w:pStyle w:val="Akapitzlist"/>
        <w:numPr>
          <w:ilvl w:val="0"/>
          <w:numId w:val="76"/>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16C6F38" w14:textId="77777777" w:rsidR="006B67EB" w:rsidRPr="006B67EB" w:rsidRDefault="006B67EB" w:rsidP="006B67EB">
      <w:pPr>
        <w:pStyle w:val="Akapitzlist"/>
        <w:numPr>
          <w:ilvl w:val="0"/>
          <w:numId w:val="68"/>
        </w:numPr>
        <w:spacing w:before="60" w:after="60" w:line="40" w:lineRule="atLeast"/>
        <w:jc w:val="both"/>
        <w:rPr>
          <w:rFonts w:ascii="Arial Narrow" w:hAnsi="Arial Narrow" w:cs="Times New Roman"/>
        </w:rPr>
      </w:pPr>
      <w:r w:rsidRPr="006B67EB">
        <w:rPr>
          <w:rFonts w:ascii="Arial Narrow" w:eastAsia="Times New Roman" w:hAnsi="Arial Narrow"/>
          <w:bCs/>
          <w:lang w:eastAsia="pl-PL"/>
        </w:rPr>
        <w:t>W przypadku wskazanym w § 15 ust. 5 wykonawca może żądać wyłącznie wynagrodzenia należnego z tytułu wykonania części umowy.</w:t>
      </w:r>
    </w:p>
    <w:p w14:paraId="07F37790" w14:textId="77777777" w:rsidR="006B67EB" w:rsidRPr="006B67EB" w:rsidRDefault="006B67EB" w:rsidP="006B67EB">
      <w:pPr>
        <w:spacing w:before="60" w:after="60" w:line="40" w:lineRule="atLeast"/>
        <w:jc w:val="both"/>
        <w:rPr>
          <w:rFonts w:ascii="Arial Narrow" w:hAnsi="Arial Narrow" w:cs="Times New Roman"/>
        </w:rPr>
      </w:pPr>
    </w:p>
    <w:p w14:paraId="223E75FA"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xml:space="preserve">§16. </w:t>
      </w:r>
      <w:r w:rsidRPr="006B67EB">
        <w:rPr>
          <w:rFonts w:ascii="Arial Narrow" w:hAnsi="Arial Narrow" w:cs="Times New Roman"/>
          <w:caps/>
          <w:lang w:eastAsia="ar-SA"/>
        </w:rPr>
        <w:t>Obowiązek informacyjny z RODO</w:t>
      </w:r>
    </w:p>
    <w:p w14:paraId="5140C72B"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 ramach niniejszej umowy Strony będą przetwarzać jako administratorzy dane osobowe osób, z którymi będą się kontaktować przy wykonywaniu niniejszej umowy w rozumieniu przepisów Rozporządzenia Parlamentu Europejskiego i Rady (UE) 2016/679  z dnia 27 kwietnia 2016 r. w sprawie ochrony osób fizycznych w związku z przetwarzaniem danych osobowych i w sprawie swobodnego przepływu takich danych oraz uchylenia dyrektywy 95/46/WE (dalej „RODO”).</w:t>
      </w:r>
    </w:p>
    <w:p w14:paraId="3D25A42C"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lastRenderedPageBreak/>
        <w:t xml:space="preserve">Na potrzeby realizacji umowy, Strony, jako administratorzy danych osobowych własnych pracowników i współpracowników, udostępniają sobie wzajemnie, jako odrębnym administratorom dane osobowe tych osób w zakresie niezbędnym do wykonania umowy oraz oświadczają, że wdrożyły odpowiednie środki techniczne i organizacyjne pozwalające na zabezpieczenie danych osobowych przed udostępnieniem ich osobom nieupoważnionym, bezprawnym pozyskaniem przez osobę nieuprawnioną, przetwarzaniem z naruszeniem prawa ochrony danych osobowych, zmianą, utratą, uszkodzeniem lub zniszczeniem. </w:t>
      </w:r>
    </w:p>
    <w:p w14:paraId="681806DF"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Klauzule informacyjne każdej ze Stron dotyczące spełnienia obowiązku informacyjnego z art. 13 ust.1 i ust. 2 i art. 14 ust. 1  i ust. 2 RODO,  do wykonania którego zobowiązany jest administrator są Załącznikami nr 3 (Zamawiający) i nr 4 (Wykonawca) do niniejszej umowy. Każda ze Stron zobowiązuje się do przekazania klauzuli informacyjnej pochodzącej od drugiej Strony umowy swoim pracownikom i współpracownikom, tak aby obowiązek informacyjny wobec tych osób został skutecznie wykonany. Strony w zakresie wykonania ww. obowiązku informacyjnego niniejszym upoważniają się wzajemnie do jego wykonania w imieniu i na rzecz drugiej Strony umowy.</w:t>
      </w:r>
    </w:p>
    <w:p w14:paraId="7CCC7F83" w14:textId="77777777" w:rsidR="006B67EB" w:rsidRPr="006B67EB" w:rsidRDefault="006B67EB" w:rsidP="006B67EB">
      <w:pPr>
        <w:widowControl w:val="0"/>
        <w:suppressAutoHyphens/>
        <w:spacing w:before="60" w:after="60" w:line="40" w:lineRule="atLeast"/>
        <w:jc w:val="both"/>
        <w:rPr>
          <w:rFonts w:ascii="Arial Narrow" w:eastAsia="Times New Roman" w:hAnsi="Arial Narrow" w:cs="Times New Roman"/>
          <w:lang w:eastAsia="ar-SA"/>
        </w:rPr>
      </w:pPr>
    </w:p>
    <w:p w14:paraId="4C44B103" w14:textId="77777777" w:rsidR="006B67EB" w:rsidRPr="006B67EB" w:rsidRDefault="006B67EB" w:rsidP="006B67EB">
      <w:pPr>
        <w:spacing w:before="240" w:after="60" w:line="40" w:lineRule="atLeast"/>
        <w:jc w:val="center"/>
        <w:rPr>
          <w:rFonts w:ascii="Arial Narrow" w:hAnsi="Arial Narrow" w:cs="Times New Roman"/>
          <w:lang w:eastAsia="ar-SA"/>
        </w:rPr>
      </w:pPr>
      <w:r w:rsidRPr="006B67EB">
        <w:rPr>
          <w:rFonts w:ascii="Arial Narrow" w:hAnsi="Arial Narrow" w:cs="Times New Roman"/>
          <w:lang w:eastAsia="ar-SA"/>
        </w:rPr>
        <w:t>§ 17. POSTANOWIENIA KOŃCOWE</w:t>
      </w:r>
    </w:p>
    <w:p w14:paraId="024793A4" w14:textId="77777777" w:rsidR="006B67EB" w:rsidRPr="006B67EB" w:rsidRDefault="006B67EB" w:rsidP="006B67EB">
      <w:pPr>
        <w:widowControl w:val="0"/>
        <w:suppressAutoHyphens/>
        <w:spacing w:before="60" w:after="60" w:line="40" w:lineRule="atLeast"/>
        <w:ind w:left="426" w:hanging="426"/>
        <w:rPr>
          <w:rFonts w:ascii="Arial Narrow" w:eastAsia="Times New Roman" w:hAnsi="Arial Narrow" w:cs="Times New Roman"/>
          <w:lang w:eastAsia="ar-SA"/>
        </w:rPr>
      </w:pPr>
      <w:r w:rsidRPr="006B67EB">
        <w:rPr>
          <w:rFonts w:ascii="Arial Narrow" w:eastAsia="Times New Roman" w:hAnsi="Arial Narrow" w:cs="Times New Roman"/>
          <w:lang w:eastAsia="ar-SA"/>
        </w:rPr>
        <w:t>1.     Niniejsza Umowa podlega prawu polskiemu.</w:t>
      </w:r>
    </w:p>
    <w:p w14:paraId="0EF79C00" w14:textId="77777777" w:rsidR="006B67EB" w:rsidRPr="006B67EB" w:rsidRDefault="006B67EB" w:rsidP="006B67EB">
      <w:pPr>
        <w:widowControl w:val="0"/>
        <w:suppressAutoHyphens/>
        <w:spacing w:before="60" w:after="60" w:line="40" w:lineRule="atLeast"/>
        <w:ind w:left="426" w:hanging="426"/>
        <w:rPr>
          <w:rFonts w:ascii="Arial Narrow" w:eastAsia="Times New Roman" w:hAnsi="Arial Narrow" w:cs="Times New Roman"/>
          <w:lang w:eastAsia="ar-SA"/>
        </w:rPr>
      </w:pPr>
      <w:r w:rsidRPr="006B67EB">
        <w:rPr>
          <w:rFonts w:ascii="Arial Narrow" w:eastAsia="Times New Roman" w:hAnsi="Arial Narrow" w:cs="Times New Roman"/>
          <w:lang w:eastAsia="ar-SA"/>
        </w:rPr>
        <w:t>2.     Wykonawca nie może powierzyć wykonania Umowy osobie trzeciej ani przenieść na nią swoich wierzytelności wynikających z Umowy.</w:t>
      </w:r>
    </w:p>
    <w:p w14:paraId="4C285FED" w14:textId="77777777" w:rsidR="006B67EB" w:rsidRPr="006B67EB" w:rsidRDefault="006B67EB" w:rsidP="006B67EB">
      <w:pPr>
        <w:widowControl w:val="0"/>
        <w:suppressAutoHyphens/>
        <w:spacing w:before="60" w:after="60" w:line="40" w:lineRule="atLeast"/>
        <w:ind w:left="360" w:hanging="360"/>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3.    Poszczególne tytuły zastosowano w niniejszej Umowie jedynie dla jej przejrzystości i nie mają     wpływu na jej interpretację.</w:t>
      </w:r>
    </w:p>
    <w:p w14:paraId="43F4F338"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Wszelkie zmiany niniejszej Umowy wymagają formy pisemnej podpisanej przez Strony pod rygorem nieważności.</w:t>
      </w:r>
    </w:p>
    <w:p w14:paraId="2723894E"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Zamawiający dopuszcza możliwość zmiany Umowy w następujących przypadkach:</w:t>
      </w:r>
    </w:p>
    <w:p w14:paraId="195746A3" w14:textId="77777777" w:rsidR="006B67EB" w:rsidRPr="006B67EB" w:rsidRDefault="006B67EB" w:rsidP="006B67EB">
      <w:pPr>
        <w:pStyle w:val="Akapitzlist"/>
        <w:numPr>
          <w:ilvl w:val="0"/>
          <w:numId w:val="77"/>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jeśli zaoferowany przedmiot zamówienia nie jest z przyczyn obiektywnych dostępny na rynku (tzn. producent zakończył produkcję danego modelu i wprowadził na rynek nowszy model lub dany produkt został wycofany z rynku jego produkcja została zakończona), Wykonawca może zaoferować inny model urządzenia/podzespołu o parametrach nie gorszych niż złożone w ofercie, oferowana cena nie może ulec zmianie;</w:t>
      </w:r>
    </w:p>
    <w:p w14:paraId="443D91C3" w14:textId="77777777" w:rsidR="006B67EB" w:rsidRPr="006B67EB" w:rsidRDefault="006B67EB" w:rsidP="006B67EB">
      <w:pPr>
        <w:pStyle w:val="Akapitzlist"/>
        <w:numPr>
          <w:ilvl w:val="0"/>
          <w:numId w:val="77"/>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w zakresie wynagrodzenia brutto, jeżeli doszło do ustawowej zmiany procentowej stawki podatku VAT;</w:t>
      </w:r>
    </w:p>
    <w:p w14:paraId="090DC8AD" w14:textId="77777777" w:rsidR="006B67EB" w:rsidRPr="006B67EB" w:rsidRDefault="006B67EB" w:rsidP="006B67EB">
      <w:pPr>
        <w:pStyle w:val="Akapitzlist"/>
        <w:numPr>
          <w:ilvl w:val="0"/>
          <w:numId w:val="77"/>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w przypadku zmiany obowiązujących przepisów prawa mającym wpływ na realizację przedmiotu zamówienia;</w:t>
      </w:r>
    </w:p>
    <w:p w14:paraId="70D8385C" w14:textId="77777777" w:rsidR="006B67EB" w:rsidRPr="006B67EB" w:rsidRDefault="006B67EB" w:rsidP="006B67EB">
      <w:pPr>
        <w:pStyle w:val="Akapitzlist"/>
        <w:numPr>
          <w:ilvl w:val="0"/>
          <w:numId w:val="77"/>
        </w:numPr>
        <w:spacing w:before="60" w:after="60" w:line="40" w:lineRule="atLeast"/>
        <w:ind w:left="992" w:hanging="357"/>
        <w:contextualSpacing w:val="0"/>
        <w:jc w:val="both"/>
        <w:rPr>
          <w:rFonts w:ascii="Arial Narrow" w:hAnsi="Arial Narrow" w:cs="Times New Roman"/>
        </w:rPr>
      </w:pPr>
      <w:r w:rsidRPr="006B67EB">
        <w:rPr>
          <w:rFonts w:ascii="Arial Narrow" w:hAnsi="Arial Narrow" w:cs="Times New Roman"/>
        </w:rPr>
        <w:t>jeśli wartość zmian jest mniejsza od 10 % wartości zamówienia określonego w § 5 ust. 1 z uwzględnieniem ze zmiana nie może prowadzić do zmiany charakteru niniejszej umowy.</w:t>
      </w:r>
    </w:p>
    <w:p w14:paraId="31F7255F"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Strony pozostają związane ofertą z dnia ……..…. r.</w:t>
      </w:r>
    </w:p>
    <w:p w14:paraId="71618267"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Umowa wchodzi w życie z dniem podpisania jej przez upoważnionych przedstawicieli Stron.</w:t>
      </w:r>
    </w:p>
    <w:p w14:paraId="44D4A1E7" w14:textId="77777777" w:rsidR="006B67EB" w:rsidRPr="006B67EB" w:rsidRDefault="006B67EB" w:rsidP="006B67EB">
      <w:pPr>
        <w:widowControl w:val="0"/>
        <w:numPr>
          <w:ilvl w:val="0"/>
          <w:numId w:val="69"/>
        </w:numPr>
        <w:suppressAutoHyphens/>
        <w:spacing w:before="60" w:after="60" w:line="40" w:lineRule="atLeast"/>
        <w:ind w:left="426" w:hanging="426"/>
        <w:jc w:val="both"/>
        <w:rPr>
          <w:rFonts w:ascii="Arial Narrow" w:eastAsia="Times New Roman" w:hAnsi="Arial Narrow" w:cs="Times New Roman"/>
          <w:lang w:eastAsia="ar-SA"/>
        </w:rPr>
      </w:pPr>
      <w:r w:rsidRPr="006B67EB">
        <w:rPr>
          <w:rFonts w:ascii="Arial Narrow" w:eastAsia="Times New Roman" w:hAnsi="Arial Narrow" w:cs="Times New Roman"/>
          <w:lang w:eastAsia="ar-SA"/>
        </w:rPr>
        <w:t>Umowę sporządzono w dwóch jednobrzmiących egzemplarzach, jeden egzemplarz dla Zamawiającego i jeden egzemplarz dla Wykonawcy</w:t>
      </w:r>
    </w:p>
    <w:tbl>
      <w:tblPr>
        <w:tblStyle w:val="Tabela-Siatka1"/>
        <w:tblW w:w="9072" w:type="dxa"/>
        <w:tblCellMar>
          <w:left w:w="113" w:type="dxa"/>
        </w:tblCellMar>
        <w:tblLook w:val="04A0" w:firstRow="1" w:lastRow="0" w:firstColumn="1" w:lastColumn="0" w:noHBand="0" w:noVBand="1"/>
      </w:tblPr>
      <w:tblGrid>
        <w:gridCol w:w="4497"/>
        <w:gridCol w:w="4575"/>
      </w:tblGrid>
      <w:tr w:rsidR="006B67EB" w:rsidRPr="006B67EB" w14:paraId="41317ED2" w14:textId="77777777" w:rsidTr="009557D8">
        <w:trPr>
          <w:trHeight w:val="788"/>
        </w:trPr>
        <w:tc>
          <w:tcPr>
            <w:tcW w:w="4497" w:type="dxa"/>
            <w:tcBorders>
              <w:top w:val="nil"/>
              <w:left w:val="nil"/>
              <w:bottom w:val="nil"/>
              <w:right w:val="nil"/>
            </w:tcBorders>
            <w:shd w:val="clear" w:color="auto" w:fill="auto"/>
            <w:vAlign w:val="bottom"/>
          </w:tcPr>
          <w:p w14:paraId="2C53F7C1" w14:textId="77777777" w:rsidR="006B67EB" w:rsidRPr="006B67EB" w:rsidRDefault="006B67EB" w:rsidP="009557D8">
            <w:pPr>
              <w:spacing w:before="60" w:after="60" w:line="40" w:lineRule="atLeast"/>
              <w:jc w:val="center"/>
              <w:rPr>
                <w:rFonts w:ascii="Arial Narrow" w:hAnsi="Arial Narrow"/>
              </w:rPr>
            </w:pPr>
            <w:r w:rsidRPr="006B67EB">
              <w:rPr>
                <w:rFonts w:ascii="Arial Narrow" w:hAnsi="Arial Narrow" w:cs="Times New Roman"/>
              </w:rPr>
              <w:t>…………………………………………………………..</w:t>
            </w:r>
          </w:p>
        </w:tc>
        <w:tc>
          <w:tcPr>
            <w:tcW w:w="4574" w:type="dxa"/>
            <w:tcBorders>
              <w:top w:val="nil"/>
              <w:left w:val="nil"/>
              <w:bottom w:val="nil"/>
              <w:right w:val="nil"/>
            </w:tcBorders>
            <w:shd w:val="clear" w:color="auto" w:fill="auto"/>
            <w:vAlign w:val="bottom"/>
          </w:tcPr>
          <w:p w14:paraId="2C5482FA" w14:textId="77777777" w:rsidR="006B67EB" w:rsidRPr="006B67EB" w:rsidRDefault="006B67EB" w:rsidP="009557D8">
            <w:pPr>
              <w:spacing w:before="60" w:after="60" w:line="40" w:lineRule="atLeast"/>
              <w:jc w:val="center"/>
              <w:rPr>
                <w:rFonts w:ascii="Arial Narrow" w:hAnsi="Arial Narrow"/>
              </w:rPr>
            </w:pPr>
            <w:r w:rsidRPr="006B67EB">
              <w:rPr>
                <w:rFonts w:ascii="Arial Narrow" w:hAnsi="Arial Narrow" w:cs="Times New Roman"/>
              </w:rPr>
              <w:t>……………………………………………………………..</w:t>
            </w:r>
          </w:p>
        </w:tc>
      </w:tr>
      <w:tr w:rsidR="006B67EB" w:rsidRPr="006B67EB" w14:paraId="7CAA78DC" w14:textId="77777777" w:rsidTr="009557D8">
        <w:trPr>
          <w:trHeight w:val="255"/>
        </w:trPr>
        <w:tc>
          <w:tcPr>
            <w:tcW w:w="4497" w:type="dxa"/>
            <w:tcBorders>
              <w:top w:val="nil"/>
              <w:left w:val="nil"/>
              <w:bottom w:val="nil"/>
              <w:right w:val="nil"/>
            </w:tcBorders>
            <w:shd w:val="clear" w:color="auto" w:fill="auto"/>
            <w:vAlign w:val="bottom"/>
          </w:tcPr>
          <w:p w14:paraId="22DB1B81" w14:textId="77777777" w:rsidR="006B67EB" w:rsidRPr="006B67EB" w:rsidRDefault="006B67EB" w:rsidP="009557D8">
            <w:pPr>
              <w:spacing w:before="60" w:after="60" w:line="40" w:lineRule="atLeast"/>
              <w:jc w:val="center"/>
              <w:rPr>
                <w:rFonts w:ascii="Arial Narrow" w:hAnsi="Arial Narrow"/>
                <w:i/>
              </w:rPr>
            </w:pPr>
            <w:r w:rsidRPr="006B67EB">
              <w:rPr>
                <w:rFonts w:ascii="Arial Narrow" w:hAnsi="Arial Narrow" w:cs="Times New Roman"/>
                <w:i/>
              </w:rPr>
              <w:t xml:space="preserve">Podpis i pieczęć osoby upoważnionej </w:t>
            </w:r>
            <w:r w:rsidRPr="006B67EB">
              <w:rPr>
                <w:rFonts w:ascii="Arial Narrow" w:hAnsi="Arial Narrow" w:cs="Times New Roman"/>
                <w:i/>
              </w:rPr>
              <w:br/>
              <w:t>do reprezentacji Wykonawcy</w:t>
            </w:r>
          </w:p>
        </w:tc>
        <w:tc>
          <w:tcPr>
            <w:tcW w:w="4574" w:type="dxa"/>
            <w:tcBorders>
              <w:top w:val="nil"/>
              <w:left w:val="nil"/>
              <w:bottom w:val="nil"/>
              <w:right w:val="nil"/>
            </w:tcBorders>
            <w:shd w:val="clear" w:color="auto" w:fill="auto"/>
            <w:vAlign w:val="bottom"/>
          </w:tcPr>
          <w:p w14:paraId="4ABAD5D7" w14:textId="77777777" w:rsidR="006B67EB" w:rsidRPr="006B67EB" w:rsidRDefault="006B67EB" w:rsidP="009557D8">
            <w:pPr>
              <w:spacing w:before="60" w:after="60" w:line="40" w:lineRule="atLeast"/>
              <w:jc w:val="center"/>
              <w:rPr>
                <w:rFonts w:ascii="Arial Narrow" w:hAnsi="Arial Narrow"/>
                <w:i/>
              </w:rPr>
            </w:pPr>
            <w:r w:rsidRPr="006B67EB">
              <w:rPr>
                <w:rFonts w:ascii="Arial Narrow" w:hAnsi="Arial Narrow" w:cs="Times New Roman"/>
                <w:i/>
              </w:rPr>
              <w:t>Pieczęć i podpis Zamawiającego</w:t>
            </w:r>
          </w:p>
        </w:tc>
      </w:tr>
    </w:tbl>
    <w:p w14:paraId="09542A38" w14:textId="77777777" w:rsidR="006B67EB" w:rsidRPr="006B67EB" w:rsidRDefault="006B67EB" w:rsidP="006B67EB">
      <w:pPr>
        <w:spacing w:before="60" w:after="60" w:line="40" w:lineRule="atLeast"/>
        <w:rPr>
          <w:rFonts w:ascii="Arial Narrow" w:hAnsi="Arial Narrow" w:cs="Times New Roman"/>
        </w:rPr>
      </w:pPr>
    </w:p>
    <w:p w14:paraId="7CE4644E" w14:textId="77777777" w:rsidR="006B67EB" w:rsidRPr="006B67EB" w:rsidRDefault="006B67EB" w:rsidP="006B67EB">
      <w:pPr>
        <w:spacing w:before="60" w:after="60" w:line="40" w:lineRule="atLeast"/>
        <w:rPr>
          <w:rFonts w:ascii="Arial Narrow" w:hAnsi="Arial Narrow" w:cs="Times New Roman"/>
        </w:rPr>
      </w:pPr>
      <w:r w:rsidRPr="006B67EB">
        <w:rPr>
          <w:rFonts w:ascii="Arial Narrow" w:hAnsi="Arial Narrow" w:cs="Times New Roman"/>
        </w:rPr>
        <w:t>Załączniki:</w:t>
      </w:r>
    </w:p>
    <w:p w14:paraId="60E90CDB" w14:textId="77777777" w:rsidR="006B67EB" w:rsidRPr="006B67EB" w:rsidRDefault="006B67EB" w:rsidP="006B67EB">
      <w:pPr>
        <w:widowControl w:val="0"/>
        <w:numPr>
          <w:ilvl w:val="0"/>
          <w:numId w:val="70"/>
        </w:numPr>
        <w:suppressAutoHyphens/>
        <w:spacing w:before="60" w:after="60" w:line="40" w:lineRule="atLeast"/>
        <w:ind w:left="426" w:hanging="426"/>
        <w:rPr>
          <w:rFonts w:ascii="Arial Narrow" w:hAnsi="Arial Narrow" w:cs="Times New Roman"/>
        </w:rPr>
      </w:pPr>
      <w:r w:rsidRPr="006B67EB">
        <w:rPr>
          <w:rFonts w:ascii="Arial Narrow" w:hAnsi="Arial Narrow" w:cs="Times New Roman"/>
        </w:rPr>
        <w:t>Oferta Wykonawcy/Opis przedmiotu zamówienia,</w:t>
      </w:r>
    </w:p>
    <w:p w14:paraId="679F0599" w14:textId="77777777" w:rsidR="006B67EB" w:rsidRPr="006B67EB" w:rsidRDefault="006B67EB" w:rsidP="006B67EB">
      <w:pPr>
        <w:widowControl w:val="0"/>
        <w:numPr>
          <w:ilvl w:val="0"/>
          <w:numId w:val="70"/>
        </w:numPr>
        <w:suppressAutoHyphens/>
        <w:spacing w:before="60" w:after="60" w:line="40" w:lineRule="atLeast"/>
        <w:ind w:left="426" w:hanging="426"/>
        <w:rPr>
          <w:rFonts w:ascii="Arial Narrow" w:hAnsi="Arial Narrow" w:cs="Times New Roman"/>
        </w:rPr>
      </w:pPr>
      <w:r w:rsidRPr="006B67EB">
        <w:rPr>
          <w:rFonts w:ascii="Arial Narrow" w:hAnsi="Arial Narrow" w:cs="Times New Roman"/>
        </w:rPr>
        <w:t>Protokół odbioru,</w:t>
      </w:r>
    </w:p>
    <w:p w14:paraId="5AA6A8D4" w14:textId="77777777" w:rsidR="006B67EB" w:rsidRPr="006B67EB" w:rsidRDefault="006B67EB" w:rsidP="006B67EB">
      <w:pPr>
        <w:widowControl w:val="0"/>
        <w:numPr>
          <w:ilvl w:val="0"/>
          <w:numId w:val="70"/>
        </w:numPr>
        <w:suppressAutoHyphens/>
        <w:spacing w:before="60" w:after="60" w:line="40" w:lineRule="atLeast"/>
        <w:ind w:left="426" w:hanging="426"/>
        <w:rPr>
          <w:rFonts w:ascii="Arial Narrow" w:hAnsi="Arial Narrow" w:cs="Times New Roman"/>
        </w:rPr>
      </w:pPr>
      <w:r w:rsidRPr="006B67EB">
        <w:rPr>
          <w:rFonts w:ascii="Arial Narrow" w:hAnsi="Arial Narrow" w:cs="Times New Roman"/>
        </w:rPr>
        <w:t>Klauzula informacyjna Zamawiającego,</w:t>
      </w:r>
    </w:p>
    <w:p w14:paraId="46A7BC95" w14:textId="77777777" w:rsidR="006B67EB" w:rsidRPr="006B67EB" w:rsidRDefault="006B67EB" w:rsidP="006B67EB">
      <w:pPr>
        <w:widowControl w:val="0"/>
        <w:numPr>
          <w:ilvl w:val="0"/>
          <w:numId w:val="70"/>
        </w:numPr>
        <w:suppressAutoHyphens/>
        <w:spacing w:before="60" w:after="60" w:line="40" w:lineRule="atLeast"/>
        <w:ind w:left="426" w:hanging="426"/>
        <w:rPr>
          <w:rFonts w:ascii="Arial Narrow" w:hAnsi="Arial Narrow" w:cs="Times New Roman"/>
        </w:rPr>
      </w:pPr>
      <w:r w:rsidRPr="006B67EB">
        <w:rPr>
          <w:rFonts w:ascii="Arial Narrow" w:hAnsi="Arial Narrow" w:cs="Times New Roman"/>
        </w:rPr>
        <w:t>Klauzula informacyjna Wykonawcy.</w:t>
      </w:r>
    </w:p>
    <w:p w14:paraId="72A5AD78" w14:textId="77777777" w:rsidR="006B67EB" w:rsidRPr="006B67EB" w:rsidRDefault="006B67EB" w:rsidP="006020E2">
      <w:pPr>
        <w:widowControl w:val="0"/>
        <w:suppressAutoHyphens/>
        <w:spacing w:before="60" w:after="60" w:line="40" w:lineRule="atLeast"/>
        <w:rPr>
          <w:rFonts w:ascii="Arial Narrow" w:hAnsi="Arial Narrow"/>
        </w:rPr>
      </w:pPr>
    </w:p>
    <w:p w14:paraId="0B346FD1" w14:textId="5BD7EBC9" w:rsidR="006B67EB" w:rsidRPr="006B67EB" w:rsidRDefault="006B67EB" w:rsidP="006020E2">
      <w:pPr>
        <w:rPr>
          <w:rFonts w:ascii="Arial Narrow" w:hAnsi="Arial Narrow"/>
        </w:rPr>
      </w:pPr>
      <w:bookmarkStart w:id="2" w:name="_Hlk73969051"/>
      <w:r w:rsidRPr="006B67EB">
        <w:rPr>
          <w:rFonts w:ascii="Arial Narrow" w:hAnsi="Arial Narrow"/>
        </w:rPr>
        <w:t xml:space="preserve">Zaopiniowano pod względem formalno-prawnym . </w:t>
      </w:r>
      <w:bookmarkStart w:id="3" w:name="_Hlk66353454"/>
      <w:r w:rsidRPr="006B67EB">
        <w:rPr>
          <w:rFonts w:ascii="Arial Narrow" w:hAnsi="Arial Narrow"/>
        </w:rPr>
        <w:t>Radca prawny Andrzej Karczewski (WA-3948). BOP PW 2647      19.07.2021r.</w:t>
      </w:r>
      <w:bookmarkStart w:id="4" w:name="_Hlk72153048"/>
      <w:bookmarkStart w:id="5" w:name="_Hlk52259263"/>
      <w:bookmarkStart w:id="6" w:name="_Hlk37936380"/>
      <w:bookmarkStart w:id="7" w:name="_Hlk55814725"/>
      <w:bookmarkEnd w:id="3"/>
      <w:r w:rsidRPr="006B67EB">
        <w:rPr>
          <w:rFonts w:ascii="Arial Narrow" w:hAnsi="Arial Narrow"/>
        </w:rPr>
        <w:t xml:space="preserve"> </w:t>
      </w:r>
      <w:bookmarkEnd w:id="2"/>
      <w:bookmarkEnd w:id="4"/>
      <w:bookmarkEnd w:id="5"/>
      <w:bookmarkEnd w:id="6"/>
      <w:bookmarkEnd w:id="7"/>
    </w:p>
    <w:p w14:paraId="09636568" w14:textId="77777777" w:rsidR="006B67EB" w:rsidRPr="006B67EB" w:rsidRDefault="006B67EB" w:rsidP="006B67EB">
      <w:pPr>
        <w:widowControl w:val="0"/>
        <w:suppressAutoHyphens/>
        <w:spacing w:before="60" w:after="60" w:line="40" w:lineRule="atLeast"/>
        <w:ind w:left="426"/>
        <w:rPr>
          <w:rFonts w:ascii="Arial Narrow" w:hAnsi="Arial Narrow"/>
        </w:rPr>
      </w:pPr>
    </w:p>
    <w:p w14:paraId="4536001A" w14:textId="77777777" w:rsidR="006B67EB" w:rsidRPr="005E4C74" w:rsidRDefault="006B67EB" w:rsidP="006B67EB">
      <w:pPr>
        <w:spacing w:before="60" w:after="60" w:line="40" w:lineRule="atLeast"/>
        <w:rPr>
          <w:rFonts w:ascii="Arial Narrow" w:hAnsi="Arial Narrow" w:cs="Times New Roman"/>
        </w:rPr>
      </w:pPr>
      <w:r w:rsidRPr="006B67EB">
        <w:rPr>
          <w:rFonts w:ascii="Arial Narrow" w:hAnsi="Arial Narrow" w:cs="Times New Roman"/>
        </w:rPr>
        <w:t xml:space="preserve">ZAŁĄCZNIK NR 2 DO UMOWY </w:t>
      </w:r>
      <w:r w:rsidRPr="006B67EB">
        <w:rPr>
          <w:rFonts w:ascii="Arial Narrow" w:hAnsi="Arial Narrow" w:cs="Times New Roman"/>
          <w:b/>
        </w:rPr>
        <w:t xml:space="preserve">NR </w:t>
      </w:r>
      <w:proofErr w:type="spellStart"/>
      <w:r w:rsidRPr="006B67EB">
        <w:rPr>
          <w:rFonts w:ascii="Arial Narrow" w:hAnsi="Arial Narrow"/>
          <w:b/>
        </w:rPr>
        <w:t>WEiTI</w:t>
      </w:r>
      <w:proofErr w:type="spellEnd"/>
      <w:r w:rsidRPr="006B67EB">
        <w:rPr>
          <w:rFonts w:ascii="Arial Narrow" w:hAnsi="Arial Narrow"/>
          <w:b/>
        </w:rPr>
        <w:t>/16/ZP/2021/1030</w:t>
      </w:r>
      <w:r w:rsidRPr="006B67EB">
        <w:rPr>
          <w:rFonts w:ascii="Arial Narrow" w:hAnsi="Arial Narrow" w:cs="Times New Roman"/>
        </w:rPr>
        <w:t xml:space="preserve"> zawartej w Warszawie</w:t>
      </w:r>
      <w:r w:rsidRPr="005E4C74">
        <w:rPr>
          <w:rFonts w:ascii="Arial Narrow" w:hAnsi="Arial Narrow" w:cs="Times New Roman"/>
        </w:rPr>
        <w:t xml:space="preserve"> w dniu ….</w:t>
      </w:r>
    </w:p>
    <w:p w14:paraId="43AEBD90" w14:textId="77777777" w:rsidR="006B67EB" w:rsidRPr="005E4C74" w:rsidRDefault="006B67EB" w:rsidP="006B67EB">
      <w:pPr>
        <w:spacing w:before="60" w:after="60" w:line="40" w:lineRule="atLeast"/>
        <w:rPr>
          <w:rFonts w:ascii="Arial Narrow" w:hAnsi="Arial Narrow" w:cs="Times New Roman"/>
        </w:rPr>
      </w:pPr>
    </w:p>
    <w:p w14:paraId="21AB082B" w14:textId="77777777" w:rsidR="006B67EB" w:rsidRPr="005E4C74" w:rsidRDefault="006B67EB" w:rsidP="006B67EB">
      <w:pPr>
        <w:spacing w:before="60" w:after="60" w:line="40" w:lineRule="atLeast"/>
        <w:jc w:val="center"/>
        <w:rPr>
          <w:rFonts w:ascii="Arial Narrow" w:hAnsi="Arial Narrow" w:cs="Times New Roman"/>
          <w:b/>
        </w:rPr>
      </w:pPr>
      <w:r w:rsidRPr="005E4C74">
        <w:rPr>
          <w:rFonts w:ascii="Arial Narrow" w:hAnsi="Arial Narrow" w:cs="Times New Roman"/>
          <w:b/>
        </w:rPr>
        <w:t>PROTOKÓŁ ODBIORU</w:t>
      </w:r>
    </w:p>
    <w:p w14:paraId="39651EB5" w14:textId="77777777" w:rsidR="006B67EB" w:rsidRPr="005E4C74" w:rsidRDefault="006B67EB" w:rsidP="006B67EB">
      <w:pPr>
        <w:spacing w:before="60" w:after="60" w:line="40" w:lineRule="atLeast"/>
        <w:jc w:val="center"/>
        <w:rPr>
          <w:rFonts w:ascii="Arial Narrow" w:hAnsi="Arial Narrow" w:cs="Times New Roman"/>
        </w:rPr>
      </w:pPr>
      <w:r w:rsidRPr="005E4C74">
        <w:rPr>
          <w:rFonts w:ascii="Arial Narrow" w:hAnsi="Arial Narrow" w:cs="Times New Roman"/>
        </w:rPr>
        <w:t xml:space="preserve">Dotyczy Umowy nr </w:t>
      </w:r>
      <w:proofErr w:type="spellStart"/>
      <w:r w:rsidRPr="005E4C74">
        <w:rPr>
          <w:rFonts w:ascii="Arial Narrow" w:hAnsi="Arial Narrow"/>
          <w:b/>
        </w:rPr>
        <w:t>WEiTI</w:t>
      </w:r>
      <w:proofErr w:type="spellEnd"/>
      <w:r w:rsidRPr="005E4C74">
        <w:rPr>
          <w:rFonts w:ascii="Arial Narrow" w:hAnsi="Arial Narrow"/>
          <w:b/>
        </w:rPr>
        <w:t>/</w:t>
      </w:r>
      <w:r>
        <w:rPr>
          <w:rFonts w:ascii="Arial Narrow" w:hAnsi="Arial Narrow"/>
          <w:b/>
        </w:rPr>
        <w:t>16/</w:t>
      </w:r>
      <w:r w:rsidRPr="005E4C74">
        <w:rPr>
          <w:rFonts w:ascii="Arial Narrow" w:hAnsi="Arial Narrow"/>
          <w:b/>
        </w:rPr>
        <w:t>ZP/2021/1030</w:t>
      </w:r>
      <w:r w:rsidRPr="005E4C74">
        <w:rPr>
          <w:rFonts w:ascii="Arial Narrow" w:hAnsi="Arial Narrow" w:cs="Times New Roman"/>
        </w:rPr>
        <w:t xml:space="preserve">  zawartej w Warszawie w dniu ….</w:t>
      </w:r>
    </w:p>
    <w:p w14:paraId="7757CB5C" w14:textId="77777777" w:rsidR="006B67EB" w:rsidRPr="005E4C74" w:rsidRDefault="006B67EB" w:rsidP="006B67EB">
      <w:pPr>
        <w:spacing w:before="60" w:after="60" w:line="40" w:lineRule="atLeast"/>
        <w:jc w:val="center"/>
        <w:rPr>
          <w:rFonts w:ascii="Arial Narrow" w:hAnsi="Arial Narrow" w:cs="Times New Roman"/>
        </w:rPr>
      </w:pPr>
    </w:p>
    <w:p w14:paraId="7E217ECE" w14:textId="77777777" w:rsidR="006B67EB" w:rsidRPr="005E4C74" w:rsidRDefault="006B67EB" w:rsidP="006B67EB">
      <w:pPr>
        <w:spacing w:before="60" w:after="60" w:line="40" w:lineRule="atLeast"/>
        <w:jc w:val="both"/>
        <w:rPr>
          <w:rFonts w:ascii="Arial Narrow" w:hAnsi="Arial Narrow" w:cs="Times New Roman"/>
        </w:rPr>
      </w:pPr>
      <w:r w:rsidRPr="005E4C74">
        <w:rPr>
          <w:rFonts w:ascii="Arial Narrow" w:hAnsi="Arial Narrow" w:cs="Times New Roman"/>
        </w:rPr>
        <w:t>W dniu …………..…2021 r. dostarczono do Politechniki Warszawskiej niżej wymienione elementy:</w:t>
      </w:r>
    </w:p>
    <w:tbl>
      <w:tblPr>
        <w:tblStyle w:val="Tabela-Siatka1"/>
        <w:tblW w:w="8755" w:type="dxa"/>
        <w:tblInd w:w="-5" w:type="dxa"/>
        <w:tblCellMar>
          <w:left w:w="103" w:type="dxa"/>
        </w:tblCellMar>
        <w:tblLook w:val="04A0" w:firstRow="1" w:lastRow="0" w:firstColumn="1" w:lastColumn="0" w:noHBand="0" w:noVBand="1"/>
      </w:tblPr>
      <w:tblGrid>
        <w:gridCol w:w="525"/>
        <w:gridCol w:w="3868"/>
        <w:gridCol w:w="1037"/>
        <w:gridCol w:w="3325"/>
      </w:tblGrid>
      <w:tr w:rsidR="006B67EB" w:rsidRPr="005E4C74" w14:paraId="367504AA" w14:textId="77777777" w:rsidTr="009557D8">
        <w:trPr>
          <w:trHeight w:val="971"/>
        </w:trPr>
        <w:tc>
          <w:tcPr>
            <w:tcW w:w="525" w:type="dxa"/>
            <w:shd w:val="clear" w:color="auto" w:fill="D9D9D9" w:themeFill="background1" w:themeFillShade="D9"/>
            <w:tcMar>
              <w:left w:w="103" w:type="dxa"/>
            </w:tcMar>
            <w:vAlign w:val="center"/>
          </w:tcPr>
          <w:p w14:paraId="660AA4BD" w14:textId="77777777" w:rsidR="006B67EB" w:rsidRPr="005E4C74" w:rsidRDefault="006B67EB" w:rsidP="009557D8">
            <w:pPr>
              <w:spacing w:before="60" w:after="60" w:line="40" w:lineRule="atLeast"/>
              <w:rPr>
                <w:rFonts w:ascii="Arial Narrow" w:hAnsi="Arial Narrow"/>
              </w:rPr>
            </w:pPr>
            <w:r w:rsidRPr="005E4C74">
              <w:rPr>
                <w:rFonts w:ascii="Arial Narrow" w:hAnsi="Arial Narrow" w:cs="Times New Roman"/>
              </w:rPr>
              <w:t>Lp.</w:t>
            </w:r>
          </w:p>
        </w:tc>
        <w:tc>
          <w:tcPr>
            <w:tcW w:w="3868" w:type="dxa"/>
            <w:shd w:val="clear" w:color="auto" w:fill="D9D9D9" w:themeFill="background1" w:themeFillShade="D9"/>
            <w:tcMar>
              <w:left w:w="103" w:type="dxa"/>
            </w:tcMar>
            <w:vAlign w:val="center"/>
          </w:tcPr>
          <w:p w14:paraId="415EC2E6" w14:textId="77777777" w:rsidR="006B67EB" w:rsidRPr="005E4C74" w:rsidRDefault="006B67EB" w:rsidP="009557D8">
            <w:pPr>
              <w:spacing w:before="60" w:after="60" w:line="40" w:lineRule="atLeast"/>
              <w:rPr>
                <w:rFonts w:ascii="Arial Narrow" w:hAnsi="Arial Narrow"/>
              </w:rPr>
            </w:pPr>
            <w:r w:rsidRPr="005E4C74">
              <w:rPr>
                <w:rFonts w:ascii="Arial Narrow" w:hAnsi="Arial Narrow" w:cs="Times New Roman"/>
              </w:rPr>
              <w:t>Nazwa urządzenia</w:t>
            </w:r>
          </w:p>
        </w:tc>
        <w:tc>
          <w:tcPr>
            <w:tcW w:w="1037" w:type="dxa"/>
            <w:shd w:val="clear" w:color="auto" w:fill="D9D9D9" w:themeFill="background1" w:themeFillShade="D9"/>
            <w:tcMar>
              <w:left w:w="103" w:type="dxa"/>
            </w:tcMar>
            <w:vAlign w:val="center"/>
          </w:tcPr>
          <w:p w14:paraId="6B67BC08" w14:textId="77777777" w:rsidR="006B67EB" w:rsidRPr="005E4C74" w:rsidRDefault="006B67EB" w:rsidP="009557D8">
            <w:pPr>
              <w:spacing w:before="60" w:after="60" w:line="40" w:lineRule="atLeast"/>
              <w:rPr>
                <w:rFonts w:ascii="Arial Narrow" w:hAnsi="Arial Narrow"/>
              </w:rPr>
            </w:pPr>
            <w:r w:rsidRPr="005E4C74">
              <w:rPr>
                <w:rFonts w:ascii="Arial Narrow" w:hAnsi="Arial Narrow" w:cs="Times New Roman"/>
              </w:rPr>
              <w:t xml:space="preserve">Liczba </w:t>
            </w:r>
          </w:p>
        </w:tc>
        <w:tc>
          <w:tcPr>
            <w:tcW w:w="3325" w:type="dxa"/>
            <w:shd w:val="clear" w:color="auto" w:fill="D9D9D9" w:themeFill="background1" w:themeFillShade="D9"/>
            <w:tcMar>
              <w:left w:w="103" w:type="dxa"/>
            </w:tcMar>
            <w:vAlign w:val="center"/>
          </w:tcPr>
          <w:p w14:paraId="05A56DE1" w14:textId="77777777" w:rsidR="006B67EB" w:rsidRPr="005E4C74" w:rsidRDefault="006B67EB" w:rsidP="009557D8">
            <w:pPr>
              <w:spacing w:before="60" w:after="60" w:line="40" w:lineRule="atLeast"/>
              <w:rPr>
                <w:rFonts w:ascii="Arial Narrow" w:hAnsi="Arial Narrow"/>
              </w:rPr>
            </w:pPr>
            <w:r w:rsidRPr="005E4C74">
              <w:rPr>
                <w:rFonts w:ascii="Arial Narrow" w:hAnsi="Arial Narrow" w:cs="Times New Roman"/>
              </w:rPr>
              <w:t>Uwagi</w:t>
            </w:r>
          </w:p>
        </w:tc>
      </w:tr>
      <w:tr w:rsidR="006B67EB" w:rsidRPr="005E4C74" w14:paraId="23B8D239" w14:textId="77777777" w:rsidTr="009557D8">
        <w:trPr>
          <w:trHeight w:val="1011"/>
        </w:trPr>
        <w:tc>
          <w:tcPr>
            <w:tcW w:w="525" w:type="dxa"/>
            <w:shd w:val="clear" w:color="auto" w:fill="auto"/>
            <w:tcMar>
              <w:left w:w="103" w:type="dxa"/>
            </w:tcMar>
          </w:tcPr>
          <w:p w14:paraId="4240C2E0" w14:textId="77777777" w:rsidR="006B67EB" w:rsidRPr="005E4C74" w:rsidRDefault="006B67EB" w:rsidP="009557D8">
            <w:pPr>
              <w:spacing w:before="60" w:after="60" w:line="40" w:lineRule="atLeast"/>
              <w:rPr>
                <w:rFonts w:ascii="Arial Narrow" w:hAnsi="Arial Narrow"/>
              </w:rPr>
            </w:pPr>
            <w:r w:rsidRPr="005E4C74">
              <w:rPr>
                <w:rFonts w:ascii="Arial Narrow" w:hAnsi="Arial Narrow" w:cs="Times New Roman"/>
              </w:rPr>
              <w:t>1.</w:t>
            </w:r>
          </w:p>
        </w:tc>
        <w:tc>
          <w:tcPr>
            <w:tcW w:w="3868" w:type="dxa"/>
            <w:shd w:val="clear" w:color="auto" w:fill="auto"/>
            <w:tcMar>
              <w:left w:w="103" w:type="dxa"/>
            </w:tcMar>
          </w:tcPr>
          <w:p w14:paraId="4980F267" w14:textId="77777777" w:rsidR="006B67EB" w:rsidRPr="005E4C74" w:rsidRDefault="006B67EB" w:rsidP="009557D8">
            <w:pPr>
              <w:spacing w:before="60" w:after="60" w:line="40" w:lineRule="atLeast"/>
              <w:rPr>
                <w:rFonts w:ascii="Arial Narrow" w:hAnsi="Arial Narrow" w:cs="Times New Roman"/>
              </w:rPr>
            </w:pPr>
          </w:p>
          <w:p w14:paraId="72E029E3" w14:textId="77777777" w:rsidR="006B67EB" w:rsidRPr="005E4C74" w:rsidRDefault="006B67EB" w:rsidP="009557D8">
            <w:pPr>
              <w:spacing w:before="60" w:after="60" w:line="40" w:lineRule="atLeast"/>
              <w:rPr>
                <w:rFonts w:ascii="Arial Narrow" w:hAnsi="Arial Narrow" w:cs="Times New Roman"/>
              </w:rPr>
            </w:pPr>
          </w:p>
          <w:p w14:paraId="1CB3ECD1" w14:textId="77777777" w:rsidR="006B67EB" w:rsidRPr="005E4C74" w:rsidRDefault="006B67EB" w:rsidP="009557D8">
            <w:pPr>
              <w:spacing w:before="60" w:after="60" w:line="40" w:lineRule="atLeast"/>
              <w:rPr>
                <w:rFonts w:ascii="Arial Narrow" w:hAnsi="Arial Narrow" w:cs="Times New Roman"/>
              </w:rPr>
            </w:pPr>
          </w:p>
          <w:p w14:paraId="3D90D170" w14:textId="77777777" w:rsidR="006B67EB" w:rsidRPr="005E4C74" w:rsidRDefault="006B67EB" w:rsidP="009557D8">
            <w:pPr>
              <w:spacing w:before="60" w:after="60" w:line="40" w:lineRule="atLeast"/>
              <w:rPr>
                <w:rFonts w:ascii="Arial Narrow" w:hAnsi="Arial Narrow" w:cs="Times New Roman"/>
              </w:rPr>
            </w:pPr>
          </w:p>
          <w:p w14:paraId="77BF8269" w14:textId="77777777" w:rsidR="006B67EB" w:rsidRPr="005E4C74" w:rsidRDefault="006B67EB" w:rsidP="009557D8">
            <w:pPr>
              <w:spacing w:before="60" w:after="60" w:line="40" w:lineRule="atLeast"/>
              <w:rPr>
                <w:rFonts w:ascii="Arial Narrow" w:hAnsi="Arial Narrow" w:cs="Times New Roman"/>
              </w:rPr>
            </w:pPr>
          </w:p>
          <w:p w14:paraId="08FAF65A" w14:textId="77777777" w:rsidR="006B67EB" w:rsidRPr="005E4C74" w:rsidRDefault="006B67EB" w:rsidP="009557D8">
            <w:pPr>
              <w:spacing w:before="60" w:after="60" w:line="40" w:lineRule="atLeast"/>
              <w:rPr>
                <w:rFonts w:ascii="Arial Narrow" w:hAnsi="Arial Narrow" w:cs="Times New Roman"/>
              </w:rPr>
            </w:pPr>
          </w:p>
          <w:p w14:paraId="1EC98615" w14:textId="77777777" w:rsidR="006B67EB" w:rsidRPr="005E4C74" w:rsidRDefault="006B67EB" w:rsidP="009557D8">
            <w:pPr>
              <w:spacing w:before="60" w:after="60" w:line="40" w:lineRule="atLeast"/>
              <w:rPr>
                <w:rFonts w:ascii="Arial Narrow" w:hAnsi="Arial Narrow" w:cs="Times New Roman"/>
              </w:rPr>
            </w:pPr>
          </w:p>
          <w:p w14:paraId="34298DA0" w14:textId="77777777" w:rsidR="006B67EB" w:rsidRPr="005E4C74" w:rsidRDefault="006B67EB" w:rsidP="009557D8">
            <w:pPr>
              <w:spacing w:before="60" w:after="60" w:line="40" w:lineRule="atLeast"/>
              <w:rPr>
                <w:rFonts w:ascii="Arial Narrow" w:hAnsi="Arial Narrow" w:cs="Times New Roman"/>
              </w:rPr>
            </w:pPr>
          </w:p>
          <w:p w14:paraId="392AFD3B" w14:textId="77777777" w:rsidR="006B67EB" w:rsidRPr="005E4C74" w:rsidRDefault="006B67EB" w:rsidP="009557D8">
            <w:pPr>
              <w:spacing w:before="60" w:after="60" w:line="40" w:lineRule="atLeast"/>
              <w:rPr>
                <w:rFonts w:ascii="Arial Narrow" w:hAnsi="Arial Narrow" w:cs="Times New Roman"/>
              </w:rPr>
            </w:pPr>
          </w:p>
          <w:p w14:paraId="41418C90" w14:textId="77777777" w:rsidR="006B67EB" w:rsidRPr="005E4C74" w:rsidRDefault="006B67EB" w:rsidP="009557D8">
            <w:pPr>
              <w:spacing w:before="60" w:after="60" w:line="40" w:lineRule="atLeast"/>
              <w:rPr>
                <w:rFonts w:ascii="Arial Narrow" w:hAnsi="Arial Narrow" w:cs="Times New Roman"/>
              </w:rPr>
            </w:pPr>
          </w:p>
          <w:p w14:paraId="0ABA38C6" w14:textId="77777777" w:rsidR="006B67EB" w:rsidRPr="005E4C74" w:rsidRDefault="006B67EB" w:rsidP="009557D8">
            <w:pPr>
              <w:spacing w:before="60" w:after="60" w:line="40" w:lineRule="atLeast"/>
              <w:rPr>
                <w:rFonts w:ascii="Arial Narrow" w:hAnsi="Arial Narrow" w:cs="Times New Roman"/>
              </w:rPr>
            </w:pPr>
          </w:p>
          <w:p w14:paraId="2520A9D8" w14:textId="77777777" w:rsidR="006B67EB" w:rsidRPr="005E4C74" w:rsidRDefault="006B67EB" w:rsidP="009557D8">
            <w:pPr>
              <w:spacing w:before="60" w:after="60" w:line="40" w:lineRule="atLeast"/>
              <w:rPr>
                <w:rFonts w:ascii="Arial Narrow" w:hAnsi="Arial Narrow" w:cs="Times New Roman"/>
              </w:rPr>
            </w:pPr>
          </w:p>
          <w:p w14:paraId="712099DC" w14:textId="77777777" w:rsidR="006B67EB" w:rsidRPr="005E4C74" w:rsidRDefault="006B67EB" w:rsidP="009557D8">
            <w:pPr>
              <w:spacing w:before="60" w:after="60" w:line="40" w:lineRule="atLeast"/>
              <w:rPr>
                <w:rFonts w:ascii="Arial Narrow" w:hAnsi="Arial Narrow" w:cs="Times New Roman"/>
              </w:rPr>
            </w:pPr>
          </w:p>
          <w:p w14:paraId="0ABB7753" w14:textId="77777777" w:rsidR="006B67EB" w:rsidRPr="005E4C74" w:rsidRDefault="006B67EB" w:rsidP="009557D8">
            <w:pPr>
              <w:spacing w:before="60" w:after="60" w:line="40" w:lineRule="atLeast"/>
              <w:rPr>
                <w:rFonts w:ascii="Arial Narrow" w:hAnsi="Arial Narrow" w:cs="Times New Roman"/>
              </w:rPr>
            </w:pPr>
          </w:p>
        </w:tc>
        <w:tc>
          <w:tcPr>
            <w:tcW w:w="1037" w:type="dxa"/>
            <w:shd w:val="clear" w:color="auto" w:fill="auto"/>
            <w:tcMar>
              <w:left w:w="103" w:type="dxa"/>
            </w:tcMar>
          </w:tcPr>
          <w:p w14:paraId="54DD5BEE" w14:textId="77777777" w:rsidR="006B67EB" w:rsidRPr="005E4C74" w:rsidRDefault="006B67EB" w:rsidP="009557D8">
            <w:pPr>
              <w:spacing w:before="60" w:after="60" w:line="40" w:lineRule="atLeast"/>
              <w:rPr>
                <w:rFonts w:ascii="Arial Narrow" w:hAnsi="Arial Narrow" w:cs="Times New Roman"/>
              </w:rPr>
            </w:pPr>
          </w:p>
        </w:tc>
        <w:tc>
          <w:tcPr>
            <w:tcW w:w="3325" w:type="dxa"/>
            <w:shd w:val="clear" w:color="auto" w:fill="auto"/>
            <w:tcMar>
              <w:left w:w="103" w:type="dxa"/>
            </w:tcMar>
          </w:tcPr>
          <w:p w14:paraId="4B1C9CD1" w14:textId="77777777" w:rsidR="006B67EB" w:rsidRPr="005E4C74" w:rsidRDefault="006B67EB" w:rsidP="009557D8">
            <w:pPr>
              <w:spacing w:before="60" w:after="60" w:line="40" w:lineRule="atLeast"/>
              <w:rPr>
                <w:rFonts w:ascii="Arial Narrow" w:hAnsi="Arial Narrow" w:cs="Times New Roman"/>
              </w:rPr>
            </w:pPr>
          </w:p>
        </w:tc>
      </w:tr>
    </w:tbl>
    <w:p w14:paraId="04659573" w14:textId="77777777" w:rsidR="006B67EB" w:rsidRPr="005E4C74" w:rsidRDefault="006B67EB" w:rsidP="006B67EB">
      <w:pPr>
        <w:spacing w:before="60" w:after="60" w:line="40" w:lineRule="atLeast"/>
        <w:rPr>
          <w:rFonts w:ascii="Arial Narrow" w:hAnsi="Arial Narrow" w:cs="Times New Roman"/>
        </w:rPr>
      </w:pPr>
    </w:p>
    <w:p w14:paraId="48230DDB" w14:textId="77777777" w:rsidR="006B67EB" w:rsidRPr="005E4C74" w:rsidRDefault="006B67EB" w:rsidP="006B67EB">
      <w:pPr>
        <w:spacing w:before="60" w:after="60" w:line="40" w:lineRule="atLeast"/>
        <w:rPr>
          <w:rFonts w:ascii="Arial Narrow" w:hAnsi="Arial Narrow" w:cs="Times New Roman"/>
        </w:rPr>
      </w:pPr>
      <w:r w:rsidRPr="005E4C74">
        <w:rPr>
          <w:rFonts w:ascii="Arial Narrow" w:hAnsi="Arial Narrow" w:cs="Times New Roman"/>
        </w:rPr>
        <w:t>* Powyższe urządzenia zostały dostarczone w stanie nieuszkodzonym i zgodnie z opisem przedmiotu zamówienia dołączonego do Umowy.</w:t>
      </w:r>
    </w:p>
    <w:p w14:paraId="03D7636D" w14:textId="77777777" w:rsidR="006B67EB" w:rsidRPr="005E4C74" w:rsidRDefault="006B67EB" w:rsidP="006B67EB">
      <w:pPr>
        <w:spacing w:before="60" w:after="60" w:line="40" w:lineRule="atLeast"/>
        <w:rPr>
          <w:rFonts w:ascii="Arial Narrow" w:hAnsi="Arial Narrow" w:cs="Times New Roman"/>
        </w:rPr>
      </w:pPr>
      <w:r w:rsidRPr="005E4C74">
        <w:rPr>
          <w:rFonts w:ascii="Arial Narrow" w:hAnsi="Arial Narrow" w:cs="Times New Roman"/>
        </w:rPr>
        <w:t>Wraz z dostawą przekazano wszelką niezbędną dokumentację oraz zrealizowano wszystkie wymagania związane z przedmiotem zamówienia, w tym ……………………………………………….</w:t>
      </w:r>
    </w:p>
    <w:p w14:paraId="790E1068" w14:textId="77777777" w:rsidR="006B67EB" w:rsidRPr="005E4C74" w:rsidRDefault="006B67EB" w:rsidP="006B67EB">
      <w:pPr>
        <w:spacing w:before="60" w:after="60" w:line="40" w:lineRule="atLeast"/>
        <w:rPr>
          <w:rFonts w:ascii="Arial Narrow" w:hAnsi="Arial Narrow" w:cs="Times New Roman"/>
        </w:rPr>
      </w:pPr>
    </w:p>
    <w:p w14:paraId="2B984E62" w14:textId="77777777" w:rsidR="006B67EB" w:rsidRPr="005E4C74" w:rsidRDefault="006B67EB" w:rsidP="006B67EB">
      <w:pPr>
        <w:spacing w:before="60" w:after="60" w:line="40" w:lineRule="atLeast"/>
        <w:rPr>
          <w:rFonts w:ascii="Arial Narrow" w:hAnsi="Arial Narrow" w:cs="Times New Roman"/>
        </w:rPr>
      </w:pPr>
    </w:p>
    <w:p w14:paraId="0D03CEF6" w14:textId="77777777" w:rsidR="006B67EB" w:rsidRPr="005E4C74" w:rsidRDefault="006B67EB" w:rsidP="006B67EB">
      <w:pPr>
        <w:spacing w:before="60" w:after="60" w:line="40" w:lineRule="atLeast"/>
        <w:rPr>
          <w:rFonts w:ascii="Arial Narrow" w:hAnsi="Arial Narrow" w:cs="Times New Roman"/>
        </w:rPr>
      </w:pPr>
    </w:p>
    <w:p w14:paraId="6627602C" w14:textId="77777777" w:rsidR="006B67EB" w:rsidRPr="005E4C74" w:rsidRDefault="006B67EB" w:rsidP="006B67EB">
      <w:pPr>
        <w:spacing w:before="60" w:after="60" w:line="40" w:lineRule="atLeast"/>
        <w:rPr>
          <w:rFonts w:ascii="Arial Narrow" w:hAnsi="Arial Narrow" w:cs="Times New Roman"/>
        </w:rPr>
      </w:pPr>
    </w:p>
    <w:p w14:paraId="0FA169A7" w14:textId="77777777" w:rsidR="006B67EB" w:rsidRPr="005E4C74" w:rsidRDefault="006B67EB" w:rsidP="006B67EB">
      <w:pPr>
        <w:spacing w:before="60" w:after="60" w:line="40" w:lineRule="atLeast"/>
        <w:rPr>
          <w:rFonts w:ascii="Arial Narrow" w:hAnsi="Arial Narrow" w:cs="Times New Roman"/>
        </w:rPr>
      </w:pPr>
    </w:p>
    <w:p w14:paraId="3E5EF433" w14:textId="77777777" w:rsidR="006B67EB" w:rsidRPr="005E4C74" w:rsidRDefault="006B67EB" w:rsidP="006B67EB">
      <w:pPr>
        <w:spacing w:before="60" w:after="60" w:line="40" w:lineRule="atLeast"/>
        <w:rPr>
          <w:rFonts w:ascii="Arial Narrow" w:hAnsi="Arial Narrow" w:cs="Times New Roman"/>
        </w:rPr>
      </w:pPr>
    </w:p>
    <w:p w14:paraId="5BCB1BC5" w14:textId="77777777" w:rsidR="006B67EB" w:rsidRPr="005E4C74" w:rsidRDefault="006B67EB" w:rsidP="006B67EB">
      <w:pPr>
        <w:spacing w:before="60" w:after="60" w:line="40" w:lineRule="atLeast"/>
        <w:rPr>
          <w:rFonts w:ascii="Arial Narrow" w:hAnsi="Arial Narrow" w:cs="Times New Roman"/>
        </w:rPr>
      </w:pPr>
    </w:p>
    <w:p w14:paraId="19F54D34" w14:textId="77777777" w:rsidR="006B67EB" w:rsidRPr="005E4C74" w:rsidRDefault="006B67EB" w:rsidP="006B67EB">
      <w:pPr>
        <w:spacing w:before="60" w:after="60" w:line="40" w:lineRule="atLeast"/>
        <w:rPr>
          <w:rFonts w:ascii="Arial Narrow" w:hAnsi="Arial Narrow" w:cs="Times New Roman"/>
        </w:rPr>
      </w:pPr>
      <w:r w:rsidRPr="005E4C74">
        <w:rPr>
          <w:rFonts w:ascii="Arial Narrow" w:hAnsi="Arial Narrow" w:cs="Times New Roman"/>
        </w:rPr>
        <w:t>Zamawiający dokonał odbioru wszystkich wymienionych powyżej elementów.</w:t>
      </w:r>
    </w:p>
    <w:p w14:paraId="729F884C" w14:textId="77777777" w:rsidR="006B67EB" w:rsidRPr="005E4C74" w:rsidRDefault="006B67EB" w:rsidP="006B67EB">
      <w:pPr>
        <w:spacing w:before="60" w:after="60" w:line="40" w:lineRule="atLeast"/>
        <w:jc w:val="both"/>
        <w:rPr>
          <w:rFonts w:ascii="Arial Narrow" w:hAnsi="Arial Narrow" w:cs="Times New Roman"/>
        </w:rPr>
      </w:pPr>
      <w:r w:rsidRPr="005E4C74">
        <w:rPr>
          <w:rFonts w:ascii="Arial Narrow" w:hAnsi="Arial Narrow" w:cs="Times New Roman"/>
        </w:rPr>
        <w:t>……………………………, dnia …………………..</w:t>
      </w:r>
    </w:p>
    <w:p w14:paraId="6D3CC597" w14:textId="77777777" w:rsidR="006B67EB" w:rsidRPr="005E4C74" w:rsidRDefault="006B67EB" w:rsidP="006B67EB">
      <w:pPr>
        <w:spacing w:before="60" w:after="60" w:line="40" w:lineRule="atLeast"/>
        <w:jc w:val="both"/>
        <w:rPr>
          <w:rFonts w:ascii="Arial Narrow" w:hAnsi="Arial Narrow" w:cs="Times New Roman"/>
        </w:rPr>
      </w:pPr>
    </w:p>
    <w:tbl>
      <w:tblPr>
        <w:tblW w:w="0" w:type="auto"/>
        <w:tblLook w:val="04A0" w:firstRow="1" w:lastRow="0" w:firstColumn="1" w:lastColumn="0" w:noHBand="0" w:noVBand="1"/>
      </w:tblPr>
      <w:tblGrid>
        <w:gridCol w:w="4644"/>
        <w:gridCol w:w="4643"/>
      </w:tblGrid>
      <w:tr w:rsidR="006B67EB" w:rsidRPr="005E4C74" w14:paraId="224C95B5" w14:textId="77777777" w:rsidTr="009557D8">
        <w:trPr>
          <w:trHeight w:val="1452"/>
        </w:trPr>
        <w:tc>
          <w:tcPr>
            <w:tcW w:w="4889" w:type="dxa"/>
            <w:vAlign w:val="bottom"/>
          </w:tcPr>
          <w:p w14:paraId="4F7526F8" w14:textId="77777777" w:rsidR="006B67EB" w:rsidRPr="005E4C74" w:rsidRDefault="006B67EB" w:rsidP="009557D8">
            <w:pPr>
              <w:spacing w:line="240" w:lineRule="auto"/>
              <w:jc w:val="center"/>
              <w:rPr>
                <w:rFonts w:ascii="Arial Narrow" w:hAnsi="Arial Narrow"/>
              </w:rPr>
            </w:pPr>
            <w:r w:rsidRPr="005E4C74">
              <w:rPr>
                <w:rFonts w:ascii="Arial Narrow" w:hAnsi="Arial Narrow"/>
              </w:rPr>
              <w:t>……………………………………………………………..</w:t>
            </w:r>
          </w:p>
        </w:tc>
        <w:tc>
          <w:tcPr>
            <w:tcW w:w="4889" w:type="dxa"/>
            <w:vAlign w:val="bottom"/>
          </w:tcPr>
          <w:p w14:paraId="5C64CE56" w14:textId="77777777" w:rsidR="006B67EB" w:rsidRPr="005E4C74" w:rsidRDefault="006B67EB" w:rsidP="009557D8">
            <w:pPr>
              <w:spacing w:line="240" w:lineRule="auto"/>
              <w:jc w:val="center"/>
              <w:rPr>
                <w:rFonts w:ascii="Arial Narrow" w:hAnsi="Arial Narrow"/>
              </w:rPr>
            </w:pPr>
            <w:r w:rsidRPr="005E4C74">
              <w:rPr>
                <w:rFonts w:ascii="Arial Narrow" w:hAnsi="Arial Narrow"/>
              </w:rPr>
              <w:t>……………………………………………………………..</w:t>
            </w:r>
          </w:p>
        </w:tc>
      </w:tr>
      <w:tr w:rsidR="006B67EB" w:rsidRPr="005E4C74" w14:paraId="7E527A1B" w14:textId="77777777" w:rsidTr="009557D8">
        <w:tc>
          <w:tcPr>
            <w:tcW w:w="4889" w:type="dxa"/>
            <w:vAlign w:val="bottom"/>
          </w:tcPr>
          <w:p w14:paraId="6F17F9C6" w14:textId="77777777" w:rsidR="006B67EB" w:rsidRPr="005E4C74" w:rsidRDefault="006B67EB" w:rsidP="009557D8">
            <w:pPr>
              <w:spacing w:line="240" w:lineRule="auto"/>
              <w:jc w:val="center"/>
              <w:rPr>
                <w:rFonts w:ascii="Arial Narrow" w:hAnsi="Arial Narrow"/>
                <w:i/>
              </w:rPr>
            </w:pPr>
            <w:r w:rsidRPr="005E4C74">
              <w:rPr>
                <w:rFonts w:ascii="Arial Narrow" w:hAnsi="Arial Narrow"/>
                <w:i/>
              </w:rPr>
              <w:t>podpis pracownika Wykonawcy</w:t>
            </w:r>
          </w:p>
        </w:tc>
        <w:tc>
          <w:tcPr>
            <w:tcW w:w="4889" w:type="dxa"/>
            <w:vAlign w:val="bottom"/>
          </w:tcPr>
          <w:p w14:paraId="05D6038A" w14:textId="77777777" w:rsidR="006B67EB" w:rsidRPr="005E4C74" w:rsidRDefault="006B67EB" w:rsidP="009557D8">
            <w:pPr>
              <w:spacing w:line="240" w:lineRule="auto"/>
              <w:jc w:val="center"/>
              <w:rPr>
                <w:rFonts w:ascii="Arial Narrow" w:hAnsi="Arial Narrow"/>
                <w:i/>
              </w:rPr>
            </w:pPr>
            <w:r w:rsidRPr="005E4C74">
              <w:rPr>
                <w:rFonts w:ascii="Arial Narrow" w:hAnsi="Arial Narrow"/>
                <w:i/>
              </w:rPr>
              <w:t>podpis pracownika Zamawiającego</w:t>
            </w:r>
          </w:p>
        </w:tc>
      </w:tr>
    </w:tbl>
    <w:p w14:paraId="3D2347C2" w14:textId="77777777" w:rsidR="006B67EB" w:rsidRPr="005E4C74" w:rsidRDefault="006B67EB" w:rsidP="006B67EB">
      <w:pPr>
        <w:spacing w:before="60" w:after="60" w:line="40" w:lineRule="atLeast"/>
        <w:jc w:val="both"/>
        <w:rPr>
          <w:rFonts w:ascii="Arial Narrow" w:hAnsi="Arial Narrow" w:cs="Times New Roman"/>
        </w:rPr>
      </w:pPr>
    </w:p>
    <w:p w14:paraId="0D84B153" w14:textId="77777777" w:rsidR="006B67EB" w:rsidRPr="005E4C74" w:rsidRDefault="006B67EB" w:rsidP="006B67EB">
      <w:pPr>
        <w:spacing w:before="60" w:after="60" w:line="40" w:lineRule="atLeast"/>
        <w:jc w:val="both"/>
        <w:rPr>
          <w:rFonts w:ascii="Arial Narrow" w:hAnsi="Arial Narrow" w:cs="Times New Roman"/>
        </w:rPr>
      </w:pPr>
    </w:p>
    <w:p w14:paraId="24E607F6" w14:textId="77777777" w:rsidR="006B67EB" w:rsidRPr="005E4C74" w:rsidRDefault="006B67EB" w:rsidP="006B67EB">
      <w:pPr>
        <w:spacing w:before="60" w:after="60" w:line="40" w:lineRule="atLeast"/>
        <w:jc w:val="both"/>
        <w:rPr>
          <w:rFonts w:ascii="Arial Narrow" w:hAnsi="Arial Narrow" w:cs="Times New Roman"/>
        </w:rPr>
      </w:pPr>
      <w:r w:rsidRPr="005E4C74">
        <w:rPr>
          <w:rFonts w:ascii="Arial Narrow" w:hAnsi="Arial Narrow" w:cs="Times New Roman"/>
        </w:rPr>
        <w:lastRenderedPageBreak/>
        <w:t xml:space="preserve">ZAŁĄCZNIK NR 3 DO UMOWY NR </w:t>
      </w:r>
      <w:proofErr w:type="spellStart"/>
      <w:r w:rsidRPr="005E4C74">
        <w:rPr>
          <w:rFonts w:ascii="Arial Narrow" w:hAnsi="Arial Narrow"/>
          <w:b/>
        </w:rPr>
        <w:t>WEiTI</w:t>
      </w:r>
      <w:proofErr w:type="spellEnd"/>
      <w:r w:rsidRPr="005E4C74">
        <w:rPr>
          <w:rFonts w:ascii="Arial Narrow" w:hAnsi="Arial Narrow"/>
          <w:b/>
        </w:rPr>
        <w:t>/</w:t>
      </w:r>
      <w:r>
        <w:rPr>
          <w:rFonts w:ascii="Arial Narrow" w:hAnsi="Arial Narrow"/>
          <w:b/>
        </w:rPr>
        <w:t>16</w:t>
      </w:r>
      <w:r w:rsidRPr="005E4C74">
        <w:rPr>
          <w:rFonts w:ascii="Arial Narrow" w:hAnsi="Arial Narrow"/>
          <w:b/>
        </w:rPr>
        <w:t>/ZP/2021/1030</w:t>
      </w:r>
      <w:r w:rsidRPr="005E4C74">
        <w:rPr>
          <w:rFonts w:ascii="Arial Narrow" w:hAnsi="Arial Narrow" w:cs="Times New Roman"/>
        </w:rPr>
        <w:t xml:space="preserve">  zawartej w Warszawie w dniu ….</w:t>
      </w:r>
    </w:p>
    <w:p w14:paraId="27CC414F" w14:textId="77777777" w:rsidR="006B67EB" w:rsidRPr="005E4C74" w:rsidRDefault="006B67EB" w:rsidP="006B67EB">
      <w:pPr>
        <w:spacing w:before="100" w:beforeAutospacing="1" w:after="100" w:afterAutospacing="1" w:line="240" w:lineRule="auto"/>
        <w:jc w:val="center"/>
        <w:rPr>
          <w:rFonts w:ascii="Arial Narrow" w:eastAsia="Times New Roman" w:hAnsi="Arial Narrow" w:cstheme="minorHAnsi"/>
          <w:lang w:eastAsia="pl-PL"/>
        </w:rPr>
      </w:pPr>
      <w:r w:rsidRPr="005E4C74">
        <w:rPr>
          <w:rFonts w:ascii="Arial Narrow" w:eastAsia="Times New Roman" w:hAnsi="Arial Narrow" w:cstheme="minorHAnsi"/>
          <w:lang w:eastAsia="pl-PL"/>
        </w:rPr>
        <w:t>KLAUZULA INFORMACYJNA POLITECHNIKI WARSZAWSKIEJ</w:t>
      </w:r>
    </w:p>
    <w:p w14:paraId="61F23E7A" w14:textId="77777777" w:rsidR="006B67EB" w:rsidRPr="005E4C74" w:rsidRDefault="006B67EB" w:rsidP="006B67EB">
      <w:pPr>
        <w:spacing w:after="0" w:line="240" w:lineRule="auto"/>
        <w:jc w:val="both"/>
        <w:rPr>
          <w:rFonts w:ascii="Arial Narrow" w:eastAsia="Times New Roman" w:hAnsi="Arial Narrow" w:cstheme="minorHAnsi"/>
          <w:lang w:eastAsia="pl-PL"/>
        </w:rPr>
      </w:pPr>
      <w:r w:rsidRPr="005E4C74">
        <w:rPr>
          <w:rFonts w:ascii="Arial Narrow" w:eastAsia="Times New Roman" w:hAnsi="Arial Narrow" w:cstheme="minorHAnsi"/>
          <w:lang w:eastAsia="pl-PL"/>
        </w:rPr>
        <w:t>Zgodnie z art. 13 i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p w14:paraId="2553B2CD" w14:textId="77777777" w:rsidR="006B67EB" w:rsidRPr="005E4C74" w:rsidRDefault="006B67EB" w:rsidP="006B67EB">
      <w:pPr>
        <w:spacing w:after="0" w:line="240" w:lineRule="auto"/>
        <w:jc w:val="both"/>
        <w:rPr>
          <w:rFonts w:ascii="Arial Narrow" w:eastAsia="Times New Roman" w:hAnsi="Arial Narrow" w:cstheme="minorHAnsi"/>
          <w:lang w:eastAsia="pl-PL"/>
        </w:rPr>
      </w:pPr>
    </w:p>
    <w:p w14:paraId="16FF2C34" w14:textId="77777777" w:rsidR="006B67EB" w:rsidRPr="005E4C74" w:rsidRDefault="006B67EB" w:rsidP="006B67EB">
      <w:pPr>
        <w:spacing w:after="0" w:line="240" w:lineRule="auto"/>
        <w:jc w:val="both"/>
        <w:rPr>
          <w:rFonts w:ascii="Arial Narrow" w:hAnsi="Arial Narrow" w:cstheme="minorHAnsi"/>
        </w:rPr>
      </w:pPr>
      <w:r w:rsidRPr="005E4C74">
        <w:rPr>
          <w:rFonts w:ascii="Arial Narrow" w:eastAsia="Times New Roman" w:hAnsi="Arial Narrow" w:cstheme="minorHAnsi"/>
          <w:lang w:eastAsia="pl-PL"/>
        </w:rPr>
        <w:t>1</w:t>
      </w:r>
      <w:r w:rsidRPr="005E4C74">
        <w:rPr>
          <w:rFonts w:ascii="Arial Narrow" w:hAnsi="Arial Narrow" w:cstheme="minorHAnsi"/>
        </w:rPr>
        <w:t>. Administratorem Pani/Pana danych osobowych jest Politechnika Warszawska z siedzibą przy Pl. Politechniki 1, 00-661 Warszawa.</w:t>
      </w:r>
    </w:p>
    <w:p w14:paraId="564F968A"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2. Administrator wyznaczył w swoim zakresie Inspektora Ochrony Danych (IOD) nadzorującego prawidłowość przetwarzania danych osobowych. Można skontaktować się z nim, za pośrednictwem adresu mailowego: iod@pw.edu.pl.</w:t>
      </w:r>
    </w:p>
    <w:p w14:paraId="464F0932"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3. Administrator będzie przetwarzać Pani/Pana dane osobowe w zakresie imienia, nazwiska, służbowego nr telefonu, służbowego adresu mailowego, służbowego adresu do korespondencji.</w:t>
      </w:r>
    </w:p>
    <w:p w14:paraId="61208D91" w14:textId="77777777" w:rsidR="006B67EB" w:rsidRPr="005E4C74" w:rsidRDefault="006B67EB" w:rsidP="006B67EB">
      <w:pPr>
        <w:jc w:val="both"/>
        <w:rPr>
          <w:rFonts w:ascii="Arial Narrow" w:hAnsi="Arial Narrow" w:cstheme="minorHAnsi"/>
        </w:rPr>
      </w:pPr>
      <w:r w:rsidRPr="005E4C74">
        <w:rPr>
          <w:rFonts w:ascii="Arial Narrow" w:hAnsi="Arial Narrow" w:cstheme="minorHAnsi"/>
        </w:rPr>
        <w:t xml:space="preserve">4. Pani/Pana dane osobowe przetwarzane będą przez Administratora w celu realizacji umowy zawartej pomiędzy Politechniką Warszawską a Wykonawca  na:  </w:t>
      </w:r>
      <w:r w:rsidRPr="005E4C74">
        <w:rPr>
          <w:rFonts w:ascii="Arial Narrow" w:hAnsi="Arial Narrow" w:cstheme="minorHAnsi"/>
          <w:b/>
          <w:bCs/>
          <w:lang w:eastAsia="pl-PL"/>
        </w:rPr>
        <w:t>………………………</w:t>
      </w:r>
      <w:r w:rsidRPr="005E4C74">
        <w:rPr>
          <w:rFonts w:ascii="Arial Narrow" w:hAnsi="Arial Narrow"/>
          <w:snapToGrid w:val="0"/>
        </w:rPr>
        <w:t>.</w:t>
      </w:r>
      <w:r w:rsidRPr="005E4C74">
        <w:rPr>
          <w:rFonts w:ascii="Arial Narrow" w:hAnsi="Arial Narrow" w:cstheme="minorHAnsi"/>
        </w:rPr>
        <w:t xml:space="preserve"> Umowa zostaje zawarta wz. z przeprowadzonym postepowaniem przetargowym przeprowadzonym </w:t>
      </w:r>
      <w:r w:rsidRPr="005E4C74">
        <w:rPr>
          <w:rFonts w:ascii="Arial Narrow" w:hAnsi="Arial Narrow"/>
        </w:rPr>
        <w:t>w trybie podstawowym zgodnie z art. 11 ust. 5 pkt 1 Ustawy Prawo Zamówień Publicznych (Dz.U. 2021 poz. 1129 z późniejszymi zmianami)</w:t>
      </w:r>
      <w:r w:rsidRPr="005E4C74">
        <w:rPr>
          <w:rFonts w:ascii="Arial Narrow" w:hAnsi="Arial Narrow" w:cstheme="minorHAnsi"/>
        </w:rPr>
        <w:t xml:space="preserve">  – podstawą do przetwarzania Pani/Pana danych osobowych jest art. 6 ust. 1 lit. f RODO.</w:t>
      </w:r>
      <w:r w:rsidRPr="005E4C74">
        <w:rPr>
          <w:rFonts w:ascii="Arial Narrow" w:hAnsi="Arial Narrow" w:cs="Times New Roman"/>
          <w:lang w:eastAsia="pl-PL"/>
        </w:rPr>
        <w:t>;</w:t>
      </w:r>
    </w:p>
    <w:p w14:paraId="38E3DBAD"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5. Politechnika Warszawska nie zamierza przekazywać Pani/Pana danych osobowych poza Europejski Obszar Gospodarczy.</w:t>
      </w:r>
    </w:p>
    <w:p w14:paraId="186F5A2F"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6. Ma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do przenoszenia danych osobowych.</w:t>
      </w:r>
    </w:p>
    <w:p w14:paraId="02E38ADB"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7. Pani/Pana dane osobowe nie będą udostępniane innym podmiotom (administratorom), za wyjątkiem podmiotów upoważnionych na podstawie przepisów prawa.</w:t>
      </w:r>
    </w:p>
    <w:p w14:paraId="6E529580"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8. Dostęp do Pani/Pana danych osobowych mogą mieć podmioty (podmioty przetwarzające), którym Politechnika Warszawska zleca wykonanie czynności mogących wiązać się z przetwarzaniem danych osobowych.</w:t>
      </w:r>
    </w:p>
    <w:p w14:paraId="713E3434"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9. Politechnika Warszawska nie wykorzystuje w stosunku do Pani/Pana zautomatyzowanego podejmowania decyzji, w tym nie wykonuje profilowania Pani/Pana.</w:t>
      </w:r>
    </w:p>
    <w:p w14:paraId="7A65A49A"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 xml:space="preserve">10. Pani/Pana dane osobowe zostały pozyskane od strony wykonawcy  w związku z realizacją umowy o numerze …………………, której przedmiotem jest </w:t>
      </w:r>
      <w:r w:rsidRPr="005E4C74">
        <w:rPr>
          <w:rFonts w:ascii="Arial Narrow" w:hAnsi="Arial Narrow" w:cstheme="minorHAnsi"/>
          <w:b/>
          <w:bCs/>
          <w:lang w:eastAsia="pl-PL"/>
        </w:rPr>
        <w:t>……………………………..</w:t>
      </w:r>
    </w:p>
    <w:p w14:paraId="28688F93" w14:textId="77777777" w:rsidR="006B67EB" w:rsidRPr="005E4C74" w:rsidRDefault="006B67EB" w:rsidP="006B67EB">
      <w:pPr>
        <w:spacing w:before="100" w:beforeAutospacing="1" w:after="100" w:afterAutospacing="1" w:line="240" w:lineRule="auto"/>
        <w:jc w:val="both"/>
        <w:rPr>
          <w:rFonts w:ascii="Arial Narrow" w:hAnsi="Arial Narrow" w:cstheme="minorHAnsi"/>
        </w:rPr>
      </w:pPr>
      <w:r w:rsidRPr="005E4C74">
        <w:rPr>
          <w:rFonts w:ascii="Arial Narrow" w:hAnsi="Arial Narrow" w:cstheme="minorHAnsi"/>
        </w:rPr>
        <w:t xml:space="preserve">11. </w:t>
      </w:r>
      <w:r w:rsidRPr="005E4C74">
        <w:rPr>
          <w:rFonts w:ascii="Arial Narrow" w:eastAsia="Times New Roman" w:hAnsi="Arial Narrow" w:cstheme="minorHAnsi"/>
          <w:lang w:eastAsia="pl-PL"/>
        </w:rPr>
        <w:t xml:space="preserve">Pani/Pana dane osobowe będą przechowywane, przez okres 4 lat od dnia zakończenia postępowania o udzielenie zamówienia, a jeżeli czas trwania umowy przekracza 4 lata, okres przechowywania obejmuje cały czas trwania umowy </w:t>
      </w:r>
      <w:r w:rsidRPr="005E4C74">
        <w:rPr>
          <w:rFonts w:ascii="Arial Narrow" w:hAnsi="Arial Narrow" w:cstheme="minorHAnsi"/>
        </w:rPr>
        <w:t>.</w:t>
      </w:r>
    </w:p>
    <w:p w14:paraId="4E58B5F8" w14:textId="77777777" w:rsidR="006B67EB" w:rsidRPr="005E4C74" w:rsidRDefault="006B67EB" w:rsidP="006B67EB">
      <w:pPr>
        <w:spacing w:before="60" w:after="60" w:line="40" w:lineRule="atLeast"/>
        <w:jc w:val="both"/>
        <w:rPr>
          <w:rFonts w:ascii="Arial Narrow" w:hAnsi="Arial Narrow" w:cs="Times New Roman"/>
        </w:rPr>
      </w:pPr>
      <w:r w:rsidRPr="005E4C74">
        <w:rPr>
          <w:rFonts w:ascii="Arial Narrow" w:hAnsi="Arial Narrow" w:cstheme="minorHAnsi"/>
        </w:rPr>
        <w:t>12. Ma Pani/Pan prawo do wniesienia skargi do organu nadzorczego - Prezesa Urzędu Ochrony Danych Osobowych, gdy uzna Pani/Pan, iż przetwarzanie Pani/Pana danych osobowych narusza przepisy RODO.</w:t>
      </w:r>
    </w:p>
    <w:p w14:paraId="3C49D472" w14:textId="77777777" w:rsidR="006B67EB" w:rsidRPr="005E4C74" w:rsidRDefault="006B67EB" w:rsidP="006B67EB">
      <w:pPr>
        <w:spacing w:after="0" w:line="240" w:lineRule="auto"/>
        <w:rPr>
          <w:rFonts w:ascii="Arial Narrow" w:hAnsi="Arial Narrow" w:cs="Times New Roman"/>
        </w:rPr>
      </w:pPr>
    </w:p>
    <w:p w14:paraId="7767DBB9" w14:textId="77777777" w:rsidR="006B67EB" w:rsidRPr="005E4C74" w:rsidRDefault="006B67EB" w:rsidP="006B67EB">
      <w:pPr>
        <w:rPr>
          <w:rFonts w:ascii="Arial Narrow" w:hAnsi="Arial Narrow" w:cs="Times New Roman"/>
        </w:rPr>
      </w:pPr>
    </w:p>
    <w:p w14:paraId="66653EE4" w14:textId="77777777" w:rsidR="006B67EB" w:rsidRPr="005E4C74" w:rsidRDefault="006B67EB" w:rsidP="006B67EB">
      <w:pPr>
        <w:rPr>
          <w:rFonts w:ascii="Arial Narrow" w:hAnsi="Arial Narrow" w:cs="Times New Roman"/>
        </w:rPr>
      </w:pPr>
    </w:p>
    <w:p w14:paraId="552AA63D" w14:textId="77777777" w:rsidR="006B67EB" w:rsidRPr="005E4C74" w:rsidRDefault="006B67EB" w:rsidP="006B67EB">
      <w:pPr>
        <w:rPr>
          <w:rFonts w:ascii="Arial Narrow" w:hAnsi="Arial Narrow" w:cs="Times New Roman"/>
        </w:rPr>
      </w:pPr>
      <w:r w:rsidRPr="005E4C74">
        <w:rPr>
          <w:rFonts w:ascii="Arial Narrow" w:hAnsi="Arial Narrow" w:cs="Times New Roman"/>
        </w:rPr>
        <w:lastRenderedPageBreak/>
        <w:t xml:space="preserve">ZAŁĄCZNIK NR 4 DO </w:t>
      </w:r>
      <w:r w:rsidRPr="005E4C74">
        <w:rPr>
          <w:rFonts w:ascii="Arial Narrow" w:hAnsi="Arial Narrow"/>
        </w:rPr>
        <w:t xml:space="preserve">UMOWY NR </w:t>
      </w:r>
      <w:proofErr w:type="spellStart"/>
      <w:r w:rsidRPr="005E4C74">
        <w:rPr>
          <w:rFonts w:ascii="Arial Narrow" w:hAnsi="Arial Narrow"/>
          <w:b/>
        </w:rPr>
        <w:t>WEiTI</w:t>
      </w:r>
      <w:proofErr w:type="spellEnd"/>
      <w:r w:rsidRPr="005E4C74">
        <w:rPr>
          <w:rFonts w:ascii="Arial Narrow" w:hAnsi="Arial Narrow"/>
          <w:b/>
        </w:rPr>
        <w:t>/</w:t>
      </w:r>
      <w:r>
        <w:rPr>
          <w:rFonts w:ascii="Arial Narrow" w:hAnsi="Arial Narrow"/>
          <w:b/>
        </w:rPr>
        <w:t>16</w:t>
      </w:r>
      <w:r w:rsidRPr="005E4C74">
        <w:rPr>
          <w:rFonts w:ascii="Arial Narrow" w:hAnsi="Arial Narrow"/>
          <w:b/>
        </w:rPr>
        <w:t>/ZP/2021/1030</w:t>
      </w:r>
      <w:r w:rsidRPr="005E4C74">
        <w:rPr>
          <w:rFonts w:ascii="Arial Narrow" w:hAnsi="Arial Narrow"/>
        </w:rPr>
        <w:t xml:space="preserve">  zawartej w</w:t>
      </w:r>
      <w:r w:rsidRPr="005E4C74">
        <w:rPr>
          <w:rFonts w:ascii="Arial Narrow" w:hAnsi="Arial Narrow" w:cs="Times New Roman"/>
        </w:rPr>
        <w:t xml:space="preserve"> Warszawie w dniu ….</w:t>
      </w:r>
    </w:p>
    <w:p w14:paraId="60386433" w14:textId="77777777" w:rsidR="006B67EB" w:rsidRPr="005E4C74" w:rsidRDefault="006B67EB" w:rsidP="006B67EB">
      <w:pPr>
        <w:rPr>
          <w:rFonts w:ascii="Arial Narrow" w:hAnsi="Arial Narrow" w:cs="Times New Roman"/>
        </w:rPr>
      </w:pPr>
    </w:p>
    <w:p w14:paraId="6E68E3E6" w14:textId="77777777" w:rsidR="006B67EB" w:rsidRPr="005E4C74" w:rsidRDefault="006B67EB" w:rsidP="006B67EB">
      <w:pPr>
        <w:rPr>
          <w:rFonts w:ascii="Arial Narrow" w:hAnsi="Arial Narrow" w:cs="Times New Roman"/>
        </w:rPr>
      </w:pPr>
    </w:p>
    <w:p w14:paraId="48FBD38F" w14:textId="77777777" w:rsidR="006B67EB" w:rsidRPr="005E4C74" w:rsidRDefault="006B67EB" w:rsidP="006B67EB">
      <w:pPr>
        <w:spacing w:before="120" w:after="120"/>
        <w:jc w:val="both"/>
        <w:rPr>
          <w:rFonts w:ascii="Arial Narrow" w:eastAsia="Cambria" w:hAnsi="Arial Narrow" w:cs="Cambria"/>
        </w:rPr>
      </w:pPr>
      <w:r w:rsidRPr="005E4C74">
        <w:rPr>
          <w:rFonts w:ascii="Arial Narrow" w:eastAsia="Cambria" w:hAnsi="Arial Narrow" w:cs="Cambria"/>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FEFE917" w14:textId="77777777" w:rsidR="006B67EB" w:rsidRPr="005E4C74" w:rsidRDefault="006B67EB" w:rsidP="006B67EB">
      <w:pPr>
        <w:spacing w:before="120" w:after="120"/>
        <w:jc w:val="both"/>
        <w:rPr>
          <w:rFonts w:ascii="Arial Narrow" w:eastAsia="Cambria" w:hAnsi="Arial Narrow" w:cs="Cambria"/>
        </w:rPr>
      </w:pPr>
    </w:p>
    <w:p w14:paraId="31CE16E2" w14:textId="77777777" w:rsidR="006B67EB" w:rsidRPr="005E4C74" w:rsidRDefault="006B67EB" w:rsidP="006B67EB">
      <w:pPr>
        <w:pStyle w:val="Zwykytekst"/>
        <w:spacing w:before="120" w:line="288" w:lineRule="auto"/>
        <w:jc w:val="both"/>
        <w:rPr>
          <w:rFonts w:ascii="Arial Narrow" w:hAnsi="Arial Narrow"/>
        </w:rPr>
      </w:pPr>
    </w:p>
    <w:p w14:paraId="4A50BBEF" w14:textId="77777777" w:rsidR="006B67EB" w:rsidRPr="005E4C74" w:rsidRDefault="006B67EB" w:rsidP="006B67EB">
      <w:pPr>
        <w:pStyle w:val="Zwykytekst"/>
        <w:spacing w:before="120" w:line="288" w:lineRule="auto"/>
        <w:jc w:val="both"/>
        <w:rPr>
          <w:rFonts w:ascii="Arial Narrow" w:hAnsi="Arial Narrow"/>
        </w:rPr>
      </w:pPr>
    </w:p>
    <w:p w14:paraId="1646A5E1" w14:textId="77777777" w:rsidR="006B67EB" w:rsidRPr="005E4C74" w:rsidRDefault="006B67EB" w:rsidP="006B67EB">
      <w:pPr>
        <w:pStyle w:val="Zwykytekst"/>
        <w:spacing w:before="120" w:line="288" w:lineRule="auto"/>
        <w:jc w:val="both"/>
        <w:rPr>
          <w:rFonts w:ascii="Arial Narrow" w:hAnsi="Arial Narrow"/>
        </w:rPr>
      </w:pPr>
      <w:r w:rsidRPr="005E4C74">
        <w:rPr>
          <w:rFonts w:ascii="Arial Narrow" w:hAnsi="Arial Narrow"/>
        </w:rPr>
        <w:t>__________________ dnia ___.___.2021 r.</w:t>
      </w:r>
    </w:p>
    <w:p w14:paraId="2F566B5A" w14:textId="77777777" w:rsidR="006B67EB" w:rsidRPr="005E4C74" w:rsidRDefault="006B67EB" w:rsidP="006B67EB">
      <w:pPr>
        <w:pStyle w:val="Zwykytekst"/>
        <w:spacing w:before="360" w:line="288" w:lineRule="auto"/>
        <w:jc w:val="right"/>
        <w:rPr>
          <w:rFonts w:ascii="Arial Narrow" w:hAnsi="Arial Narrow"/>
        </w:rPr>
      </w:pPr>
      <w:r w:rsidRPr="005E4C74">
        <w:rPr>
          <w:rFonts w:ascii="Arial Narrow" w:hAnsi="Arial Narrow"/>
          <w:i/>
          <w:iCs/>
        </w:rPr>
        <w:t xml:space="preserve"> </w:t>
      </w:r>
      <w:r w:rsidRPr="005E4C74">
        <w:rPr>
          <w:rFonts w:ascii="Arial Narrow" w:hAnsi="Arial Narrow"/>
        </w:rPr>
        <w:t xml:space="preserve">......................................................... </w:t>
      </w:r>
    </w:p>
    <w:p w14:paraId="21612188" w14:textId="77777777" w:rsidR="006B67EB" w:rsidRPr="005E4C74" w:rsidRDefault="006B67EB" w:rsidP="006B67EB">
      <w:pPr>
        <w:spacing w:before="120" w:after="120"/>
        <w:ind w:left="5664"/>
        <w:jc w:val="both"/>
        <w:rPr>
          <w:rFonts w:ascii="Arial Narrow" w:eastAsia="Cambria" w:hAnsi="Arial Narrow" w:cs="Cambria"/>
          <w:sz w:val="20"/>
          <w:szCs w:val="20"/>
        </w:rPr>
      </w:pPr>
      <w:r w:rsidRPr="005E4C74">
        <w:rPr>
          <w:rFonts w:ascii="Arial Narrow" w:hAnsi="Arial Narrow"/>
        </w:rPr>
        <w:t xml:space="preserve">                                                                                                                                                 </w:t>
      </w:r>
      <w:r w:rsidRPr="005E4C74">
        <w:rPr>
          <w:rFonts w:ascii="Arial Narrow" w:hAnsi="Arial Narrow"/>
          <w:sz w:val="20"/>
          <w:szCs w:val="20"/>
        </w:rPr>
        <w:t>(podpis i pieczęć upoważnionego    przedstawiciela Wykonawcy)</w:t>
      </w:r>
    </w:p>
    <w:p w14:paraId="26501CF9" w14:textId="77777777" w:rsidR="006B67EB" w:rsidRPr="005E4C74" w:rsidRDefault="006B67EB" w:rsidP="006B67EB">
      <w:pPr>
        <w:spacing w:before="120" w:after="120"/>
        <w:jc w:val="both"/>
        <w:rPr>
          <w:rFonts w:ascii="Arial Narrow" w:eastAsia="Cambria" w:hAnsi="Arial Narrow" w:cs="Cambria"/>
        </w:rPr>
      </w:pPr>
    </w:p>
    <w:p w14:paraId="6A7449A2" w14:textId="77777777" w:rsidR="006B67EB" w:rsidRPr="005E4C74" w:rsidRDefault="006B67EB" w:rsidP="006B67EB">
      <w:pPr>
        <w:spacing w:before="120" w:after="120"/>
        <w:jc w:val="both"/>
        <w:rPr>
          <w:rFonts w:ascii="Arial Narrow" w:eastAsia="Cambria" w:hAnsi="Arial Narrow" w:cs="Cambria"/>
        </w:rPr>
      </w:pPr>
    </w:p>
    <w:p w14:paraId="0A39A924" w14:textId="77777777" w:rsidR="006B67EB" w:rsidRPr="005E4C74" w:rsidRDefault="006B67EB" w:rsidP="006B67EB">
      <w:pPr>
        <w:spacing w:before="120" w:after="120"/>
        <w:jc w:val="both"/>
        <w:rPr>
          <w:rFonts w:ascii="Arial Narrow" w:eastAsia="Arial Narrow" w:hAnsi="Arial Narrow" w:cs="Arial Narrow"/>
        </w:rPr>
      </w:pPr>
      <w:r w:rsidRPr="005E4C74">
        <w:rPr>
          <w:rFonts w:ascii="Arial Narrow" w:eastAsia="Cambria" w:hAnsi="Arial Narrow" w:cs="Cambria"/>
        </w:rPr>
        <w:t xml:space="preserve"> </w:t>
      </w:r>
      <w:r w:rsidRPr="005E4C74">
        <w:rPr>
          <w:rFonts w:ascii="Arial Narrow" w:eastAsia="Cambria" w:hAnsi="Arial Narrow" w:cs="Cambria"/>
          <w:i/>
          <w:iCs/>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11A8306" w14:textId="77777777" w:rsidR="006B67EB" w:rsidRPr="005E4C74" w:rsidRDefault="006B67EB" w:rsidP="006B67EB">
      <w:pPr>
        <w:rPr>
          <w:rFonts w:ascii="Arial Narrow" w:hAnsi="Arial Narrow"/>
        </w:rPr>
      </w:pPr>
    </w:p>
    <w:p w14:paraId="512158D1" w14:textId="77777777" w:rsidR="006B67EB" w:rsidRPr="005E4C74" w:rsidRDefault="006B67EB" w:rsidP="006B67EB">
      <w:pPr>
        <w:rPr>
          <w:rFonts w:ascii="Arial Narrow" w:hAnsi="Arial Narrow"/>
        </w:rPr>
      </w:pPr>
    </w:p>
    <w:p w14:paraId="07592963" w14:textId="77777777" w:rsidR="006B67EB" w:rsidRPr="005E4C74" w:rsidRDefault="006B67EB" w:rsidP="006B67EB">
      <w:pPr>
        <w:rPr>
          <w:rFonts w:ascii="Arial Narrow" w:hAnsi="Arial Narrow"/>
        </w:rPr>
      </w:pPr>
    </w:p>
    <w:p w14:paraId="02957E2E" w14:textId="77777777" w:rsidR="006B67EB" w:rsidRPr="005E4C74" w:rsidRDefault="006B67EB" w:rsidP="006B67EB">
      <w:pPr>
        <w:rPr>
          <w:rFonts w:ascii="Arial Narrow" w:hAnsi="Arial Narrow"/>
        </w:rPr>
      </w:pPr>
    </w:p>
    <w:p w14:paraId="3C165B91" w14:textId="77777777" w:rsidR="006B67EB" w:rsidRPr="005E4C74" w:rsidRDefault="006B67EB" w:rsidP="006B67EB">
      <w:pPr>
        <w:rPr>
          <w:rFonts w:ascii="Arial Narrow" w:eastAsia="Times New Roman" w:hAnsi="Arial Narrow" w:cs="Arial"/>
          <w:b/>
          <w:lang w:eastAsia="pl-PL"/>
        </w:rPr>
      </w:pPr>
      <w:r w:rsidRPr="005E4C74">
        <w:rPr>
          <w:rFonts w:ascii="Arial Narrow" w:hAnsi="Arial Narrow"/>
          <w:sz w:val="16"/>
          <w:szCs w:val="16"/>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0C38DA3" w14:textId="77777777" w:rsidR="006B67EB" w:rsidRPr="005E4C74" w:rsidRDefault="006B67EB" w:rsidP="006B67EB">
      <w:pPr>
        <w:rPr>
          <w:rFonts w:ascii="Arial Narrow" w:eastAsia="Times New Roman" w:hAnsi="Arial Narrow" w:cs="Arial"/>
          <w:b/>
          <w:lang w:eastAsia="pl-PL"/>
        </w:rPr>
      </w:pPr>
    </w:p>
    <w:p w14:paraId="291D8D65" w14:textId="77777777" w:rsidR="006B67EB" w:rsidRPr="005E4C74" w:rsidRDefault="006B67EB" w:rsidP="006B67EB">
      <w:pPr>
        <w:rPr>
          <w:rFonts w:ascii="Arial Narrow" w:eastAsia="Times New Roman" w:hAnsi="Arial Narrow" w:cs="Arial"/>
          <w:b/>
          <w:lang w:eastAsia="pl-PL"/>
        </w:rPr>
      </w:pPr>
    </w:p>
    <w:p w14:paraId="6DC613BC" w14:textId="77777777" w:rsidR="006B67EB" w:rsidRPr="005E4C74" w:rsidRDefault="006B67EB" w:rsidP="006B67EB">
      <w:pPr>
        <w:rPr>
          <w:rFonts w:ascii="Arial Narrow" w:eastAsia="Times New Roman" w:hAnsi="Arial Narrow" w:cs="Arial"/>
          <w:b/>
          <w:lang w:eastAsia="pl-PL"/>
        </w:rPr>
      </w:pPr>
    </w:p>
    <w:p w14:paraId="62F00E67" w14:textId="77777777" w:rsidR="006B67EB" w:rsidRPr="005E4C74" w:rsidRDefault="006B67EB" w:rsidP="006B67EB">
      <w:pPr>
        <w:rPr>
          <w:rFonts w:ascii="Arial Narrow" w:eastAsia="Times New Roman" w:hAnsi="Arial Narrow" w:cs="Arial"/>
          <w:b/>
          <w:lang w:eastAsia="pl-PL"/>
        </w:rPr>
      </w:pPr>
    </w:p>
    <w:p w14:paraId="2E65700B" w14:textId="77777777" w:rsidR="006B67EB" w:rsidRPr="005E4C74" w:rsidRDefault="006B67EB" w:rsidP="006B67EB">
      <w:pPr>
        <w:rPr>
          <w:rFonts w:ascii="Arial Narrow" w:eastAsia="Times New Roman" w:hAnsi="Arial Narrow" w:cs="Arial"/>
          <w:b/>
          <w:lang w:eastAsia="pl-PL"/>
        </w:rPr>
      </w:pPr>
    </w:p>
    <w:p w14:paraId="04881BAF" w14:textId="77777777" w:rsidR="006B67EB" w:rsidRPr="005E4C74" w:rsidRDefault="006B67EB" w:rsidP="006B67EB">
      <w:pPr>
        <w:rPr>
          <w:rFonts w:ascii="Arial Narrow" w:eastAsia="Times New Roman" w:hAnsi="Arial Narrow" w:cs="Arial"/>
          <w:b/>
          <w:lang w:eastAsia="pl-PL"/>
        </w:rPr>
      </w:pPr>
    </w:p>
    <w:p w14:paraId="749AB933" w14:textId="77777777" w:rsidR="006B67EB" w:rsidRPr="005E4C74" w:rsidRDefault="006B67EB" w:rsidP="006B67EB">
      <w:pPr>
        <w:shd w:val="clear" w:color="auto" w:fill="FFFFFF"/>
        <w:suppressAutoHyphens/>
        <w:spacing w:after="0"/>
        <w:rPr>
          <w:rFonts w:ascii="Arial Narrow" w:eastAsia="Times New Roman" w:hAnsi="Arial Narrow" w:cs="Arial"/>
          <w:b/>
          <w:lang w:eastAsia="pl-PL"/>
        </w:rPr>
      </w:pPr>
    </w:p>
    <w:p w14:paraId="6EBFD54E" w14:textId="77777777" w:rsidR="006B67EB" w:rsidRPr="005E4C74" w:rsidRDefault="006B67EB" w:rsidP="006B67EB">
      <w:pPr>
        <w:shd w:val="clear" w:color="auto" w:fill="FFFFFF"/>
        <w:suppressAutoHyphens/>
        <w:spacing w:after="0"/>
        <w:rPr>
          <w:rFonts w:ascii="Arial Narrow" w:eastAsia="Times New Roman" w:hAnsi="Arial Narrow" w:cs="Arial"/>
          <w:b/>
          <w:lang w:eastAsia="pl-PL"/>
        </w:rPr>
      </w:pPr>
    </w:p>
    <w:p w14:paraId="5067143C" w14:textId="77777777" w:rsidR="006B67EB" w:rsidRPr="005E4C74" w:rsidRDefault="006B67EB" w:rsidP="006B67EB">
      <w:pPr>
        <w:shd w:val="clear" w:color="auto" w:fill="FFFFFF"/>
        <w:suppressAutoHyphens/>
        <w:spacing w:after="0"/>
        <w:rPr>
          <w:rFonts w:ascii="Arial Narrow" w:eastAsia="Times New Roman" w:hAnsi="Arial Narrow" w:cs="Arial"/>
          <w:b/>
          <w:lang w:eastAsia="pl-PL"/>
        </w:rPr>
      </w:pPr>
    </w:p>
    <w:p w14:paraId="1D80283A" w14:textId="77777777" w:rsidR="006B67EB" w:rsidRPr="005E4C74" w:rsidRDefault="006B67EB" w:rsidP="006B67EB">
      <w:pPr>
        <w:shd w:val="clear" w:color="auto" w:fill="FFFFFF"/>
        <w:suppressAutoHyphens/>
        <w:spacing w:after="0"/>
        <w:rPr>
          <w:rFonts w:ascii="Arial Narrow" w:eastAsia="Times New Roman" w:hAnsi="Arial Narrow" w:cs="Arial"/>
          <w:b/>
          <w:lang w:eastAsia="pl-PL"/>
        </w:rPr>
      </w:pPr>
    </w:p>
    <w:p w14:paraId="1474E23D" w14:textId="40DD5199" w:rsidR="00182341" w:rsidRDefault="00182341" w:rsidP="00182341">
      <w:pPr>
        <w:keepNext/>
        <w:spacing w:after="0"/>
        <w:outlineLvl w:val="2"/>
        <w:rPr>
          <w:rFonts w:ascii="Arial Narrow" w:eastAsia="Times New Roman" w:hAnsi="Arial Narrow" w:cs="Arial"/>
          <w:b/>
          <w:color w:val="000000"/>
          <w:lang w:eastAsia="pl-PL"/>
        </w:rPr>
      </w:pPr>
      <w:r w:rsidRPr="00AB3F5C">
        <w:rPr>
          <w:rFonts w:ascii="Arial Narrow" w:eastAsia="Times New Roman" w:hAnsi="Arial Narrow" w:cs="Arial"/>
          <w:b/>
          <w:color w:val="000000"/>
          <w:lang w:eastAsia="pl-PL"/>
        </w:rPr>
        <w:lastRenderedPageBreak/>
        <w:t xml:space="preserve">Załącznik nr </w:t>
      </w:r>
      <w:r w:rsidR="001F180A">
        <w:rPr>
          <w:rFonts w:ascii="Arial Narrow" w:eastAsia="Times New Roman" w:hAnsi="Arial Narrow" w:cs="Arial"/>
          <w:b/>
          <w:color w:val="000000"/>
          <w:lang w:eastAsia="pl-PL"/>
        </w:rPr>
        <w:t>5</w:t>
      </w:r>
      <w:r w:rsidRPr="00AB3F5C">
        <w:rPr>
          <w:rFonts w:ascii="Arial Narrow" w:eastAsia="Times New Roman" w:hAnsi="Arial Narrow" w:cs="Arial"/>
          <w:b/>
          <w:color w:val="000000"/>
          <w:lang w:eastAsia="pl-PL"/>
        </w:rPr>
        <w:t xml:space="preserve"> do SWZ - </w:t>
      </w:r>
      <w:r w:rsidRPr="00AB3F5C">
        <w:rPr>
          <w:rFonts w:ascii="Arial Narrow" w:eastAsia="Calibri" w:hAnsi="Arial Narrow" w:cs="Arial"/>
          <w:b/>
        </w:rPr>
        <w:t xml:space="preserve">OŚWIADCZENIE O PRZYNALEŻNOŚCI DO GRUPY KAPITAŁOWEJ                                                                 </w:t>
      </w:r>
      <w:r w:rsidRPr="00AB3F5C">
        <w:rPr>
          <w:rFonts w:ascii="Arial Narrow" w:eastAsia="Times New Roman" w:hAnsi="Arial Narrow" w:cs="Arial"/>
          <w:b/>
          <w:color w:val="000000"/>
          <w:lang w:eastAsia="pl-PL"/>
        </w:rPr>
        <w:t>(składane na wezwanie Zamawiającego)</w:t>
      </w:r>
    </w:p>
    <w:p w14:paraId="05904429" w14:textId="77777777" w:rsidR="006B67EB" w:rsidRPr="00AB3F5C" w:rsidRDefault="006B67EB" w:rsidP="00182341">
      <w:pPr>
        <w:keepNext/>
        <w:spacing w:after="0"/>
        <w:outlineLvl w:val="2"/>
        <w:rPr>
          <w:rFonts w:ascii="Arial Narrow" w:eastAsia="Times New Roman" w:hAnsi="Arial Narrow" w:cs="Arial"/>
          <w:b/>
          <w:color w:val="000000"/>
          <w:lang w:eastAsia="pl-PL"/>
        </w:rPr>
      </w:pPr>
    </w:p>
    <w:tbl>
      <w:tblPr>
        <w:tblW w:w="0" w:type="auto"/>
        <w:tblLook w:val="04A0" w:firstRow="1" w:lastRow="0" w:firstColumn="1" w:lastColumn="0" w:noHBand="0" w:noVBand="1"/>
      </w:tblPr>
      <w:tblGrid>
        <w:gridCol w:w="4129"/>
        <w:gridCol w:w="5158"/>
      </w:tblGrid>
      <w:tr w:rsidR="00182341" w:rsidRPr="00AB3F5C" w14:paraId="67AD6F69" w14:textId="77777777" w:rsidTr="00180B0D">
        <w:trPr>
          <w:trHeight w:val="1199"/>
        </w:trPr>
        <w:tc>
          <w:tcPr>
            <w:tcW w:w="4361" w:type="dxa"/>
            <w:tcBorders>
              <w:top w:val="single" w:sz="2" w:space="0" w:color="auto"/>
              <w:left w:val="single" w:sz="2" w:space="0" w:color="auto"/>
              <w:bottom w:val="single" w:sz="2" w:space="0" w:color="auto"/>
              <w:right w:val="single" w:sz="2" w:space="0" w:color="auto"/>
            </w:tcBorders>
            <w:vAlign w:val="bottom"/>
            <w:hideMark/>
          </w:tcPr>
          <w:p w14:paraId="63180471" w14:textId="77777777" w:rsidR="00182341" w:rsidRPr="00AB3F5C" w:rsidRDefault="00182341" w:rsidP="00C95FAF">
            <w:pPr>
              <w:spacing w:after="0" w:line="240" w:lineRule="auto"/>
              <w:jc w:val="center"/>
              <w:rPr>
                <w:rFonts w:ascii="Arial Narrow" w:eastAsia="Calibri" w:hAnsi="Arial Narrow" w:cs="Arial"/>
                <w:i/>
                <w:lang w:eastAsia="ar-SA"/>
              </w:rPr>
            </w:pPr>
            <w:r w:rsidRPr="00AB3F5C">
              <w:rPr>
                <w:rFonts w:ascii="Arial Narrow" w:hAnsi="Arial Narrow"/>
                <w:i/>
                <w:lang w:eastAsia="ar-SA"/>
              </w:rPr>
              <w:t>(pieczęć Wykonawcy - opcjonalnie)</w:t>
            </w:r>
          </w:p>
        </w:tc>
        <w:tc>
          <w:tcPr>
            <w:tcW w:w="5417" w:type="dxa"/>
            <w:tcBorders>
              <w:top w:val="nil"/>
              <w:left w:val="single" w:sz="2" w:space="0" w:color="auto"/>
              <w:bottom w:val="nil"/>
              <w:right w:val="nil"/>
            </w:tcBorders>
            <w:vAlign w:val="center"/>
            <w:hideMark/>
          </w:tcPr>
          <w:p w14:paraId="2B6F4B6D" w14:textId="77777777" w:rsidR="00182341" w:rsidRPr="00AB3F5C" w:rsidRDefault="00182341" w:rsidP="00C95FAF">
            <w:pPr>
              <w:spacing w:after="0" w:line="240" w:lineRule="auto"/>
              <w:jc w:val="center"/>
              <w:rPr>
                <w:rFonts w:ascii="Arial Narrow" w:eastAsia="Calibri" w:hAnsi="Arial Narrow" w:cs="Arial"/>
                <w:b/>
              </w:rPr>
            </w:pPr>
            <w:r w:rsidRPr="00AB3F5C">
              <w:rPr>
                <w:rFonts w:ascii="Arial Narrow" w:eastAsia="Calibri" w:hAnsi="Arial Narrow" w:cs="Arial"/>
                <w:b/>
                <w:lang w:eastAsia="ar-SA"/>
              </w:rPr>
              <w:t>OŚWIADCZENIE O</w:t>
            </w:r>
            <w:r w:rsidRPr="00AB3F5C">
              <w:rPr>
                <w:rFonts w:ascii="Arial Narrow" w:eastAsia="Calibri" w:hAnsi="Arial Narrow" w:cs="Arial"/>
                <w:b/>
              </w:rPr>
              <w:t xml:space="preserve"> PRZYNALEŻNOŚCI DO GRUPY KAPITAŁOWEJ</w:t>
            </w:r>
          </w:p>
        </w:tc>
      </w:tr>
    </w:tbl>
    <w:p w14:paraId="0397EEAF" w14:textId="77777777" w:rsidR="00182341" w:rsidRPr="00AB3F5C" w:rsidRDefault="00182341" w:rsidP="00182341">
      <w:pPr>
        <w:spacing w:after="0"/>
        <w:jc w:val="center"/>
        <w:rPr>
          <w:rFonts w:ascii="Arial Narrow" w:eastAsia="Calibri" w:hAnsi="Arial Narrow" w:cs="Arial"/>
          <w:lang w:eastAsia="ar-SA"/>
        </w:rPr>
      </w:pPr>
    </w:p>
    <w:p w14:paraId="76AC5363" w14:textId="77777777" w:rsidR="00182341" w:rsidRPr="00AB3F5C" w:rsidRDefault="00182341" w:rsidP="00182341">
      <w:pPr>
        <w:jc w:val="center"/>
        <w:rPr>
          <w:rFonts w:ascii="Arial Narrow" w:eastAsia="Calibri" w:hAnsi="Arial Narrow" w:cs="Arial"/>
          <w:lang w:eastAsia="ar-SA"/>
        </w:rPr>
      </w:pPr>
      <w:r w:rsidRPr="00AB3F5C">
        <w:rPr>
          <w:rFonts w:ascii="Arial Narrow" w:eastAsia="Calibri" w:hAnsi="Arial Narrow" w:cs="Arial"/>
          <w:lang w:eastAsia="ar-SA"/>
        </w:rPr>
        <w:t>Przystępując do udziału w postępowaniu o udzielenie zamówienia publicznego na:</w:t>
      </w:r>
    </w:p>
    <w:p w14:paraId="4C07F66C" w14:textId="04E4D7CD" w:rsidR="00182341" w:rsidRPr="00AB3F5C" w:rsidRDefault="001F180A" w:rsidP="00182341">
      <w:pPr>
        <w:spacing w:after="0"/>
        <w:jc w:val="center"/>
        <w:rPr>
          <w:rFonts w:ascii="Arial Narrow" w:eastAsia="Calibri" w:hAnsi="Arial Narrow" w:cs="Arial"/>
          <w:lang w:eastAsia="ar-SA"/>
        </w:rPr>
      </w:pPr>
      <w:r w:rsidRPr="001F180A">
        <w:rPr>
          <w:rFonts w:ascii="Arial Narrow" w:eastAsia="Calibri" w:hAnsi="Arial Narrow" w:cs="Arial"/>
          <w:b/>
        </w:rPr>
        <w:t xml:space="preserve">Dostawa mebli do </w:t>
      </w:r>
      <w:proofErr w:type="spellStart"/>
      <w:r w:rsidRPr="001F180A">
        <w:rPr>
          <w:rFonts w:ascii="Arial Narrow" w:eastAsia="Calibri" w:hAnsi="Arial Narrow" w:cs="Arial"/>
          <w:b/>
        </w:rPr>
        <w:t>sal</w:t>
      </w:r>
      <w:proofErr w:type="spellEnd"/>
      <w:r w:rsidRPr="001F180A">
        <w:rPr>
          <w:rFonts w:ascii="Arial Narrow" w:eastAsia="Calibri" w:hAnsi="Arial Narrow" w:cs="Arial"/>
          <w:b/>
        </w:rPr>
        <w:t xml:space="preserve"> dydaktycznych</w:t>
      </w:r>
      <w:r w:rsidR="00C3539A">
        <w:rPr>
          <w:rFonts w:ascii="Arial Narrow" w:eastAsia="Calibri" w:hAnsi="Arial Narrow" w:cs="Arial"/>
          <w:b/>
        </w:rPr>
        <w:t xml:space="preserve">, </w:t>
      </w:r>
      <w:r w:rsidRPr="00AB3F5C">
        <w:rPr>
          <w:rFonts w:ascii="Arial Narrow" w:eastAsia="Calibri" w:hAnsi="Arial Narrow" w:cs="Arial"/>
          <w:b/>
        </w:rPr>
        <w:t xml:space="preserve"> </w:t>
      </w:r>
      <w:r w:rsidR="00C3539A">
        <w:rPr>
          <w:rFonts w:ascii="Arial Narrow" w:eastAsia="Calibri" w:hAnsi="Arial Narrow" w:cs="Arial"/>
          <w:b/>
        </w:rPr>
        <w:t xml:space="preserve">postępowanie </w:t>
      </w:r>
      <w:r w:rsidR="00182341" w:rsidRPr="00AB3F5C">
        <w:rPr>
          <w:rFonts w:ascii="Arial Narrow" w:eastAsia="Calibri" w:hAnsi="Arial Narrow" w:cs="Arial"/>
          <w:b/>
        </w:rPr>
        <w:t>NR:</w:t>
      </w:r>
      <w:r w:rsidRPr="001F180A">
        <w:rPr>
          <w:rFonts w:ascii="Arial Narrow" w:hAnsi="Arial Narrow" w:cs="Arial"/>
          <w:b/>
          <w:color w:val="FF0000"/>
        </w:rPr>
        <w:t xml:space="preserve"> </w:t>
      </w:r>
      <w:r w:rsidRPr="001A42B2">
        <w:rPr>
          <w:rFonts w:ascii="Arial Narrow" w:hAnsi="Arial Narrow" w:cs="Arial"/>
          <w:b/>
        </w:rPr>
        <w:t>WEITI/16/ZP/2021/1030</w:t>
      </w:r>
    </w:p>
    <w:p w14:paraId="68857801" w14:textId="77777777" w:rsidR="00182341" w:rsidRPr="00AB3F5C" w:rsidRDefault="00182341" w:rsidP="00182341">
      <w:pPr>
        <w:spacing w:after="0" w:line="360" w:lineRule="auto"/>
        <w:jc w:val="both"/>
        <w:rPr>
          <w:rFonts w:ascii="Arial Narrow" w:eastAsia="Calibri" w:hAnsi="Arial Narrow" w:cs="Arial"/>
          <w:lang w:eastAsia="ar-SA"/>
        </w:rPr>
      </w:pPr>
      <w:r w:rsidRPr="00AB3F5C">
        <w:rPr>
          <w:rFonts w:ascii="Arial Narrow" w:eastAsia="Calibri" w:hAnsi="Arial Narrow" w:cs="Arial"/>
          <w:lang w:eastAsia="ar-SA"/>
        </w:rPr>
        <w:t xml:space="preserve">my, niżej podpisani, informujemy </w:t>
      </w:r>
      <w:r w:rsidRPr="00AB3F5C">
        <w:rPr>
          <w:rFonts w:ascii="Arial Narrow" w:eastAsia="Times New Roman" w:hAnsi="Arial Narrow" w:cs="Arial"/>
          <w:color w:val="000000"/>
          <w:lang w:eastAsia="pl-PL"/>
        </w:rPr>
        <w:t xml:space="preserve">o przynależności lub braku przynależności do tej samej grupy kapitałowej </w:t>
      </w:r>
      <w:r w:rsidRPr="00AB3F5C">
        <w:rPr>
          <w:rFonts w:ascii="Arial Narrow" w:hAnsi="Arial Narrow" w:cs="Arial"/>
          <w:color w:val="000000"/>
        </w:rPr>
        <w:t xml:space="preserve">w rozumieniu </w:t>
      </w:r>
      <w:r w:rsidRPr="00AB3F5C">
        <w:rPr>
          <w:rFonts w:ascii="Arial Narrow" w:hAnsi="Arial Narrow" w:cs="Arial"/>
          <w:color w:val="1B1B1B"/>
        </w:rPr>
        <w:t>ustawy</w:t>
      </w:r>
      <w:r w:rsidRPr="00AB3F5C">
        <w:rPr>
          <w:rFonts w:ascii="Arial Narrow" w:hAnsi="Arial Narrow" w:cs="Arial"/>
          <w:color w:val="000000"/>
        </w:rPr>
        <w:t xml:space="preserve"> z dnia 16 lutego 2007 r. o ochronie konkurencji i konsumentów (Dz. U. z 2020 r. poz. 1076 i 1086), z innym Wykonawcą, który złożył odrębną ofertę bądź ofertę częściową </w:t>
      </w:r>
      <w:r w:rsidRPr="00AB3F5C">
        <w:rPr>
          <w:rFonts w:ascii="Arial Narrow" w:eastAsia="Times New Roman" w:hAnsi="Arial Narrow" w:cs="Arial"/>
          <w:color w:val="000000"/>
          <w:lang w:eastAsia="pl-PL"/>
        </w:rPr>
        <w:t xml:space="preserve">w postępowaniu o udzielenie zamówienia publicznego </w:t>
      </w:r>
      <w:r w:rsidRPr="00AB3F5C">
        <w:rPr>
          <w:rFonts w:ascii="Arial Narrow" w:eastAsia="Times New Roman" w:hAnsi="Arial Narrow" w:cs="Arial"/>
          <w:bCs/>
          <w:color w:val="000000"/>
          <w:lang w:eastAsia="pl-PL"/>
        </w:rPr>
        <w:t>w niniejszy postepowaniu.</w:t>
      </w:r>
    </w:p>
    <w:p w14:paraId="5B56E4CC" w14:textId="5D70DA08" w:rsidR="00182341" w:rsidRPr="00232DAB" w:rsidRDefault="00182341" w:rsidP="00232DAB">
      <w:pPr>
        <w:spacing w:line="360" w:lineRule="auto"/>
        <w:rPr>
          <w:rFonts w:ascii="Arial Narrow" w:eastAsia="Times New Roman" w:hAnsi="Arial Narrow" w:cs="Arial"/>
          <w:bCs/>
          <w:color w:val="000000"/>
          <w:lang w:eastAsia="pl-PL"/>
        </w:rPr>
      </w:pPr>
      <w:r w:rsidRPr="00AB3F5C">
        <w:rPr>
          <w:rFonts w:ascii="Arial Narrow" w:eastAsia="Times New Roman" w:hAnsi="Arial Narrow" w:cs="Arial"/>
          <w:color w:val="000000"/>
          <w:lang w:eastAsia="pl-PL"/>
        </w:rPr>
        <w:t>Niniejszym oświadczam/oświadczamy w imieniu:</w:t>
      </w:r>
      <w:r w:rsidR="00C3539A">
        <w:rPr>
          <w:rFonts w:ascii="Arial Narrow" w:eastAsia="Times New Roman" w:hAnsi="Arial Narrow" w:cs="Arial"/>
          <w:bCs/>
          <w:color w:val="000000"/>
          <w:lang w:eastAsia="pl-PL"/>
        </w:rPr>
        <w:t xml:space="preserve">    </w:t>
      </w:r>
      <w:r w:rsidRPr="00AB3F5C">
        <w:rPr>
          <w:rFonts w:ascii="Arial Narrow" w:eastAsia="Times New Roman" w:hAnsi="Arial Narrow" w:cs="Arial"/>
          <w:color w:val="000000"/>
          <w:lang w:eastAsia="pl-PL"/>
        </w:rPr>
        <w:t>nazwa Wykonawcy, adres ………………………………………………………...…………,  że:</w:t>
      </w:r>
    </w:p>
    <w:p w14:paraId="2F943B9B" w14:textId="77777777" w:rsidR="00182341" w:rsidRPr="00AB3F5C" w:rsidRDefault="00182341" w:rsidP="00182341">
      <w:pPr>
        <w:spacing w:after="120" w:line="360" w:lineRule="auto"/>
        <w:rPr>
          <w:rFonts w:ascii="Arial Narrow" w:eastAsia="Times New Roman" w:hAnsi="Arial Narrow" w:cs="Arial"/>
          <w:color w:val="000000"/>
          <w:lang w:eastAsia="pl-PL"/>
        </w:rPr>
      </w:pPr>
      <w:r w:rsidRPr="00AB3F5C">
        <w:rPr>
          <w:rFonts w:ascii="Arial Narrow" w:eastAsia="Times New Roman" w:hAnsi="Arial Narrow" w:cs="Arial"/>
          <w:color w:val="000000"/>
          <w:lang w:eastAsia="pl-PL"/>
        </w:rPr>
        <w:t xml:space="preserve">□ </w:t>
      </w:r>
      <w:r w:rsidRPr="00AB3F5C">
        <w:rPr>
          <w:rFonts w:ascii="Arial Narrow" w:eastAsia="Times New Roman" w:hAnsi="Arial Narrow" w:cs="Arial"/>
          <w:b/>
          <w:color w:val="000000"/>
          <w:u w:val="single"/>
          <w:lang w:eastAsia="pl-PL"/>
        </w:rPr>
        <w:t>nie należę*</w:t>
      </w:r>
      <w:r w:rsidRPr="00AB3F5C">
        <w:rPr>
          <w:rFonts w:ascii="Arial Narrow" w:eastAsia="Times New Roman" w:hAnsi="Arial Narrow" w:cs="Arial"/>
          <w:color w:val="000000"/>
          <w:lang w:eastAsia="pl-PL"/>
        </w:rPr>
        <w:t xml:space="preserve"> do tej samej grupy kapitałowej w rozumieniu ustawy z dnia 16 lutego 2007 r. o ochronie konkurencji i konsumentów </w:t>
      </w:r>
      <w:r w:rsidRPr="00AB3F5C">
        <w:rPr>
          <w:rFonts w:ascii="Arial Narrow" w:hAnsi="Arial Narrow" w:cs="Arial"/>
          <w:color w:val="000000"/>
        </w:rPr>
        <w:t>(Dz. U. z 2020 r. poz. 1076 i 1086)</w:t>
      </w:r>
      <w:r w:rsidRPr="00AB3F5C">
        <w:rPr>
          <w:rFonts w:ascii="Arial Narrow" w:eastAsia="Times New Roman" w:hAnsi="Arial Narrow" w:cs="Arial"/>
          <w:color w:val="000000"/>
          <w:lang w:eastAsia="pl-PL"/>
        </w:rPr>
        <w:t xml:space="preserve">, </w:t>
      </w:r>
      <w:r w:rsidRPr="00AB3F5C">
        <w:rPr>
          <w:rFonts w:ascii="Arial Narrow" w:eastAsia="Times New Roman" w:hAnsi="Arial Narrow" w:cs="Arial"/>
          <w:lang w:eastAsia="pl-PL"/>
        </w:rPr>
        <w:t>z innym Wykonawcą, który złożył odrębną ofertę bądź ofertę częściową w niniejszym postępowaniu,</w:t>
      </w:r>
    </w:p>
    <w:p w14:paraId="64BF6673" w14:textId="77777777" w:rsidR="00182341" w:rsidRPr="00AB3F5C" w:rsidRDefault="00182341" w:rsidP="00182341">
      <w:pPr>
        <w:spacing w:after="120" w:line="360" w:lineRule="auto"/>
        <w:rPr>
          <w:rFonts w:ascii="Arial Narrow" w:eastAsia="Times New Roman" w:hAnsi="Arial Narrow" w:cs="Arial"/>
          <w:color w:val="000000"/>
          <w:lang w:eastAsia="pl-PL"/>
        </w:rPr>
      </w:pPr>
      <w:r w:rsidRPr="00AB3F5C">
        <w:rPr>
          <w:rFonts w:ascii="Arial Narrow" w:eastAsia="Times New Roman" w:hAnsi="Arial Narrow" w:cs="Arial"/>
          <w:color w:val="000000"/>
          <w:lang w:eastAsia="pl-PL"/>
        </w:rPr>
        <w:t xml:space="preserve">□ </w:t>
      </w:r>
      <w:r w:rsidRPr="00AB3F5C">
        <w:rPr>
          <w:rFonts w:ascii="Arial Narrow" w:eastAsia="Times New Roman" w:hAnsi="Arial Narrow" w:cs="Arial"/>
          <w:b/>
          <w:color w:val="000000"/>
          <w:u w:val="single"/>
          <w:lang w:eastAsia="pl-PL"/>
        </w:rPr>
        <w:t>należę*</w:t>
      </w:r>
      <w:r w:rsidRPr="00AB3F5C">
        <w:rPr>
          <w:rFonts w:ascii="Arial Narrow" w:eastAsia="Times New Roman" w:hAnsi="Arial Narrow" w:cs="Arial"/>
          <w:color w:val="000000"/>
          <w:lang w:eastAsia="pl-PL"/>
        </w:rPr>
        <w:t xml:space="preserve"> do tej samej grupy kapitałowej w rozumieniu ustawy z dnia 16 lutego 2007 r. o ochronie konkurencji i konsumentów </w:t>
      </w:r>
      <w:r w:rsidRPr="00AB3F5C">
        <w:rPr>
          <w:rFonts w:ascii="Arial Narrow" w:hAnsi="Arial Narrow" w:cs="Arial"/>
          <w:color w:val="000000"/>
        </w:rPr>
        <w:t>(Dz. U. z 2020 r. poz. 1076 i 1086)</w:t>
      </w:r>
      <w:r w:rsidRPr="00AB3F5C">
        <w:rPr>
          <w:rFonts w:ascii="Arial Narrow" w:eastAsia="Times New Roman" w:hAnsi="Arial Narrow" w:cs="Arial"/>
          <w:color w:val="000000"/>
          <w:lang w:eastAsia="pl-PL"/>
        </w:rPr>
        <w:t xml:space="preserve">, </w:t>
      </w:r>
      <w:r w:rsidRPr="00AB3F5C">
        <w:rPr>
          <w:rFonts w:ascii="Arial Narrow" w:eastAsia="Times New Roman" w:hAnsi="Arial Narrow" w:cs="Arial"/>
          <w:lang w:eastAsia="pl-PL"/>
        </w:rPr>
        <w:t>do której należy następujący Wykonawca/</w:t>
      </w:r>
      <w:proofErr w:type="spellStart"/>
      <w:r w:rsidRPr="00AB3F5C">
        <w:rPr>
          <w:rFonts w:ascii="Arial Narrow" w:eastAsia="Times New Roman" w:hAnsi="Arial Narrow" w:cs="Arial"/>
          <w:lang w:eastAsia="pl-PL"/>
        </w:rPr>
        <w:t>cy</w:t>
      </w:r>
      <w:proofErr w:type="spellEnd"/>
      <w:r w:rsidRPr="00AB3F5C">
        <w:rPr>
          <w:rFonts w:ascii="Arial Narrow" w:eastAsia="Times New Roman" w:hAnsi="Arial Narrow" w:cs="Arial"/>
          <w:lang w:eastAsia="pl-PL"/>
        </w:rPr>
        <w:t>, którzy złożyli odrębną ofertę bądź ofertę częściową w tym postępowaniu:</w:t>
      </w:r>
    </w:p>
    <w:p w14:paraId="1DCA2C03" w14:textId="77777777" w:rsidR="00182341" w:rsidRPr="00AB3F5C" w:rsidRDefault="00182341" w:rsidP="00182341">
      <w:pPr>
        <w:spacing w:after="0" w:line="360" w:lineRule="auto"/>
        <w:jc w:val="both"/>
        <w:rPr>
          <w:rFonts w:ascii="Arial Narrow" w:eastAsia="Calibri" w:hAnsi="Arial Narrow" w:cs="Arial"/>
          <w:lang w:eastAsia="ar-SA"/>
        </w:rPr>
      </w:pPr>
      <w:r w:rsidRPr="00AB3F5C">
        <w:rPr>
          <w:rFonts w:ascii="Arial Narrow" w:eastAsia="Calibri" w:hAnsi="Arial Narrow" w:cs="Arial"/>
          <w:lang w:eastAsia="ar-SA"/>
        </w:rPr>
        <w:t>Lista podmiotów należących do tej samej grupy kapitałowej, co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8756"/>
      </w:tblGrid>
      <w:tr w:rsidR="00182341" w:rsidRPr="00AB3F5C" w14:paraId="0B907479" w14:textId="77777777" w:rsidTr="00C95FAF">
        <w:tc>
          <w:tcPr>
            <w:tcW w:w="531" w:type="dxa"/>
            <w:tcBorders>
              <w:top w:val="single" w:sz="4" w:space="0" w:color="auto"/>
              <w:left w:val="single" w:sz="4" w:space="0" w:color="auto"/>
              <w:bottom w:val="single" w:sz="4" w:space="0" w:color="auto"/>
              <w:right w:val="single" w:sz="4" w:space="0" w:color="auto"/>
            </w:tcBorders>
            <w:shd w:val="clear" w:color="auto" w:fill="D9D9D9"/>
            <w:hideMark/>
          </w:tcPr>
          <w:p w14:paraId="70072795"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Lp.</w:t>
            </w:r>
          </w:p>
        </w:tc>
        <w:tc>
          <w:tcPr>
            <w:tcW w:w="8757" w:type="dxa"/>
            <w:tcBorders>
              <w:top w:val="single" w:sz="4" w:space="0" w:color="auto"/>
              <w:left w:val="single" w:sz="4" w:space="0" w:color="auto"/>
              <w:bottom w:val="single" w:sz="4" w:space="0" w:color="auto"/>
              <w:right w:val="single" w:sz="4" w:space="0" w:color="auto"/>
            </w:tcBorders>
            <w:shd w:val="clear" w:color="auto" w:fill="D9D9D9"/>
            <w:hideMark/>
          </w:tcPr>
          <w:p w14:paraId="5D867DAE"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Nazwa grupy kapitałowej, do której należy Wykonawca</w:t>
            </w:r>
          </w:p>
        </w:tc>
      </w:tr>
      <w:tr w:rsidR="00182341" w:rsidRPr="00AB3F5C" w14:paraId="16F7442E" w14:textId="77777777" w:rsidTr="00C95FAF">
        <w:tc>
          <w:tcPr>
            <w:tcW w:w="531" w:type="dxa"/>
            <w:tcBorders>
              <w:top w:val="single" w:sz="4" w:space="0" w:color="auto"/>
              <w:left w:val="single" w:sz="4" w:space="0" w:color="auto"/>
              <w:bottom w:val="single" w:sz="4" w:space="0" w:color="auto"/>
              <w:right w:val="single" w:sz="4" w:space="0" w:color="auto"/>
            </w:tcBorders>
            <w:hideMark/>
          </w:tcPr>
          <w:p w14:paraId="3FD10DE3"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1.</w:t>
            </w:r>
          </w:p>
        </w:tc>
        <w:tc>
          <w:tcPr>
            <w:tcW w:w="8757" w:type="dxa"/>
            <w:tcBorders>
              <w:top w:val="single" w:sz="4" w:space="0" w:color="auto"/>
              <w:left w:val="single" w:sz="4" w:space="0" w:color="auto"/>
              <w:bottom w:val="single" w:sz="4" w:space="0" w:color="auto"/>
              <w:right w:val="single" w:sz="4" w:space="0" w:color="auto"/>
            </w:tcBorders>
          </w:tcPr>
          <w:p w14:paraId="520EA5B0" w14:textId="77777777" w:rsidR="00182341" w:rsidRPr="00AB3F5C" w:rsidRDefault="00182341" w:rsidP="00C95FAF">
            <w:pPr>
              <w:spacing w:before="60" w:after="60" w:line="360" w:lineRule="auto"/>
              <w:jc w:val="both"/>
              <w:rPr>
                <w:rFonts w:ascii="Arial Narrow" w:eastAsia="Calibri" w:hAnsi="Arial Narrow" w:cs="Arial"/>
              </w:rPr>
            </w:pPr>
          </w:p>
        </w:tc>
      </w:tr>
      <w:tr w:rsidR="00182341" w:rsidRPr="00AB3F5C" w14:paraId="567FBE39" w14:textId="77777777" w:rsidTr="00C95FAF">
        <w:tc>
          <w:tcPr>
            <w:tcW w:w="531" w:type="dxa"/>
            <w:tcBorders>
              <w:top w:val="single" w:sz="4" w:space="0" w:color="auto"/>
              <w:left w:val="single" w:sz="4" w:space="0" w:color="auto"/>
              <w:bottom w:val="single" w:sz="4" w:space="0" w:color="auto"/>
              <w:right w:val="single" w:sz="4" w:space="0" w:color="auto"/>
            </w:tcBorders>
            <w:shd w:val="clear" w:color="auto" w:fill="D9D9D9"/>
            <w:hideMark/>
          </w:tcPr>
          <w:p w14:paraId="26FF5A20"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Lp.</w:t>
            </w:r>
          </w:p>
        </w:tc>
        <w:tc>
          <w:tcPr>
            <w:tcW w:w="8757" w:type="dxa"/>
            <w:tcBorders>
              <w:top w:val="single" w:sz="4" w:space="0" w:color="auto"/>
              <w:left w:val="single" w:sz="4" w:space="0" w:color="auto"/>
              <w:bottom w:val="single" w:sz="4" w:space="0" w:color="auto"/>
              <w:right w:val="single" w:sz="4" w:space="0" w:color="auto"/>
            </w:tcBorders>
            <w:shd w:val="clear" w:color="auto" w:fill="D9D9D9"/>
            <w:hideMark/>
          </w:tcPr>
          <w:p w14:paraId="2D31470E"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Nazwy podmiotów należących do tej samej grupy kapitałowej, co Wykonawca</w:t>
            </w:r>
          </w:p>
        </w:tc>
      </w:tr>
      <w:tr w:rsidR="00182341" w:rsidRPr="00AB3F5C" w14:paraId="06955A1E" w14:textId="77777777" w:rsidTr="00C95FAF">
        <w:tc>
          <w:tcPr>
            <w:tcW w:w="531" w:type="dxa"/>
            <w:tcBorders>
              <w:top w:val="single" w:sz="4" w:space="0" w:color="auto"/>
              <w:left w:val="single" w:sz="4" w:space="0" w:color="auto"/>
              <w:bottom w:val="single" w:sz="4" w:space="0" w:color="auto"/>
              <w:right w:val="single" w:sz="4" w:space="0" w:color="auto"/>
            </w:tcBorders>
            <w:hideMark/>
          </w:tcPr>
          <w:p w14:paraId="7DB17E40" w14:textId="77777777" w:rsidR="00182341" w:rsidRPr="00AB3F5C" w:rsidRDefault="00182341" w:rsidP="00C95FAF">
            <w:pPr>
              <w:spacing w:before="60" w:after="60" w:line="360" w:lineRule="auto"/>
              <w:jc w:val="both"/>
              <w:rPr>
                <w:rFonts w:ascii="Arial Narrow" w:eastAsia="Calibri" w:hAnsi="Arial Narrow" w:cs="Arial"/>
              </w:rPr>
            </w:pPr>
            <w:r w:rsidRPr="00AB3F5C">
              <w:rPr>
                <w:rFonts w:ascii="Arial Narrow" w:eastAsia="Calibri" w:hAnsi="Arial Narrow" w:cs="Arial"/>
              </w:rPr>
              <w:t>1.</w:t>
            </w:r>
          </w:p>
        </w:tc>
        <w:tc>
          <w:tcPr>
            <w:tcW w:w="8757" w:type="dxa"/>
            <w:tcBorders>
              <w:top w:val="single" w:sz="4" w:space="0" w:color="auto"/>
              <w:left w:val="single" w:sz="4" w:space="0" w:color="auto"/>
              <w:bottom w:val="single" w:sz="4" w:space="0" w:color="auto"/>
              <w:right w:val="single" w:sz="4" w:space="0" w:color="auto"/>
            </w:tcBorders>
          </w:tcPr>
          <w:p w14:paraId="1D454C85" w14:textId="77777777" w:rsidR="00182341" w:rsidRPr="00AB3F5C" w:rsidRDefault="00182341" w:rsidP="00C95FAF">
            <w:pPr>
              <w:spacing w:before="60" w:after="60" w:line="360" w:lineRule="auto"/>
              <w:jc w:val="both"/>
              <w:rPr>
                <w:rFonts w:ascii="Arial Narrow" w:eastAsia="Calibri" w:hAnsi="Arial Narrow" w:cs="Arial"/>
              </w:rPr>
            </w:pPr>
          </w:p>
        </w:tc>
      </w:tr>
    </w:tbl>
    <w:p w14:paraId="2AAEF589" w14:textId="77777777" w:rsidR="00182341" w:rsidRPr="00AB3F5C" w:rsidRDefault="00182341" w:rsidP="00182341">
      <w:pPr>
        <w:spacing w:after="0" w:line="360" w:lineRule="auto"/>
        <w:jc w:val="both"/>
        <w:rPr>
          <w:rFonts w:ascii="Arial Narrow" w:eastAsia="Calibri" w:hAnsi="Arial Narrow" w:cs="Arial"/>
          <w:i/>
        </w:rPr>
      </w:pPr>
      <w:r w:rsidRPr="00AB3F5C">
        <w:rPr>
          <w:rFonts w:ascii="Arial Narrow" w:eastAsia="Calibri" w:hAnsi="Arial Narrow" w:cs="Arial"/>
          <w:i/>
        </w:rPr>
        <w:t>* zaznaczyć właściwą opcję</w:t>
      </w:r>
    </w:p>
    <w:p w14:paraId="150E4AEF" w14:textId="77777777" w:rsidR="00182341" w:rsidRPr="00AB3F5C" w:rsidRDefault="00182341" w:rsidP="00182341">
      <w:pPr>
        <w:spacing w:after="120" w:line="360" w:lineRule="auto"/>
        <w:jc w:val="both"/>
        <w:rPr>
          <w:rFonts w:ascii="Arial Narrow" w:eastAsia="Times New Roman" w:hAnsi="Arial Narrow" w:cs="Arial"/>
          <w:lang w:eastAsia="pl-PL"/>
        </w:rPr>
      </w:pPr>
      <w:r w:rsidRPr="00AB3F5C">
        <w:rPr>
          <w:rFonts w:ascii="Arial Narrow" w:eastAsia="Calibri" w:hAnsi="Arial Narrow" w:cs="Arial"/>
          <w:i/>
        </w:rPr>
        <w:t>** wypełnić tabelę, tylko, jeżeli z treści oświadczenia wynika, że Wykonawca należy do grupy kapitałowej</w:t>
      </w:r>
    </w:p>
    <w:p w14:paraId="605D7536" w14:textId="77777777" w:rsidR="00182341" w:rsidRPr="00AB3F5C" w:rsidRDefault="00182341" w:rsidP="00182341">
      <w:pPr>
        <w:spacing w:after="120" w:line="360" w:lineRule="auto"/>
        <w:jc w:val="both"/>
        <w:rPr>
          <w:rFonts w:ascii="Arial Narrow" w:eastAsia="Times New Roman" w:hAnsi="Arial Narrow" w:cs="Arial"/>
          <w:b/>
          <w:color w:val="000000"/>
          <w:lang w:eastAsia="pl-PL"/>
        </w:rPr>
      </w:pPr>
      <w:r w:rsidRPr="00AB3F5C">
        <w:rPr>
          <w:rFonts w:ascii="Arial Narrow" w:eastAsia="Times New Roman" w:hAnsi="Arial Narrow" w:cs="Arial"/>
          <w:b/>
          <w:color w:val="000000"/>
          <w:lang w:eastAsia="pl-PL"/>
        </w:rPr>
        <w:t xml:space="preserve">W związku z powyższym do oświadczenia załączam </w:t>
      </w:r>
      <w:r w:rsidRPr="00AB3F5C">
        <w:rPr>
          <w:rFonts w:ascii="Arial Narrow" w:hAnsi="Arial Narrow" w:cs="Arial"/>
          <w:b/>
          <w:color w:val="000000"/>
        </w:rPr>
        <w:t>dokumenty lub informacje potwierdzające przygotowanie oferty, oferty częściowej w postępowaniu niezależnie od innego Wykonawcy należącego do tej samej grupy kapitałowej.</w:t>
      </w:r>
      <w:r w:rsidRPr="00AB3F5C">
        <w:rPr>
          <w:rFonts w:ascii="Arial Narrow" w:eastAsia="Times New Roman" w:hAnsi="Arial Narrow" w:cs="Arial"/>
          <w:b/>
          <w:color w:val="000000"/>
          <w:lang w:eastAsia="pl-PL"/>
        </w:rPr>
        <w:tab/>
      </w:r>
      <w:r w:rsidRPr="00AB3F5C">
        <w:rPr>
          <w:rFonts w:ascii="Arial Narrow" w:eastAsia="Times New Roman" w:hAnsi="Arial Narrow" w:cs="Arial"/>
          <w:b/>
          <w:color w:val="000000"/>
          <w:lang w:eastAsia="pl-PL"/>
        </w:rPr>
        <w:tab/>
      </w:r>
    </w:p>
    <w:p w14:paraId="7C666FE8" w14:textId="77777777" w:rsidR="00182341" w:rsidRPr="00AB3F5C" w:rsidRDefault="00182341" w:rsidP="00182341">
      <w:pPr>
        <w:spacing w:line="360" w:lineRule="auto"/>
        <w:rPr>
          <w:rFonts w:ascii="Arial Narrow" w:hAnsi="Arial Narrow" w:cs="Arial"/>
          <w:i/>
        </w:rPr>
      </w:pPr>
      <w:r w:rsidRPr="00AB3F5C">
        <w:rPr>
          <w:rFonts w:ascii="Arial Narrow" w:hAnsi="Arial Narrow" w:cs="Arial"/>
          <w:i/>
        </w:rPr>
        <w:t>..................... dn...................                                                   ……………………………………</w:t>
      </w:r>
    </w:p>
    <w:p w14:paraId="00E00894" w14:textId="21AE25E0" w:rsidR="00182341" w:rsidRPr="006B67EB" w:rsidRDefault="00182341" w:rsidP="00182341">
      <w:pPr>
        <w:ind w:left="5103" w:hanging="5103"/>
        <w:rPr>
          <w:rFonts w:ascii="Arial Narrow" w:hAnsi="Arial Narrow" w:cs="Arial"/>
          <w:sz w:val="20"/>
          <w:szCs w:val="20"/>
        </w:rPr>
      </w:pPr>
      <w:r w:rsidRPr="006B67EB">
        <w:rPr>
          <w:rFonts w:ascii="Arial Narrow" w:hAnsi="Arial Narrow" w:cs="Arial"/>
          <w:sz w:val="20"/>
          <w:szCs w:val="20"/>
        </w:rPr>
        <w:t xml:space="preserve">                                                                                                 </w:t>
      </w:r>
      <w:r w:rsidR="006B67EB">
        <w:rPr>
          <w:rFonts w:ascii="Arial Narrow" w:hAnsi="Arial Narrow" w:cs="Arial"/>
          <w:sz w:val="20"/>
          <w:szCs w:val="20"/>
        </w:rPr>
        <w:tab/>
      </w:r>
      <w:r w:rsidRPr="006B67EB">
        <w:rPr>
          <w:rFonts w:ascii="Arial Narrow" w:hAnsi="Arial Narrow" w:cs="Arial"/>
          <w:sz w:val="20"/>
          <w:szCs w:val="20"/>
        </w:rPr>
        <w:t xml:space="preserve"> (imię i nazwisko oraz kwalif</w:t>
      </w:r>
      <w:r w:rsidR="009557D8">
        <w:rPr>
          <w:rFonts w:ascii="Arial Narrow" w:hAnsi="Arial Narrow" w:cs="Arial"/>
          <w:sz w:val="20"/>
          <w:szCs w:val="20"/>
        </w:rPr>
        <w:t>ikowany podpis    elektroniczny</w:t>
      </w:r>
      <w:r w:rsidRPr="006B67EB">
        <w:rPr>
          <w:rFonts w:ascii="Arial Narrow" w:hAnsi="Arial Narrow" w:cs="Arial"/>
          <w:sz w:val="20"/>
          <w:szCs w:val="20"/>
        </w:rPr>
        <w:t xml:space="preserve"> upoważnionego przedstawiciela Podmiotu udostępniającego Wykonawcy zasoby)</w:t>
      </w:r>
    </w:p>
    <w:p w14:paraId="1224A580" w14:textId="77777777" w:rsidR="001A42B2" w:rsidRDefault="001A42B2" w:rsidP="00182341">
      <w:pPr>
        <w:rPr>
          <w:rFonts w:ascii="Arial Narrow" w:eastAsia="Times New Roman" w:hAnsi="Arial Narrow" w:cs="Arial"/>
          <w:b/>
          <w:color w:val="000000"/>
          <w:lang w:eastAsia="pl-PL"/>
        </w:rPr>
      </w:pPr>
    </w:p>
    <w:p w14:paraId="2DB5BB75" w14:textId="5C565780" w:rsidR="00182341" w:rsidRPr="00AB3F5C" w:rsidRDefault="00180B0D" w:rsidP="00182341">
      <w:pPr>
        <w:rPr>
          <w:rFonts w:ascii="Arial Narrow" w:hAnsi="Arial Narrow" w:cs="Arial"/>
        </w:rPr>
      </w:pPr>
      <w:r w:rsidRPr="00AB3F5C">
        <w:rPr>
          <w:rFonts w:ascii="Arial Narrow" w:eastAsia="Times New Roman" w:hAnsi="Arial Narrow" w:cs="Arial"/>
          <w:b/>
          <w:color w:val="000000"/>
          <w:lang w:eastAsia="pl-PL"/>
        </w:rPr>
        <w:lastRenderedPageBreak/>
        <w:t xml:space="preserve">Załącznik nr </w:t>
      </w:r>
      <w:r w:rsidR="00C3539A">
        <w:rPr>
          <w:rFonts w:ascii="Arial Narrow" w:eastAsia="Times New Roman" w:hAnsi="Arial Narrow" w:cs="Arial"/>
          <w:b/>
          <w:color w:val="000000"/>
          <w:lang w:eastAsia="pl-PL"/>
        </w:rPr>
        <w:t>6</w:t>
      </w:r>
      <w:r w:rsidRPr="00AB3F5C">
        <w:rPr>
          <w:rFonts w:ascii="Arial Narrow" w:eastAsia="Times New Roman" w:hAnsi="Arial Narrow" w:cs="Arial"/>
          <w:b/>
          <w:color w:val="000000"/>
          <w:lang w:eastAsia="pl-PL"/>
        </w:rPr>
        <w:t xml:space="preserve"> do SWZ -</w:t>
      </w:r>
      <w:r w:rsidRPr="00180B0D">
        <w:rPr>
          <w:rFonts w:cstheme="minorHAnsi"/>
          <w:b/>
        </w:rPr>
        <w:t xml:space="preserve"> </w:t>
      </w:r>
      <w:r w:rsidRPr="00180B0D">
        <w:rPr>
          <w:rFonts w:ascii="Arial Narrow" w:hAnsi="Arial Narrow" w:cstheme="minorHAnsi"/>
          <w:b/>
        </w:rPr>
        <w:t>Oświadczenie o spełnieniu warunków udziału w postępowaniu i braku  podstaw do wykluczenia z postępowania w formie JEDZ</w:t>
      </w:r>
    </w:p>
    <w:p w14:paraId="6684FFB9" w14:textId="77777777" w:rsidR="00180B0D" w:rsidRPr="00180B0D" w:rsidRDefault="00180B0D" w:rsidP="00180B0D">
      <w:pPr>
        <w:rPr>
          <w:rFonts w:ascii="Arial Narrow" w:hAnsi="Arial Narrow"/>
          <w:b/>
        </w:rPr>
      </w:pPr>
      <w:r w:rsidRPr="00180B0D">
        <w:rPr>
          <w:rFonts w:ascii="Arial Narrow" w:hAnsi="Arial Narrow"/>
          <w:b/>
        </w:rPr>
        <w:t>Standardowy formularz jednolitego europejskiego dokumentu zamówienia</w:t>
      </w:r>
    </w:p>
    <w:p w14:paraId="175342A3" w14:textId="77777777" w:rsidR="00180B0D" w:rsidRPr="00180B0D" w:rsidRDefault="00180B0D" w:rsidP="00180B0D">
      <w:pPr>
        <w:rPr>
          <w:rFonts w:ascii="Arial Narrow" w:hAnsi="Arial Narrow"/>
          <w:b/>
        </w:rPr>
      </w:pPr>
      <w:r w:rsidRPr="00180B0D">
        <w:rPr>
          <w:rFonts w:ascii="Arial Narrow" w:hAnsi="Arial Narrow"/>
          <w:b/>
        </w:rPr>
        <w:t>Część I: Informacje dotyczące postępowania o udzielenie zamówienia oraz instytucji zamawiającej lub podmiotu zamawiającego</w:t>
      </w:r>
    </w:p>
    <w:p w14:paraId="7030264D" w14:textId="77777777" w:rsidR="00180B0D" w:rsidRPr="00180B0D" w:rsidRDefault="00180B0D" w:rsidP="00180B0D">
      <w:pPr>
        <w:rPr>
          <w:rFonts w:ascii="Arial Narrow" w:hAnsi="Arial Narrow"/>
          <w:b/>
        </w:rPr>
      </w:pPr>
      <w:r w:rsidRPr="00180B0D">
        <w:rPr>
          <w:rFonts w:ascii="Arial Narrow" w:hAnsi="Arial Narrow"/>
        </w:rPr>
        <w:t xml:space="preserve"> </w:t>
      </w:r>
      <w:r w:rsidRPr="00180B0D">
        <w:rPr>
          <w:rFonts w:ascii="Arial Narrow" w:hAnsi="Arial Narrow"/>
          <w:b/>
          <w:i/>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80B0D">
        <w:rPr>
          <w:rFonts w:ascii="Arial Narrow" w:hAnsi="Arial Narrow"/>
          <w:vertAlign w:val="superscript"/>
        </w:rPr>
        <w:footnoteReference w:id="2"/>
      </w:r>
      <w:r w:rsidRPr="00180B0D">
        <w:rPr>
          <w:rFonts w:ascii="Arial Narrow" w:hAnsi="Arial Narrow"/>
          <w:b/>
          <w:i/>
        </w:rPr>
        <w:t>.</w:t>
      </w:r>
      <w:r w:rsidRPr="00180B0D">
        <w:rPr>
          <w:rFonts w:ascii="Arial Narrow" w:hAnsi="Arial Narrow"/>
          <w:b/>
        </w:rPr>
        <w:t xml:space="preserve"> Adres publikacyjny stosownego ogłoszenia</w:t>
      </w:r>
      <w:r w:rsidRPr="00180B0D">
        <w:rPr>
          <w:rFonts w:ascii="Arial Narrow" w:hAnsi="Arial Narrow"/>
          <w:vertAlign w:val="superscript"/>
        </w:rPr>
        <w:footnoteReference w:id="3"/>
      </w:r>
      <w:r w:rsidRPr="00180B0D">
        <w:rPr>
          <w:rFonts w:ascii="Arial Narrow" w:hAnsi="Arial Narrow"/>
          <w:b/>
        </w:rPr>
        <w:t xml:space="preserve"> w Dzienniku Urzędowym Unii Europejskiej:</w:t>
      </w:r>
    </w:p>
    <w:p w14:paraId="023A55EE" w14:textId="77777777" w:rsidR="00180B0D" w:rsidRPr="00180B0D" w:rsidRDefault="00180B0D" w:rsidP="00180B0D">
      <w:pPr>
        <w:rPr>
          <w:rFonts w:ascii="Arial Narrow" w:hAnsi="Arial Narrow"/>
          <w:b/>
        </w:rPr>
      </w:pPr>
      <w:r w:rsidRPr="00180B0D">
        <w:rPr>
          <w:rFonts w:ascii="Arial Narrow" w:hAnsi="Arial Narrow"/>
          <w:b/>
        </w:rPr>
        <w:t xml:space="preserve">Dz.U. UE S numer [], data [], strona [], </w:t>
      </w:r>
    </w:p>
    <w:p w14:paraId="12FF4BFA" w14:textId="77777777" w:rsidR="00180B0D" w:rsidRPr="00180B0D" w:rsidRDefault="00180B0D" w:rsidP="00180B0D">
      <w:pPr>
        <w:rPr>
          <w:rFonts w:ascii="Arial Narrow" w:hAnsi="Arial Narrow"/>
          <w:b/>
        </w:rPr>
      </w:pPr>
      <w:r w:rsidRPr="00180B0D">
        <w:rPr>
          <w:rFonts w:ascii="Arial Narrow" w:hAnsi="Arial Narrow"/>
          <w:b/>
        </w:rPr>
        <w:t>Numer ogłoszenia w Dz.U. S: [ ][ ][ ][ ]/S [ ][ ][ ]–[ ][ ][ ][ ][ ][ ][ ]</w:t>
      </w:r>
    </w:p>
    <w:p w14:paraId="6712785B" w14:textId="77777777" w:rsidR="00180B0D" w:rsidRPr="00180B0D" w:rsidRDefault="00180B0D" w:rsidP="00180B0D">
      <w:pPr>
        <w:rPr>
          <w:rFonts w:ascii="Arial Narrow" w:hAnsi="Arial Narrow"/>
          <w:b/>
        </w:rPr>
      </w:pPr>
      <w:r w:rsidRPr="00180B0D">
        <w:rPr>
          <w:rFonts w:ascii="Arial Narrow" w:hAnsi="Arial Narrow"/>
          <w:b/>
        </w:rPr>
        <w:t>Jeżeli nie opublikowano zaproszenia do ubiegania się o zamówienie w Dz.U., instytucja zamawiająca lub podmiot zamawiający muszą wypełnić informacje umożliwiające jednoznaczne zidentyfikowanie postępowania o udzielenie zamówienia:</w:t>
      </w:r>
    </w:p>
    <w:p w14:paraId="4AA0374A" w14:textId="77777777" w:rsidR="00180B0D" w:rsidRPr="00180B0D" w:rsidRDefault="00180B0D" w:rsidP="00180B0D">
      <w:pPr>
        <w:rPr>
          <w:rFonts w:ascii="Arial Narrow" w:hAnsi="Arial Narrow"/>
          <w:b/>
        </w:rPr>
      </w:pPr>
      <w:r w:rsidRPr="00180B0D">
        <w:rPr>
          <w:rFonts w:ascii="Arial Narrow" w:hAnsi="Arial Narrow"/>
          <w:b/>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7F75F1DD" w14:textId="77777777" w:rsidR="00180B0D" w:rsidRPr="00180B0D" w:rsidRDefault="00180B0D" w:rsidP="00180B0D">
      <w:pPr>
        <w:rPr>
          <w:rFonts w:ascii="Arial Narrow" w:hAnsi="Arial Narrow"/>
        </w:rPr>
      </w:pPr>
      <w:r w:rsidRPr="00180B0D">
        <w:rPr>
          <w:rFonts w:ascii="Arial Narrow" w:hAnsi="Arial Narrow"/>
        </w:rPr>
        <w:t>Informacje na temat postępowania o udzielenie zamówienia</w:t>
      </w:r>
    </w:p>
    <w:p w14:paraId="6ACC9F46" w14:textId="77777777" w:rsidR="00180B0D" w:rsidRPr="00180B0D" w:rsidRDefault="00180B0D" w:rsidP="00180B0D">
      <w:pPr>
        <w:rPr>
          <w:rFonts w:ascii="Arial Narrow" w:hAnsi="Arial Narrow"/>
        </w:rPr>
      </w:pPr>
      <w:r w:rsidRPr="00180B0D">
        <w:rPr>
          <w:rFonts w:ascii="Arial Narrow" w:hAnsi="Arial Narrow"/>
          <w:b/>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6C990BDC" w14:textId="77777777" w:rsidTr="00180B0D">
        <w:trPr>
          <w:trHeight w:val="349"/>
        </w:trPr>
        <w:tc>
          <w:tcPr>
            <w:tcW w:w="4644" w:type="dxa"/>
            <w:tcBorders>
              <w:top w:val="single" w:sz="4" w:space="0" w:color="auto"/>
              <w:left w:val="single" w:sz="4" w:space="0" w:color="auto"/>
              <w:bottom w:val="single" w:sz="4" w:space="0" w:color="auto"/>
              <w:right w:val="single" w:sz="4" w:space="0" w:color="auto"/>
            </w:tcBorders>
            <w:hideMark/>
          </w:tcPr>
          <w:p w14:paraId="47072129" w14:textId="77777777" w:rsidR="00180B0D" w:rsidRPr="00180B0D" w:rsidRDefault="00180B0D" w:rsidP="00180B0D">
            <w:pPr>
              <w:rPr>
                <w:rFonts w:ascii="Arial Narrow" w:hAnsi="Arial Narrow"/>
                <w:b/>
                <w:i/>
              </w:rPr>
            </w:pPr>
            <w:r w:rsidRPr="00180B0D">
              <w:rPr>
                <w:rFonts w:ascii="Arial Narrow" w:hAnsi="Arial Narrow"/>
                <w:b/>
              </w:rPr>
              <w:t>Tożsamość zamawiającego</w:t>
            </w:r>
            <w:r w:rsidRPr="00180B0D">
              <w:rPr>
                <w:rFonts w:ascii="Arial Narrow" w:hAnsi="Arial Narrow"/>
                <w:vertAlign w:val="superscript"/>
              </w:rPr>
              <w:footnoteReference w:id="4"/>
            </w:r>
          </w:p>
        </w:tc>
        <w:tc>
          <w:tcPr>
            <w:tcW w:w="4645" w:type="dxa"/>
            <w:tcBorders>
              <w:top w:val="single" w:sz="4" w:space="0" w:color="auto"/>
              <w:left w:val="single" w:sz="4" w:space="0" w:color="auto"/>
              <w:bottom w:val="single" w:sz="4" w:space="0" w:color="auto"/>
              <w:right w:val="single" w:sz="4" w:space="0" w:color="auto"/>
            </w:tcBorders>
            <w:hideMark/>
          </w:tcPr>
          <w:p w14:paraId="77900EEA" w14:textId="49958AED" w:rsidR="00180B0D" w:rsidRPr="00180B0D" w:rsidRDefault="00180B0D" w:rsidP="001F180A">
            <w:pPr>
              <w:rPr>
                <w:rFonts w:ascii="Arial Narrow" w:hAnsi="Arial Narrow"/>
                <w:b/>
                <w:i/>
              </w:rPr>
            </w:pPr>
            <w:r w:rsidRPr="00180B0D">
              <w:rPr>
                <w:rFonts w:ascii="Arial Narrow" w:hAnsi="Arial Narrow"/>
                <w:b/>
              </w:rPr>
              <w:t>Odpowiedź:</w:t>
            </w:r>
            <w:r w:rsidRPr="00180B0D">
              <w:rPr>
                <w:rFonts w:ascii="Arial Narrow" w:hAnsi="Arial Narrow"/>
              </w:rPr>
              <w:t xml:space="preserve"> </w:t>
            </w:r>
            <w:r w:rsidR="001F180A">
              <w:rPr>
                <w:rFonts w:ascii="Arial Narrow" w:hAnsi="Arial Narrow"/>
              </w:rPr>
              <w:t>Uczelnia Publiczna</w:t>
            </w:r>
          </w:p>
        </w:tc>
      </w:tr>
      <w:tr w:rsidR="00180B0D" w:rsidRPr="00180B0D" w14:paraId="7B700465" w14:textId="77777777" w:rsidTr="00180B0D">
        <w:trPr>
          <w:trHeight w:val="349"/>
        </w:trPr>
        <w:tc>
          <w:tcPr>
            <w:tcW w:w="4644" w:type="dxa"/>
            <w:tcBorders>
              <w:top w:val="single" w:sz="4" w:space="0" w:color="auto"/>
              <w:left w:val="single" w:sz="4" w:space="0" w:color="auto"/>
              <w:bottom w:val="single" w:sz="4" w:space="0" w:color="auto"/>
              <w:right w:val="single" w:sz="4" w:space="0" w:color="auto"/>
            </w:tcBorders>
            <w:hideMark/>
          </w:tcPr>
          <w:p w14:paraId="4668E3A5" w14:textId="77777777" w:rsidR="00180B0D" w:rsidRPr="00180B0D" w:rsidRDefault="00180B0D" w:rsidP="00180B0D">
            <w:pPr>
              <w:rPr>
                <w:rFonts w:ascii="Arial Narrow" w:hAnsi="Arial Narrow"/>
              </w:rPr>
            </w:pPr>
            <w:r w:rsidRPr="00180B0D">
              <w:rPr>
                <w:rFonts w:ascii="Arial Narrow" w:hAnsi="Arial Narrow"/>
              </w:rPr>
              <w:t xml:space="preserve">Nazwa: </w:t>
            </w:r>
          </w:p>
        </w:tc>
        <w:tc>
          <w:tcPr>
            <w:tcW w:w="4645" w:type="dxa"/>
            <w:tcBorders>
              <w:top w:val="single" w:sz="4" w:space="0" w:color="auto"/>
              <w:left w:val="single" w:sz="4" w:space="0" w:color="auto"/>
              <w:bottom w:val="single" w:sz="4" w:space="0" w:color="auto"/>
              <w:right w:val="single" w:sz="4" w:space="0" w:color="auto"/>
            </w:tcBorders>
            <w:hideMark/>
          </w:tcPr>
          <w:p w14:paraId="1E10894D" w14:textId="4F5272B0" w:rsidR="00180B0D" w:rsidRPr="00180B0D" w:rsidRDefault="001F180A" w:rsidP="00180B0D">
            <w:pPr>
              <w:rPr>
                <w:rFonts w:ascii="Arial Narrow" w:hAnsi="Arial Narrow"/>
              </w:rPr>
            </w:pPr>
            <w:r>
              <w:rPr>
                <w:rFonts w:ascii="Arial Narrow" w:hAnsi="Arial Narrow"/>
              </w:rPr>
              <w:t>Politechnika Warszawska Wydział Elektroniki i Technik Informacyjnych</w:t>
            </w:r>
          </w:p>
        </w:tc>
      </w:tr>
      <w:tr w:rsidR="00180B0D" w:rsidRPr="00180B0D" w14:paraId="7FD0451D" w14:textId="77777777" w:rsidTr="00180B0D">
        <w:trPr>
          <w:trHeight w:val="485"/>
        </w:trPr>
        <w:tc>
          <w:tcPr>
            <w:tcW w:w="4644" w:type="dxa"/>
            <w:tcBorders>
              <w:top w:val="single" w:sz="4" w:space="0" w:color="auto"/>
              <w:left w:val="single" w:sz="4" w:space="0" w:color="auto"/>
              <w:bottom w:val="single" w:sz="4" w:space="0" w:color="auto"/>
              <w:right w:val="single" w:sz="4" w:space="0" w:color="auto"/>
            </w:tcBorders>
            <w:hideMark/>
          </w:tcPr>
          <w:p w14:paraId="13658417" w14:textId="77777777" w:rsidR="00180B0D" w:rsidRPr="00180B0D" w:rsidRDefault="00180B0D" w:rsidP="00180B0D">
            <w:pPr>
              <w:rPr>
                <w:rFonts w:ascii="Arial Narrow" w:hAnsi="Arial Narrow"/>
                <w:b/>
                <w:i/>
              </w:rPr>
            </w:pPr>
            <w:r w:rsidRPr="00180B0D">
              <w:rPr>
                <w:rFonts w:ascii="Arial Narrow" w:hAnsi="Arial Narrow"/>
                <w:b/>
                <w:i/>
              </w:rPr>
              <w:t>Jakiego zamówienia dotyczy niniejszy dokument?</w:t>
            </w:r>
          </w:p>
        </w:tc>
        <w:tc>
          <w:tcPr>
            <w:tcW w:w="4645" w:type="dxa"/>
            <w:tcBorders>
              <w:top w:val="single" w:sz="4" w:space="0" w:color="auto"/>
              <w:left w:val="single" w:sz="4" w:space="0" w:color="auto"/>
              <w:bottom w:val="single" w:sz="4" w:space="0" w:color="auto"/>
              <w:right w:val="single" w:sz="4" w:space="0" w:color="auto"/>
            </w:tcBorders>
            <w:hideMark/>
          </w:tcPr>
          <w:p w14:paraId="38892153" w14:textId="2D3AFE45" w:rsidR="00180B0D" w:rsidRPr="00180B0D" w:rsidRDefault="00180B0D" w:rsidP="00180B0D">
            <w:pPr>
              <w:rPr>
                <w:rFonts w:ascii="Arial Narrow" w:hAnsi="Arial Narrow"/>
                <w:b/>
                <w:i/>
              </w:rPr>
            </w:pPr>
            <w:r w:rsidRPr="00180B0D">
              <w:rPr>
                <w:rFonts w:ascii="Arial Narrow" w:hAnsi="Arial Narrow"/>
                <w:b/>
                <w:i/>
              </w:rPr>
              <w:t>Odpowiedź:</w:t>
            </w:r>
            <w:r w:rsidRPr="00180B0D">
              <w:rPr>
                <w:rFonts w:ascii="Arial Narrow" w:hAnsi="Arial Narrow"/>
              </w:rPr>
              <w:t xml:space="preserve"> </w:t>
            </w:r>
            <w:r w:rsidR="001F180A">
              <w:rPr>
                <w:rFonts w:ascii="Arial Narrow" w:hAnsi="Arial Narrow"/>
              </w:rPr>
              <w:t>Dostawa</w:t>
            </w:r>
          </w:p>
        </w:tc>
      </w:tr>
      <w:tr w:rsidR="00180B0D" w:rsidRPr="00180B0D" w14:paraId="259E1971" w14:textId="77777777" w:rsidTr="00180B0D">
        <w:trPr>
          <w:trHeight w:val="484"/>
        </w:trPr>
        <w:tc>
          <w:tcPr>
            <w:tcW w:w="4644" w:type="dxa"/>
            <w:tcBorders>
              <w:top w:val="single" w:sz="4" w:space="0" w:color="auto"/>
              <w:left w:val="single" w:sz="4" w:space="0" w:color="auto"/>
              <w:bottom w:val="single" w:sz="4" w:space="0" w:color="auto"/>
              <w:right w:val="single" w:sz="4" w:space="0" w:color="auto"/>
            </w:tcBorders>
            <w:hideMark/>
          </w:tcPr>
          <w:p w14:paraId="73F8732D" w14:textId="77777777" w:rsidR="00180B0D" w:rsidRPr="00180B0D" w:rsidRDefault="00180B0D" w:rsidP="00180B0D">
            <w:pPr>
              <w:rPr>
                <w:rFonts w:ascii="Arial Narrow" w:hAnsi="Arial Narrow"/>
              </w:rPr>
            </w:pPr>
            <w:r w:rsidRPr="00180B0D">
              <w:rPr>
                <w:rFonts w:ascii="Arial Narrow" w:hAnsi="Arial Narrow"/>
              </w:rPr>
              <w:t>Tytuł lub krótki opis udzielanego zamówienia</w:t>
            </w:r>
            <w:r w:rsidRPr="00180B0D">
              <w:rPr>
                <w:rFonts w:ascii="Arial Narrow" w:hAnsi="Arial Narrow"/>
                <w:vertAlign w:val="superscript"/>
              </w:rPr>
              <w:footnoteReference w:id="5"/>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1D67791D" w14:textId="6CB79C17" w:rsidR="00180B0D" w:rsidRPr="001F180A" w:rsidRDefault="001F180A" w:rsidP="00180B0D">
            <w:pPr>
              <w:rPr>
                <w:rFonts w:ascii="Arial Narrow" w:hAnsi="Arial Narrow"/>
              </w:rPr>
            </w:pPr>
            <w:r w:rsidRPr="001F180A">
              <w:rPr>
                <w:rFonts w:ascii="Arial Narrow" w:eastAsia="Calibri" w:hAnsi="Arial Narrow" w:cs="Arial"/>
                <w:b/>
              </w:rPr>
              <w:t xml:space="preserve">Dostawa mebli do </w:t>
            </w:r>
            <w:proofErr w:type="spellStart"/>
            <w:r w:rsidRPr="001F180A">
              <w:rPr>
                <w:rFonts w:ascii="Arial Narrow" w:eastAsia="Calibri" w:hAnsi="Arial Narrow" w:cs="Arial"/>
                <w:b/>
              </w:rPr>
              <w:t>sal</w:t>
            </w:r>
            <w:proofErr w:type="spellEnd"/>
            <w:r w:rsidRPr="001F180A">
              <w:rPr>
                <w:rFonts w:ascii="Arial Narrow" w:eastAsia="Calibri" w:hAnsi="Arial Narrow" w:cs="Arial"/>
                <w:b/>
              </w:rPr>
              <w:t xml:space="preserve"> dydaktycznych</w:t>
            </w:r>
          </w:p>
        </w:tc>
      </w:tr>
      <w:tr w:rsidR="00180B0D" w:rsidRPr="00180B0D" w14:paraId="2FB4BAC3" w14:textId="77777777" w:rsidTr="00180B0D">
        <w:trPr>
          <w:trHeight w:val="484"/>
        </w:trPr>
        <w:tc>
          <w:tcPr>
            <w:tcW w:w="4644" w:type="dxa"/>
            <w:tcBorders>
              <w:top w:val="single" w:sz="4" w:space="0" w:color="auto"/>
              <w:left w:val="single" w:sz="4" w:space="0" w:color="auto"/>
              <w:bottom w:val="single" w:sz="4" w:space="0" w:color="auto"/>
              <w:right w:val="single" w:sz="4" w:space="0" w:color="auto"/>
            </w:tcBorders>
            <w:hideMark/>
          </w:tcPr>
          <w:p w14:paraId="3D42B79A" w14:textId="77777777" w:rsidR="00180B0D" w:rsidRPr="00180B0D" w:rsidRDefault="00180B0D" w:rsidP="00180B0D">
            <w:pPr>
              <w:rPr>
                <w:rFonts w:ascii="Arial Narrow" w:hAnsi="Arial Narrow"/>
              </w:rPr>
            </w:pPr>
            <w:r w:rsidRPr="00180B0D">
              <w:rPr>
                <w:rFonts w:ascii="Arial Narrow" w:hAnsi="Arial Narrow"/>
              </w:rPr>
              <w:t>Numer referencyjny nadany sprawie przez instytucję zamawiającą lub podmiot zamawiający (</w:t>
            </w:r>
            <w:r w:rsidRPr="00180B0D">
              <w:rPr>
                <w:rFonts w:ascii="Arial Narrow" w:hAnsi="Arial Narrow"/>
                <w:i/>
              </w:rPr>
              <w:t>jeżeli dotyczy</w:t>
            </w:r>
            <w:r w:rsidRPr="00180B0D">
              <w:rPr>
                <w:rFonts w:ascii="Arial Narrow" w:hAnsi="Arial Narrow"/>
              </w:rPr>
              <w:t>)</w:t>
            </w:r>
            <w:r w:rsidRPr="00180B0D">
              <w:rPr>
                <w:rFonts w:ascii="Arial Narrow" w:hAnsi="Arial Narrow"/>
                <w:vertAlign w:val="superscript"/>
              </w:rPr>
              <w:footnoteReference w:id="6"/>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438A6796" w14:textId="301F4FC3" w:rsidR="00180B0D" w:rsidRPr="001F180A" w:rsidRDefault="001F180A" w:rsidP="00180B0D">
            <w:pPr>
              <w:rPr>
                <w:rFonts w:ascii="Arial Narrow" w:hAnsi="Arial Narrow"/>
              </w:rPr>
            </w:pPr>
            <w:r w:rsidRPr="001F180A">
              <w:rPr>
                <w:rFonts w:ascii="Arial Narrow" w:hAnsi="Arial Narrow" w:cs="Arial"/>
                <w:b/>
              </w:rPr>
              <w:t>WEITI/16/ZP/2021/1030</w:t>
            </w:r>
            <w:r w:rsidR="00180B0D" w:rsidRPr="001F180A">
              <w:rPr>
                <w:rFonts w:ascii="Arial Narrow" w:hAnsi="Arial Narrow"/>
              </w:rPr>
              <w:fldChar w:fldCharType="begin"/>
            </w:r>
            <w:r w:rsidR="00180B0D" w:rsidRPr="001F180A">
              <w:rPr>
                <w:rFonts w:ascii="Arial Narrow" w:hAnsi="Arial Narrow"/>
              </w:rPr>
              <w:instrText xml:space="preserve"> DOCPROPERTY "Znak sprawy" \* MERGEFORMAT </w:instrText>
            </w:r>
            <w:r w:rsidR="00180B0D" w:rsidRPr="001F180A">
              <w:rPr>
                <w:rFonts w:ascii="Arial Narrow" w:hAnsi="Arial Narrow"/>
              </w:rPr>
              <w:fldChar w:fldCharType="end"/>
            </w:r>
          </w:p>
        </w:tc>
      </w:tr>
    </w:tbl>
    <w:p w14:paraId="436D9971" w14:textId="77777777" w:rsidR="00180B0D" w:rsidRPr="00180B0D" w:rsidRDefault="00180B0D" w:rsidP="00180B0D">
      <w:pPr>
        <w:rPr>
          <w:rFonts w:ascii="Arial Narrow" w:hAnsi="Arial Narrow"/>
        </w:rPr>
      </w:pPr>
      <w:r w:rsidRPr="00180B0D">
        <w:rPr>
          <w:rFonts w:ascii="Arial Narrow" w:hAnsi="Arial Narrow"/>
          <w:b/>
        </w:rPr>
        <w:lastRenderedPageBreak/>
        <w:t>Wszystkie pozostałe informacje we wszystkich sekcjach jednolitego europejskiego dokumentu zamówienia powinien wypełnić wykonawca</w:t>
      </w:r>
      <w:r w:rsidRPr="00180B0D">
        <w:rPr>
          <w:rFonts w:ascii="Arial Narrow" w:hAnsi="Arial Narrow"/>
          <w:b/>
          <w:i/>
        </w:rPr>
        <w:t>.</w:t>
      </w:r>
    </w:p>
    <w:p w14:paraId="5EA44C48" w14:textId="77777777" w:rsidR="00180B0D" w:rsidRPr="00180B0D" w:rsidRDefault="00180B0D" w:rsidP="00180B0D">
      <w:pPr>
        <w:rPr>
          <w:rFonts w:ascii="Arial Narrow" w:hAnsi="Arial Narrow"/>
          <w:b/>
        </w:rPr>
      </w:pPr>
      <w:r w:rsidRPr="00180B0D">
        <w:rPr>
          <w:rFonts w:ascii="Arial Narrow" w:hAnsi="Arial Narrow"/>
          <w:b/>
        </w:rPr>
        <w:t>Część II: Informacje dotyczące wykonawcy</w:t>
      </w:r>
    </w:p>
    <w:p w14:paraId="600F43E4" w14:textId="77777777" w:rsidR="00180B0D" w:rsidRPr="00180B0D" w:rsidRDefault="00180B0D" w:rsidP="00180B0D">
      <w:pPr>
        <w:rPr>
          <w:rFonts w:ascii="Arial Narrow" w:hAnsi="Arial Narrow"/>
        </w:rPr>
      </w:pPr>
      <w:r w:rsidRPr="00180B0D">
        <w:rPr>
          <w:rFonts w:ascii="Arial Narrow" w:hAnsi="Arial Narrow"/>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7F25FE1F"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4AC6495" w14:textId="77777777" w:rsidR="00180B0D" w:rsidRPr="00180B0D" w:rsidRDefault="00180B0D" w:rsidP="00180B0D">
            <w:pPr>
              <w:rPr>
                <w:rFonts w:ascii="Arial Narrow" w:hAnsi="Arial Narrow"/>
                <w:b/>
              </w:rPr>
            </w:pPr>
            <w:r w:rsidRPr="00180B0D">
              <w:rPr>
                <w:rFonts w:ascii="Arial Narrow" w:hAnsi="Arial Narrow"/>
                <w:b/>
              </w:rPr>
              <w:t>Identyfikacja:</w:t>
            </w:r>
          </w:p>
        </w:tc>
        <w:tc>
          <w:tcPr>
            <w:tcW w:w="4645" w:type="dxa"/>
            <w:tcBorders>
              <w:top w:val="single" w:sz="4" w:space="0" w:color="auto"/>
              <w:left w:val="single" w:sz="4" w:space="0" w:color="auto"/>
              <w:bottom w:val="single" w:sz="4" w:space="0" w:color="auto"/>
              <w:right w:val="single" w:sz="4" w:space="0" w:color="auto"/>
            </w:tcBorders>
            <w:hideMark/>
          </w:tcPr>
          <w:p w14:paraId="249B9168"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6504602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F92E611" w14:textId="77777777" w:rsidR="00180B0D" w:rsidRPr="00180B0D" w:rsidRDefault="00180B0D" w:rsidP="00180B0D">
            <w:pPr>
              <w:rPr>
                <w:rFonts w:ascii="Arial Narrow" w:hAnsi="Arial Narrow"/>
              </w:rPr>
            </w:pPr>
            <w:r w:rsidRPr="00180B0D">
              <w:rPr>
                <w:rFonts w:ascii="Arial Narrow" w:hAnsi="Arial Narrow"/>
              </w:rPr>
              <w:t>Nazwa:</w:t>
            </w:r>
          </w:p>
        </w:tc>
        <w:tc>
          <w:tcPr>
            <w:tcW w:w="4645" w:type="dxa"/>
            <w:tcBorders>
              <w:top w:val="single" w:sz="4" w:space="0" w:color="auto"/>
              <w:left w:val="single" w:sz="4" w:space="0" w:color="auto"/>
              <w:bottom w:val="single" w:sz="4" w:space="0" w:color="auto"/>
              <w:right w:val="single" w:sz="4" w:space="0" w:color="auto"/>
            </w:tcBorders>
            <w:hideMark/>
          </w:tcPr>
          <w:p w14:paraId="71910F49" w14:textId="77777777" w:rsidR="00180B0D" w:rsidRPr="00180B0D" w:rsidRDefault="00180B0D" w:rsidP="00180B0D">
            <w:pPr>
              <w:rPr>
                <w:rFonts w:ascii="Arial Narrow" w:hAnsi="Arial Narrow"/>
              </w:rPr>
            </w:pPr>
            <w:r w:rsidRPr="00180B0D">
              <w:rPr>
                <w:rFonts w:ascii="Arial Narrow" w:hAnsi="Arial Narrow"/>
              </w:rPr>
              <w:t>[   ]</w:t>
            </w:r>
          </w:p>
        </w:tc>
      </w:tr>
      <w:tr w:rsidR="00180B0D" w:rsidRPr="00180B0D" w14:paraId="2C6742EB" w14:textId="77777777" w:rsidTr="00180B0D">
        <w:trPr>
          <w:trHeight w:val="1372"/>
        </w:trPr>
        <w:tc>
          <w:tcPr>
            <w:tcW w:w="4644" w:type="dxa"/>
            <w:tcBorders>
              <w:top w:val="single" w:sz="4" w:space="0" w:color="auto"/>
              <w:left w:val="single" w:sz="4" w:space="0" w:color="auto"/>
              <w:bottom w:val="single" w:sz="4" w:space="0" w:color="auto"/>
              <w:right w:val="single" w:sz="4" w:space="0" w:color="auto"/>
            </w:tcBorders>
            <w:hideMark/>
          </w:tcPr>
          <w:p w14:paraId="73E88829" w14:textId="77777777" w:rsidR="00180B0D" w:rsidRPr="00180B0D" w:rsidRDefault="00180B0D" w:rsidP="00180B0D">
            <w:pPr>
              <w:rPr>
                <w:rFonts w:ascii="Arial Narrow" w:hAnsi="Arial Narrow"/>
              </w:rPr>
            </w:pPr>
            <w:r w:rsidRPr="00180B0D">
              <w:rPr>
                <w:rFonts w:ascii="Arial Narrow" w:hAnsi="Arial Narrow"/>
              </w:rPr>
              <w:t>Numer VAT, jeżeli dotyczy:</w:t>
            </w:r>
          </w:p>
          <w:p w14:paraId="3ABC733F" w14:textId="77777777" w:rsidR="00180B0D" w:rsidRPr="00180B0D" w:rsidRDefault="00180B0D" w:rsidP="00180B0D">
            <w:pPr>
              <w:rPr>
                <w:rFonts w:ascii="Arial Narrow" w:hAnsi="Arial Narrow"/>
              </w:rPr>
            </w:pPr>
            <w:r w:rsidRPr="00180B0D">
              <w:rPr>
                <w:rFonts w:ascii="Arial Narrow" w:hAnsi="Arial Narrow"/>
              </w:rPr>
              <w:t>Jeżeli numer VAT nie ma zastosowania, proszę podać inny krajowy numer identyfikacyjny, jeżeli jest wymagany i ma zastosowanie.</w:t>
            </w:r>
          </w:p>
        </w:tc>
        <w:tc>
          <w:tcPr>
            <w:tcW w:w="4645" w:type="dxa"/>
            <w:tcBorders>
              <w:top w:val="single" w:sz="4" w:space="0" w:color="auto"/>
              <w:left w:val="single" w:sz="4" w:space="0" w:color="auto"/>
              <w:bottom w:val="single" w:sz="4" w:space="0" w:color="auto"/>
              <w:right w:val="single" w:sz="4" w:space="0" w:color="auto"/>
            </w:tcBorders>
            <w:hideMark/>
          </w:tcPr>
          <w:p w14:paraId="6A9E1685" w14:textId="77777777" w:rsidR="00180B0D" w:rsidRPr="00180B0D" w:rsidRDefault="00180B0D" w:rsidP="00180B0D">
            <w:pPr>
              <w:rPr>
                <w:rFonts w:ascii="Arial Narrow" w:hAnsi="Arial Narrow"/>
              </w:rPr>
            </w:pPr>
            <w:r w:rsidRPr="00180B0D">
              <w:rPr>
                <w:rFonts w:ascii="Arial Narrow" w:hAnsi="Arial Narrow"/>
              </w:rPr>
              <w:t>[   ]</w:t>
            </w:r>
          </w:p>
          <w:p w14:paraId="4DD2D5F7" w14:textId="77777777" w:rsidR="00180B0D" w:rsidRPr="00180B0D" w:rsidRDefault="00180B0D" w:rsidP="00180B0D">
            <w:pPr>
              <w:rPr>
                <w:rFonts w:ascii="Arial Narrow" w:hAnsi="Arial Narrow"/>
              </w:rPr>
            </w:pPr>
            <w:r w:rsidRPr="00180B0D">
              <w:rPr>
                <w:rFonts w:ascii="Arial Narrow" w:hAnsi="Arial Narrow"/>
              </w:rPr>
              <w:t>[   ]</w:t>
            </w:r>
          </w:p>
        </w:tc>
      </w:tr>
      <w:tr w:rsidR="00180B0D" w:rsidRPr="00180B0D" w14:paraId="06B3B037"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07EF137" w14:textId="77777777" w:rsidR="00180B0D" w:rsidRPr="00180B0D" w:rsidRDefault="00180B0D" w:rsidP="00180B0D">
            <w:pPr>
              <w:rPr>
                <w:rFonts w:ascii="Arial Narrow" w:hAnsi="Arial Narrow"/>
              </w:rPr>
            </w:pPr>
            <w:r w:rsidRPr="00180B0D">
              <w:rPr>
                <w:rFonts w:ascii="Arial Narrow" w:hAnsi="Arial Narrow"/>
              </w:rPr>
              <w:t xml:space="preserve">Adres pocztowy: </w:t>
            </w:r>
          </w:p>
        </w:tc>
        <w:tc>
          <w:tcPr>
            <w:tcW w:w="4645" w:type="dxa"/>
            <w:tcBorders>
              <w:top w:val="single" w:sz="4" w:space="0" w:color="auto"/>
              <w:left w:val="single" w:sz="4" w:space="0" w:color="auto"/>
              <w:bottom w:val="single" w:sz="4" w:space="0" w:color="auto"/>
              <w:right w:val="single" w:sz="4" w:space="0" w:color="auto"/>
            </w:tcBorders>
            <w:hideMark/>
          </w:tcPr>
          <w:p w14:paraId="70F8752A"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5B7A9A62" w14:textId="77777777" w:rsidTr="00180B0D">
        <w:trPr>
          <w:trHeight w:val="2002"/>
        </w:trPr>
        <w:tc>
          <w:tcPr>
            <w:tcW w:w="4644" w:type="dxa"/>
            <w:tcBorders>
              <w:top w:val="single" w:sz="4" w:space="0" w:color="auto"/>
              <w:left w:val="single" w:sz="4" w:space="0" w:color="auto"/>
              <w:bottom w:val="single" w:sz="4" w:space="0" w:color="auto"/>
              <w:right w:val="single" w:sz="4" w:space="0" w:color="auto"/>
            </w:tcBorders>
            <w:hideMark/>
          </w:tcPr>
          <w:p w14:paraId="367BED72" w14:textId="77777777" w:rsidR="00180B0D" w:rsidRPr="00180B0D" w:rsidRDefault="00180B0D" w:rsidP="00180B0D">
            <w:pPr>
              <w:rPr>
                <w:rFonts w:ascii="Arial Narrow" w:hAnsi="Arial Narrow"/>
              </w:rPr>
            </w:pPr>
            <w:r w:rsidRPr="00180B0D">
              <w:rPr>
                <w:rFonts w:ascii="Arial Narrow" w:hAnsi="Arial Narrow"/>
              </w:rPr>
              <w:t>Osoba lub osoby wyznaczone do kontaktów</w:t>
            </w:r>
            <w:r w:rsidRPr="00180B0D">
              <w:rPr>
                <w:rFonts w:ascii="Arial Narrow" w:hAnsi="Arial Narrow"/>
                <w:vertAlign w:val="superscript"/>
              </w:rPr>
              <w:footnoteReference w:id="7"/>
            </w:r>
            <w:r w:rsidRPr="00180B0D">
              <w:rPr>
                <w:rFonts w:ascii="Arial Narrow" w:hAnsi="Arial Narrow"/>
              </w:rPr>
              <w:t>:</w:t>
            </w:r>
          </w:p>
          <w:p w14:paraId="4B51027C" w14:textId="77777777" w:rsidR="00180B0D" w:rsidRPr="00180B0D" w:rsidRDefault="00180B0D" w:rsidP="00180B0D">
            <w:pPr>
              <w:rPr>
                <w:rFonts w:ascii="Arial Narrow" w:hAnsi="Arial Narrow"/>
              </w:rPr>
            </w:pPr>
            <w:r w:rsidRPr="00180B0D">
              <w:rPr>
                <w:rFonts w:ascii="Arial Narrow" w:hAnsi="Arial Narrow"/>
              </w:rPr>
              <w:t>Telefon:</w:t>
            </w:r>
          </w:p>
          <w:p w14:paraId="7DD9213D" w14:textId="77777777" w:rsidR="00180B0D" w:rsidRPr="00180B0D" w:rsidRDefault="00180B0D" w:rsidP="00180B0D">
            <w:pPr>
              <w:rPr>
                <w:rFonts w:ascii="Arial Narrow" w:hAnsi="Arial Narrow"/>
              </w:rPr>
            </w:pPr>
            <w:r w:rsidRPr="00180B0D">
              <w:rPr>
                <w:rFonts w:ascii="Arial Narrow" w:hAnsi="Arial Narrow"/>
              </w:rPr>
              <w:t>Adres e-mail:</w:t>
            </w:r>
          </w:p>
          <w:p w14:paraId="0DDD2B55" w14:textId="77777777" w:rsidR="00180B0D" w:rsidRPr="00180B0D" w:rsidRDefault="00180B0D" w:rsidP="00180B0D">
            <w:pPr>
              <w:rPr>
                <w:rFonts w:ascii="Arial Narrow" w:hAnsi="Arial Narrow"/>
              </w:rPr>
            </w:pPr>
            <w:r w:rsidRPr="00180B0D">
              <w:rPr>
                <w:rFonts w:ascii="Arial Narrow" w:hAnsi="Arial Narrow"/>
              </w:rPr>
              <w:t>Adres internetowy (adres www) (</w:t>
            </w:r>
            <w:r w:rsidRPr="00180B0D">
              <w:rPr>
                <w:rFonts w:ascii="Arial Narrow" w:hAnsi="Arial Narrow"/>
                <w:i/>
              </w:rPr>
              <w:t>jeżeli dotyczy</w:t>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78D40D41" w14:textId="77777777" w:rsidR="00180B0D" w:rsidRPr="00180B0D" w:rsidRDefault="00180B0D" w:rsidP="00180B0D">
            <w:pPr>
              <w:rPr>
                <w:rFonts w:ascii="Arial Narrow" w:hAnsi="Arial Narrow"/>
              </w:rPr>
            </w:pPr>
            <w:r w:rsidRPr="00180B0D">
              <w:rPr>
                <w:rFonts w:ascii="Arial Narrow" w:hAnsi="Arial Narrow"/>
              </w:rPr>
              <w:t>[……]</w:t>
            </w:r>
          </w:p>
          <w:p w14:paraId="7A0D6B59" w14:textId="77777777" w:rsidR="00180B0D" w:rsidRPr="00180B0D" w:rsidRDefault="00180B0D" w:rsidP="00180B0D">
            <w:pPr>
              <w:rPr>
                <w:rFonts w:ascii="Arial Narrow" w:hAnsi="Arial Narrow"/>
              </w:rPr>
            </w:pPr>
            <w:r w:rsidRPr="00180B0D">
              <w:rPr>
                <w:rFonts w:ascii="Arial Narrow" w:hAnsi="Arial Narrow"/>
              </w:rPr>
              <w:t>[……]</w:t>
            </w:r>
          </w:p>
          <w:p w14:paraId="6FDC3588" w14:textId="77777777" w:rsidR="00180B0D" w:rsidRPr="00180B0D" w:rsidRDefault="00180B0D" w:rsidP="00180B0D">
            <w:pPr>
              <w:rPr>
                <w:rFonts w:ascii="Arial Narrow" w:hAnsi="Arial Narrow"/>
              </w:rPr>
            </w:pPr>
            <w:r w:rsidRPr="00180B0D">
              <w:rPr>
                <w:rFonts w:ascii="Arial Narrow" w:hAnsi="Arial Narrow"/>
              </w:rPr>
              <w:t>[……]</w:t>
            </w:r>
          </w:p>
          <w:p w14:paraId="6DFE9A84"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47DBB24D"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981991E" w14:textId="77777777" w:rsidR="00180B0D" w:rsidRPr="00180B0D" w:rsidRDefault="00180B0D" w:rsidP="00180B0D">
            <w:pPr>
              <w:rPr>
                <w:rFonts w:ascii="Arial Narrow" w:hAnsi="Arial Narrow"/>
                <w:b/>
              </w:rPr>
            </w:pPr>
            <w:r w:rsidRPr="00180B0D">
              <w:rPr>
                <w:rFonts w:ascii="Arial Narrow" w:hAnsi="Arial Narrow"/>
                <w:b/>
              </w:rPr>
              <w:t>Informacje ogólne:</w:t>
            </w:r>
          </w:p>
        </w:tc>
        <w:tc>
          <w:tcPr>
            <w:tcW w:w="4645" w:type="dxa"/>
            <w:tcBorders>
              <w:top w:val="single" w:sz="4" w:space="0" w:color="auto"/>
              <w:left w:val="single" w:sz="4" w:space="0" w:color="auto"/>
              <w:bottom w:val="single" w:sz="4" w:space="0" w:color="auto"/>
              <w:right w:val="single" w:sz="4" w:space="0" w:color="auto"/>
            </w:tcBorders>
            <w:hideMark/>
          </w:tcPr>
          <w:p w14:paraId="4BDBBC82"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56DFB791"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253FD1A" w14:textId="77777777" w:rsidR="00180B0D" w:rsidRPr="00180B0D" w:rsidRDefault="00180B0D" w:rsidP="00180B0D">
            <w:pPr>
              <w:rPr>
                <w:rFonts w:ascii="Arial Narrow" w:hAnsi="Arial Narrow"/>
              </w:rPr>
            </w:pPr>
            <w:r w:rsidRPr="00180B0D">
              <w:rPr>
                <w:rFonts w:ascii="Arial Narrow" w:hAnsi="Arial Narrow"/>
              </w:rPr>
              <w:t>Czy wykonawca jest mikroprzedsiębiorstwem bądź małym lub średnim przedsiębiorstwem</w:t>
            </w:r>
            <w:r w:rsidRPr="00180B0D">
              <w:rPr>
                <w:rFonts w:ascii="Arial Narrow" w:hAnsi="Arial Narrow"/>
                <w:vertAlign w:val="superscript"/>
              </w:rPr>
              <w:footnoteReference w:id="8"/>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7B21B312" w14:textId="77777777" w:rsidR="00180B0D" w:rsidRPr="00180B0D" w:rsidRDefault="00180B0D" w:rsidP="00180B0D">
            <w:pPr>
              <w:rPr>
                <w:rFonts w:ascii="Arial Narrow" w:hAnsi="Arial Narrow"/>
              </w:rPr>
            </w:pPr>
            <w:r w:rsidRPr="00180B0D">
              <w:rPr>
                <w:rFonts w:ascii="Arial Narrow" w:hAnsi="Arial Narrow"/>
              </w:rPr>
              <w:t>[] Tak [] Nie</w:t>
            </w:r>
          </w:p>
        </w:tc>
      </w:tr>
      <w:tr w:rsidR="00180B0D" w:rsidRPr="00180B0D" w14:paraId="4E2A0A36"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F922398" w14:textId="77777777" w:rsidR="00180B0D" w:rsidRPr="00180B0D" w:rsidRDefault="00180B0D" w:rsidP="00180B0D">
            <w:pPr>
              <w:rPr>
                <w:rFonts w:ascii="Arial Narrow" w:hAnsi="Arial Narrow"/>
              </w:rPr>
            </w:pPr>
            <w:r w:rsidRPr="00180B0D">
              <w:rPr>
                <w:rFonts w:ascii="Arial Narrow" w:hAnsi="Arial Narrow"/>
                <w:b/>
                <w:u w:val="single"/>
              </w:rPr>
              <w:t>Jedynie w przypadku gdy zamówienie jest zastrzeżone</w:t>
            </w:r>
            <w:r w:rsidRPr="00180B0D">
              <w:rPr>
                <w:rFonts w:ascii="Arial Narrow" w:hAnsi="Arial Narrow"/>
                <w:u w:val="single"/>
                <w:vertAlign w:val="superscript"/>
              </w:rPr>
              <w:footnoteReference w:id="9"/>
            </w:r>
            <w:r w:rsidRPr="00180B0D">
              <w:rPr>
                <w:rFonts w:ascii="Arial Narrow" w:hAnsi="Arial Narrow"/>
                <w:b/>
                <w:u w:val="single"/>
              </w:rPr>
              <w:t>:</w:t>
            </w:r>
            <w:r w:rsidRPr="00180B0D">
              <w:rPr>
                <w:rFonts w:ascii="Arial Narrow" w:hAnsi="Arial Narrow"/>
                <w:b/>
              </w:rPr>
              <w:t xml:space="preserve"> </w:t>
            </w:r>
            <w:r w:rsidRPr="00180B0D">
              <w:rPr>
                <w:rFonts w:ascii="Arial Narrow" w:hAnsi="Arial Narrow"/>
              </w:rPr>
              <w:t>czy wykonawca jest zakładem pracy chronionej, „przedsiębiorstwem społecznym”</w:t>
            </w:r>
            <w:r w:rsidRPr="00180B0D">
              <w:rPr>
                <w:rFonts w:ascii="Arial Narrow" w:hAnsi="Arial Narrow"/>
                <w:vertAlign w:val="superscript"/>
              </w:rPr>
              <w:footnoteReference w:id="10"/>
            </w:r>
            <w:r w:rsidRPr="00180B0D">
              <w:rPr>
                <w:rFonts w:ascii="Arial Narrow" w:hAnsi="Arial Narrow"/>
              </w:rPr>
              <w:t xml:space="preserve"> lub czy będzie realizował zamówienie w ramach programów zatrudnienia chronionego?</w:t>
            </w:r>
            <w:r w:rsidRPr="00180B0D">
              <w:rPr>
                <w:rFonts w:ascii="Arial Narrow" w:hAnsi="Arial Narrow"/>
              </w:rPr>
              <w:br/>
            </w:r>
            <w:r w:rsidRPr="00180B0D">
              <w:rPr>
                <w:rFonts w:ascii="Arial Narrow" w:hAnsi="Arial Narrow"/>
                <w:b/>
              </w:rPr>
              <w:t>Jeżeli tak,</w:t>
            </w:r>
            <w:r w:rsidRPr="00180B0D">
              <w:rPr>
                <w:rFonts w:ascii="Arial Narrow" w:hAnsi="Arial Narrow"/>
              </w:rPr>
              <w:br/>
              <w:t xml:space="preserve">jaki jest odpowiedni odsetek pracowników niepełnosprawnych lub </w:t>
            </w:r>
            <w:proofErr w:type="spellStart"/>
            <w:r w:rsidRPr="00180B0D">
              <w:rPr>
                <w:rFonts w:ascii="Arial Narrow" w:hAnsi="Arial Narrow"/>
              </w:rPr>
              <w:t>defaworyzowanych</w:t>
            </w:r>
            <w:proofErr w:type="spellEnd"/>
            <w:r w:rsidRPr="00180B0D">
              <w:rPr>
                <w:rFonts w:ascii="Arial Narrow" w:hAnsi="Arial Narrow"/>
              </w:rPr>
              <w:t>?</w:t>
            </w:r>
            <w:r w:rsidRPr="00180B0D">
              <w:rPr>
                <w:rFonts w:ascii="Arial Narrow" w:hAnsi="Arial Narrow"/>
              </w:rPr>
              <w:br/>
              <w:t xml:space="preserve">Jeżeli jest to wymagane, proszę określić, do której kategorii lub których kategorii pracowników niepełnosprawnych lub </w:t>
            </w:r>
            <w:proofErr w:type="spellStart"/>
            <w:r w:rsidRPr="00180B0D">
              <w:rPr>
                <w:rFonts w:ascii="Arial Narrow" w:hAnsi="Arial Narrow"/>
              </w:rPr>
              <w:t>defaworyzowanych</w:t>
            </w:r>
            <w:proofErr w:type="spellEnd"/>
            <w:r w:rsidRPr="00180B0D">
              <w:rPr>
                <w:rFonts w:ascii="Arial Narrow" w:hAnsi="Arial Narrow"/>
              </w:rPr>
              <w:t xml:space="preserve"> należą dani pracownicy.</w:t>
            </w:r>
          </w:p>
        </w:tc>
        <w:tc>
          <w:tcPr>
            <w:tcW w:w="4645" w:type="dxa"/>
            <w:tcBorders>
              <w:top w:val="single" w:sz="4" w:space="0" w:color="auto"/>
              <w:left w:val="single" w:sz="4" w:space="0" w:color="auto"/>
              <w:bottom w:val="single" w:sz="4" w:space="0" w:color="auto"/>
              <w:right w:val="single" w:sz="4" w:space="0" w:color="auto"/>
            </w:tcBorders>
            <w:hideMark/>
          </w:tcPr>
          <w:p w14:paraId="046C69F8"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w:t>
            </w:r>
            <w:r w:rsidRPr="00180B0D">
              <w:rPr>
                <w:rFonts w:ascii="Arial Narrow" w:hAnsi="Arial Narrow"/>
              </w:rPr>
              <w:br/>
            </w:r>
            <w:r w:rsidRPr="00180B0D">
              <w:rPr>
                <w:rFonts w:ascii="Arial Narrow" w:hAnsi="Arial Narrow"/>
              </w:rPr>
              <w:br/>
            </w:r>
            <w:r w:rsidRPr="00180B0D">
              <w:rPr>
                <w:rFonts w:ascii="Arial Narrow" w:hAnsi="Arial Narrow"/>
              </w:rPr>
              <w:br/>
              <w:t>[….]</w:t>
            </w:r>
            <w:r w:rsidRPr="00180B0D">
              <w:rPr>
                <w:rFonts w:ascii="Arial Narrow" w:hAnsi="Arial Narrow"/>
              </w:rPr>
              <w:br/>
            </w:r>
          </w:p>
        </w:tc>
      </w:tr>
      <w:tr w:rsidR="00180B0D" w:rsidRPr="00180B0D" w14:paraId="75BF4D22"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DD69F85" w14:textId="77777777" w:rsidR="00180B0D" w:rsidRPr="00180B0D" w:rsidRDefault="00180B0D" w:rsidP="00180B0D">
            <w:pPr>
              <w:rPr>
                <w:rFonts w:ascii="Arial Narrow" w:hAnsi="Arial Narrow"/>
              </w:rPr>
            </w:pPr>
            <w:r w:rsidRPr="00180B0D">
              <w:rPr>
                <w:rFonts w:ascii="Arial Narrow" w:hAnsi="Arial Narrow"/>
              </w:rPr>
              <w:lastRenderedPageBreak/>
              <w:t>Jeżeli dotyczy, czy wykonawca jest wpisany do urzędowego wykazu zatwierdzonych wykonawców lub posiada równoważne zaświadczenie (np. w ramach krajowego systemu (wstępnego) kwalifikowania)?</w:t>
            </w:r>
          </w:p>
        </w:tc>
        <w:tc>
          <w:tcPr>
            <w:tcW w:w="4645" w:type="dxa"/>
            <w:tcBorders>
              <w:top w:val="single" w:sz="4" w:space="0" w:color="auto"/>
              <w:left w:val="single" w:sz="4" w:space="0" w:color="auto"/>
              <w:bottom w:val="single" w:sz="4" w:space="0" w:color="auto"/>
              <w:right w:val="single" w:sz="4" w:space="0" w:color="auto"/>
            </w:tcBorders>
            <w:hideMark/>
          </w:tcPr>
          <w:p w14:paraId="6DB28C5A" w14:textId="77777777" w:rsidR="00180B0D" w:rsidRPr="00180B0D" w:rsidRDefault="00180B0D" w:rsidP="00180B0D">
            <w:pPr>
              <w:rPr>
                <w:rFonts w:ascii="Arial Narrow" w:hAnsi="Arial Narrow"/>
              </w:rPr>
            </w:pPr>
            <w:r w:rsidRPr="00180B0D">
              <w:rPr>
                <w:rFonts w:ascii="Arial Narrow" w:hAnsi="Arial Narrow"/>
              </w:rPr>
              <w:t>[] Tak [] Nie [] Nie dotyczy</w:t>
            </w:r>
          </w:p>
        </w:tc>
      </w:tr>
      <w:tr w:rsidR="00180B0D" w:rsidRPr="00180B0D" w14:paraId="0E042891"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6FEF5AE"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w:t>
            </w:r>
          </w:p>
          <w:p w14:paraId="3E23F671" w14:textId="77777777" w:rsidR="00180B0D" w:rsidRPr="00180B0D" w:rsidRDefault="00180B0D" w:rsidP="00180B0D">
            <w:pPr>
              <w:rPr>
                <w:rFonts w:ascii="Arial Narrow" w:hAnsi="Arial Narrow"/>
                <w:b/>
              </w:rPr>
            </w:pPr>
            <w:r w:rsidRPr="00180B0D">
              <w:rPr>
                <w:rFonts w:ascii="Arial Narrow" w:hAnsi="Arial Narrow"/>
                <w: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4B22BEA" w14:textId="77777777" w:rsidR="00180B0D" w:rsidRPr="00180B0D" w:rsidRDefault="00180B0D" w:rsidP="00180B0D">
            <w:pPr>
              <w:rPr>
                <w:rFonts w:ascii="Arial Narrow" w:hAnsi="Arial Narrow"/>
              </w:rPr>
            </w:pPr>
            <w:r w:rsidRPr="00180B0D">
              <w:rPr>
                <w:rFonts w:ascii="Arial Narrow" w:hAnsi="Arial Narrow"/>
              </w:rPr>
              <w:t>a) Proszę podać nazwę wykazu lub zaświadczenia i odpowiedni numer rejestracyjny lub numer zaświadczenia, jeżeli dotyczy:</w:t>
            </w:r>
            <w:r w:rsidRPr="00180B0D">
              <w:rPr>
                <w:rFonts w:ascii="Arial Narrow" w:hAnsi="Arial Narrow"/>
              </w:rPr>
              <w:br/>
              <w:t>b) Jeżeli poświadczenie wpisu do wykazu lub wydania zaświadczenia jest dostępne w formie elektronicznej, proszę podać:</w:t>
            </w:r>
            <w:r w:rsidRPr="00180B0D">
              <w:rPr>
                <w:rFonts w:ascii="Arial Narrow" w:hAnsi="Arial Narrow"/>
              </w:rPr>
              <w:br/>
            </w:r>
            <w:r w:rsidRPr="00180B0D">
              <w:rPr>
                <w:rFonts w:ascii="Arial Narrow" w:hAnsi="Arial Narrow"/>
              </w:rPr>
              <w:br/>
              <w:t>c) Proszę podać dane referencyjne stanowiące podstawę wpisu do wykazu lub wydania zaświadczenia oraz, w stosownych przypadkach, klasyfikację nadaną w urzędowym wykazie</w:t>
            </w:r>
            <w:r w:rsidRPr="00180B0D">
              <w:rPr>
                <w:rFonts w:ascii="Arial Narrow" w:hAnsi="Arial Narrow"/>
                <w:vertAlign w:val="superscript"/>
              </w:rPr>
              <w:footnoteReference w:id="11"/>
            </w:r>
            <w:r w:rsidRPr="00180B0D">
              <w:rPr>
                <w:rFonts w:ascii="Arial Narrow" w:hAnsi="Arial Narrow"/>
              </w:rPr>
              <w:t>:</w:t>
            </w:r>
            <w:r w:rsidRPr="00180B0D">
              <w:rPr>
                <w:rFonts w:ascii="Arial Narrow" w:hAnsi="Arial Narrow"/>
              </w:rPr>
              <w:br/>
              <w:t>d) Czy wpis do wykazu lub wydane zaświadczenie obejmują wszystkie wymagane kryteria kwalifikacji?</w:t>
            </w:r>
            <w:r w:rsidRPr="00180B0D">
              <w:rPr>
                <w:rFonts w:ascii="Arial Narrow" w:hAnsi="Arial Narrow"/>
              </w:rPr>
              <w:br/>
            </w:r>
            <w:r w:rsidRPr="00180B0D">
              <w:rPr>
                <w:rFonts w:ascii="Arial Narrow" w:hAnsi="Arial Narrow"/>
                <w:b/>
              </w:rPr>
              <w:t>Jeżeli nie:</w:t>
            </w:r>
            <w:r w:rsidRPr="00180B0D">
              <w:rPr>
                <w:rFonts w:ascii="Arial Narrow" w:hAnsi="Arial Narrow"/>
              </w:rPr>
              <w:br/>
            </w:r>
            <w:r w:rsidRPr="00180B0D">
              <w:rPr>
                <w:rFonts w:ascii="Arial Narrow" w:hAnsi="Arial Narrow"/>
                <w:b/>
              </w:rPr>
              <w:t>Proszę dodatkowo uzupełnić brakujące informacje w części IV w sekcjach A, B, C lub D, w zależności od przypadku.</w:t>
            </w:r>
            <w:r w:rsidRPr="00180B0D">
              <w:rPr>
                <w:rFonts w:ascii="Arial Narrow" w:hAnsi="Arial Narrow"/>
              </w:rPr>
              <w:t xml:space="preserve"> </w:t>
            </w:r>
            <w:r w:rsidRPr="00180B0D">
              <w:rPr>
                <w:rFonts w:ascii="Arial Narrow" w:hAnsi="Arial Narrow"/>
              </w:rPr>
              <w:br/>
            </w:r>
            <w:r w:rsidRPr="00180B0D">
              <w:rPr>
                <w:rFonts w:ascii="Arial Narrow" w:hAnsi="Arial Narrow"/>
                <w:b/>
              </w:rPr>
              <w:t>WYŁĄCZNIE jeżeli jest to wymagane w stosownym ogłoszeniu lub dokumentach zamówienia:</w:t>
            </w:r>
            <w:r w:rsidRPr="00180B0D">
              <w:rPr>
                <w:rFonts w:ascii="Arial Narrow" w:hAnsi="Arial Narrow"/>
                <w:b/>
                <w:i/>
              </w:rPr>
              <w:br/>
            </w:r>
            <w:r w:rsidRPr="00180B0D">
              <w:rPr>
                <w:rFonts w:ascii="Arial Narrow" w:hAnsi="Arial Narrow"/>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80B0D">
              <w:rPr>
                <w:rFonts w:ascii="Arial Narrow" w:hAnsi="Arial Narrow"/>
              </w:rPr>
              <w:br/>
              <w:t xml:space="preserve">Jeżeli odnośna dokumentacja jest dostępna w formie elektronicznej, proszę wskazać: </w:t>
            </w:r>
          </w:p>
        </w:tc>
        <w:tc>
          <w:tcPr>
            <w:tcW w:w="4645" w:type="dxa"/>
            <w:tcBorders>
              <w:top w:val="single" w:sz="4" w:space="0" w:color="auto"/>
              <w:left w:val="single" w:sz="4" w:space="0" w:color="auto"/>
              <w:bottom w:val="single" w:sz="4" w:space="0" w:color="auto"/>
              <w:right w:val="single" w:sz="4" w:space="0" w:color="auto"/>
            </w:tcBorders>
            <w:hideMark/>
          </w:tcPr>
          <w:p w14:paraId="424B61D6" w14:textId="77777777" w:rsidR="00180B0D" w:rsidRPr="00180B0D" w:rsidRDefault="00180B0D" w:rsidP="00180B0D">
            <w:pPr>
              <w:rPr>
                <w:rFonts w:ascii="Arial Narrow" w:hAnsi="Arial Narrow"/>
              </w:rPr>
            </w:pP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p>
          <w:p w14:paraId="60F52090" w14:textId="77777777" w:rsidR="00180B0D" w:rsidRPr="00180B0D" w:rsidRDefault="00180B0D" w:rsidP="00180B0D">
            <w:pPr>
              <w:rPr>
                <w:rFonts w:ascii="Arial Narrow" w:hAnsi="Arial Narrow"/>
                <w:i/>
              </w:rPr>
            </w:pPr>
            <w:r w:rsidRPr="00180B0D">
              <w:rPr>
                <w:rFonts w:ascii="Arial Narrow" w:hAnsi="Arial Narrow"/>
              </w:rPr>
              <w:t>a) [……]</w:t>
            </w:r>
            <w:r w:rsidRPr="00180B0D">
              <w:rPr>
                <w:rFonts w:ascii="Arial Narrow" w:hAnsi="Arial Narrow"/>
              </w:rPr>
              <w:br/>
            </w:r>
            <w:r w:rsidRPr="00180B0D">
              <w:rPr>
                <w:rFonts w:ascii="Arial Narrow" w:hAnsi="Arial Narrow"/>
              </w:rPr>
              <w:br/>
            </w:r>
          </w:p>
          <w:p w14:paraId="36EF1BA4" w14:textId="77777777" w:rsidR="00180B0D" w:rsidRPr="00180B0D" w:rsidRDefault="00180B0D" w:rsidP="00180B0D">
            <w:pPr>
              <w:rPr>
                <w:rFonts w:ascii="Arial Narrow" w:hAnsi="Arial Narrow"/>
              </w:rPr>
            </w:pPr>
            <w:r w:rsidRPr="00180B0D">
              <w:rPr>
                <w:rFonts w:ascii="Arial Narrow" w:hAnsi="Arial Narrow"/>
              </w:rPr>
              <w:t>b) (adres internetowy, wydający urząd lub organ, dokładne dane referencyjne dokumentacji):</w:t>
            </w:r>
            <w:r w:rsidRPr="00180B0D">
              <w:rPr>
                <w:rFonts w:ascii="Arial Narrow" w:hAnsi="Arial Narrow"/>
              </w:rPr>
              <w:br/>
              <w:t>[……][……][……][……]</w:t>
            </w:r>
            <w:r w:rsidRPr="00180B0D">
              <w:rPr>
                <w:rFonts w:ascii="Arial Narrow" w:hAnsi="Arial Narrow"/>
              </w:rPr>
              <w:br/>
              <w:t>c) [……]</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d) []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e) []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(adres internetowy, wydający urząd lub organ, dokładne dane referencyjne dokumentacji):</w:t>
            </w:r>
            <w:r w:rsidRPr="00180B0D">
              <w:rPr>
                <w:rFonts w:ascii="Arial Narrow" w:hAnsi="Arial Narrow"/>
              </w:rPr>
              <w:br/>
              <w:t>[……][……][……][……]</w:t>
            </w:r>
          </w:p>
        </w:tc>
      </w:tr>
      <w:tr w:rsidR="00180B0D" w:rsidRPr="00180B0D" w14:paraId="51A7FBF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094E8D0" w14:textId="77777777" w:rsidR="00180B0D" w:rsidRPr="00180B0D" w:rsidRDefault="00180B0D" w:rsidP="00180B0D">
            <w:pPr>
              <w:rPr>
                <w:rFonts w:ascii="Arial Narrow" w:hAnsi="Arial Narrow"/>
                <w:b/>
              </w:rPr>
            </w:pPr>
            <w:r w:rsidRPr="00180B0D">
              <w:rPr>
                <w:rFonts w:ascii="Arial Narrow" w:hAnsi="Arial Narrow"/>
                <w:b/>
              </w:rPr>
              <w:t>Rodzaj uczestnictwa:</w:t>
            </w:r>
          </w:p>
        </w:tc>
        <w:tc>
          <w:tcPr>
            <w:tcW w:w="4645" w:type="dxa"/>
            <w:tcBorders>
              <w:top w:val="single" w:sz="4" w:space="0" w:color="auto"/>
              <w:left w:val="single" w:sz="4" w:space="0" w:color="auto"/>
              <w:bottom w:val="single" w:sz="4" w:space="0" w:color="auto"/>
              <w:right w:val="single" w:sz="4" w:space="0" w:color="auto"/>
            </w:tcBorders>
            <w:hideMark/>
          </w:tcPr>
          <w:p w14:paraId="7BB45EDB"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28B65FA8"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479BE58" w14:textId="77777777" w:rsidR="00180B0D" w:rsidRPr="00180B0D" w:rsidRDefault="00180B0D" w:rsidP="00180B0D">
            <w:pPr>
              <w:rPr>
                <w:rFonts w:ascii="Arial Narrow" w:hAnsi="Arial Narrow"/>
              </w:rPr>
            </w:pPr>
            <w:r w:rsidRPr="00180B0D">
              <w:rPr>
                <w:rFonts w:ascii="Arial Narrow" w:hAnsi="Arial Narrow"/>
              </w:rPr>
              <w:lastRenderedPageBreak/>
              <w:t>Czy wykonawca bierze udział w postępowaniu o udzielenie zamówienia wspólnie z innymi wykonawcami</w:t>
            </w:r>
            <w:r w:rsidRPr="00180B0D">
              <w:rPr>
                <w:rFonts w:ascii="Arial Narrow" w:hAnsi="Arial Narrow"/>
                <w:vertAlign w:val="superscript"/>
              </w:rPr>
              <w:footnoteReference w:id="12"/>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3D8815BA" w14:textId="77777777" w:rsidR="00180B0D" w:rsidRPr="00180B0D" w:rsidRDefault="00180B0D" w:rsidP="00180B0D">
            <w:pPr>
              <w:rPr>
                <w:rFonts w:ascii="Arial Narrow" w:hAnsi="Arial Narrow"/>
              </w:rPr>
            </w:pPr>
            <w:r w:rsidRPr="00180B0D">
              <w:rPr>
                <w:rFonts w:ascii="Arial Narrow" w:hAnsi="Arial Narrow"/>
              </w:rPr>
              <w:t>[] Tak [] Nie</w:t>
            </w:r>
          </w:p>
        </w:tc>
      </w:tr>
      <w:tr w:rsidR="00180B0D" w:rsidRPr="00180B0D" w14:paraId="165902AA" w14:textId="77777777" w:rsidTr="00180B0D">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78076C3" w14:textId="77777777" w:rsidR="00180B0D" w:rsidRPr="00180B0D" w:rsidRDefault="00180B0D" w:rsidP="00180B0D">
            <w:pPr>
              <w:rPr>
                <w:rFonts w:ascii="Arial Narrow" w:hAnsi="Arial Narrow"/>
              </w:rPr>
            </w:pPr>
            <w:r w:rsidRPr="00180B0D">
              <w:rPr>
                <w:rFonts w:ascii="Arial Narrow" w:hAnsi="Arial Narrow"/>
              </w:rPr>
              <w:t>Jeżeli tak, proszę dopilnować, aby pozostali uczestnicy przedstawili odrębne jednolite europejskie dokumenty zamówienia.</w:t>
            </w:r>
          </w:p>
        </w:tc>
      </w:tr>
      <w:tr w:rsidR="00180B0D" w:rsidRPr="00180B0D" w14:paraId="4F2D79B4"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FC7F5EB"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w:t>
            </w:r>
            <w:r w:rsidRPr="00180B0D">
              <w:rPr>
                <w:rFonts w:ascii="Arial Narrow" w:hAnsi="Arial Narrow"/>
              </w:rPr>
              <w:br/>
              <w:t>a) Proszę wskazać rolę wykonawcy w grupie (lider, odpowiedzialny za określone zadania itd.):</w:t>
            </w:r>
            <w:r w:rsidRPr="00180B0D">
              <w:rPr>
                <w:rFonts w:ascii="Arial Narrow" w:hAnsi="Arial Narrow"/>
              </w:rPr>
              <w:br/>
              <w:t>b) Proszę wskazać pozostałych wykonawców biorących wspólnie udział w postępowaniu o udzielenie zamówienia:</w:t>
            </w:r>
            <w:r w:rsidRPr="00180B0D">
              <w:rPr>
                <w:rFonts w:ascii="Arial Narrow" w:hAnsi="Arial Narrow"/>
              </w:rPr>
              <w:br/>
              <w:t>c) W stosownych przypadkach nazwa grupy biorącej udział:</w:t>
            </w:r>
          </w:p>
        </w:tc>
        <w:tc>
          <w:tcPr>
            <w:tcW w:w="4645" w:type="dxa"/>
            <w:tcBorders>
              <w:top w:val="single" w:sz="4" w:space="0" w:color="auto"/>
              <w:left w:val="single" w:sz="4" w:space="0" w:color="auto"/>
              <w:bottom w:val="single" w:sz="4" w:space="0" w:color="auto"/>
              <w:right w:val="single" w:sz="4" w:space="0" w:color="auto"/>
            </w:tcBorders>
            <w:hideMark/>
          </w:tcPr>
          <w:p w14:paraId="6532211E" w14:textId="77777777" w:rsidR="00180B0D" w:rsidRPr="00180B0D" w:rsidRDefault="00180B0D" w:rsidP="00180B0D">
            <w:pPr>
              <w:rPr>
                <w:rFonts w:ascii="Arial Narrow" w:hAnsi="Arial Narrow"/>
              </w:rPr>
            </w:pPr>
            <w:r w:rsidRPr="00180B0D">
              <w:rPr>
                <w:rFonts w:ascii="Arial Narrow" w:hAnsi="Arial Narrow"/>
              </w:rPr>
              <w:br/>
              <w:t>a): [……]</w:t>
            </w:r>
            <w:r w:rsidRPr="00180B0D">
              <w:rPr>
                <w:rFonts w:ascii="Arial Narrow" w:hAnsi="Arial Narrow"/>
              </w:rPr>
              <w:br/>
            </w:r>
            <w:r w:rsidRPr="00180B0D">
              <w:rPr>
                <w:rFonts w:ascii="Arial Narrow" w:hAnsi="Arial Narrow"/>
              </w:rPr>
              <w:br/>
            </w:r>
            <w:r w:rsidRPr="00180B0D">
              <w:rPr>
                <w:rFonts w:ascii="Arial Narrow" w:hAnsi="Arial Narrow"/>
              </w:rPr>
              <w:br/>
              <w:t>b): [……]</w:t>
            </w:r>
            <w:r w:rsidRPr="00180B0D">
              <w:rPr>
                <w:rFonts w:ascii="Arial Narrow" w:hAnsi="Arial Narrow"/>
              </w:rPr>
              <w:br/>
            </w:r>
            <w:r w:rsidRPr="00180B0D">
              <w:rPr>
                <w:rFonts w:ascii="Arial Narrow" w:hAnsi="Arial Narrow"/>
              </w:rPr>
              <w:br/>
            </w:r>
            <w:r w:rsidRPr="00180B0D">
              <w:rPr>
                <w:rFonts w:ascii="Arial Narrow" w:hAnsi="Arial Narrow"/>
              </w:rPr>
              <w:br/>
              <w:t>c): [……]</w:t>
            </w:r>
          </w:p>
        </w:tc>
      </w:tr>
      <w:tr w:rsidR="00180B0D" w:rsidRPr="00180B0D" w14:paraId="02E8F1A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EA2C742" w14:textId="77777777" w:rsidR="00180B0D" w:rsidRPr="00180B0D" w:rsidRDefault="00180B0D" w:rsidP="00180B0D">
            <w:pPr>
              <w:rPr>
                <w:rFonts w:ascii="Arial Narrow" w:hAnsi="Arial Narrow"/>
                <w:b/>
              </w:rPr>
            </w:pPr>
            <w:r w:rsidRPr="00180B0D">
              <w:rPr>
                <w:rFonts w:ascii="Arial Narrow" w:hAnsi="Arial Narrow"/>
                <w:b/>
              </w:rPr>
              <w:t>Części</w:t>
            </w:r>
          </w:p>
        </w:tc>
        <w:tc>
          <w:tcPr>
            <w:tcW w:w="4645" w:type="dxa"/>
            <w:tcBorders>
              <w:top w:val="single" w:sz="4" w:space="0" w:color="auto"/>
              <w:left w:val="single" w:sz="4" w:space="0" w:color="auto"/>
              <w:bottom w:val="single" w:sz="4" w:space="0" w:color="auto"/>
              <w:right w:val="single" w:sz="4" w:space="0" w:color="auto"/>
            </w:tcBorders>
            <w:hideMark/>
          </w:tcPr>
          <w:p w14:paraId="65C2F2C9"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2B0358D9"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D8A2A1E" w14:textId="77777777" w:rsidR="00180B0D" w:rsidRPr="00180B0D" w:rsidRDefault="00180B0D" w:rsidP="00180B0D">
            <w:pPr>
              <w:rPr>
                <w:rFonts w:ascii="Arial Narrow" w:hAnsi="Arial Narrow"/>
                <w:b/>
                <w:i/>
              </w:rPr>
            </w:pPr>
            <w:r w:rsidRPr="00180B0D">
              <w:rPr>
                <w:rFonts w:ascii="Arial Narrow" w:hAnsi="Arial Narrow"/>
              </w:rPr>
              <w:t>W stosownych przypadkach wskazanie części zamówienia, w odniesieniu do której (których) wykonawca zamierza złożyć ofertę.</w:t>
            </w:r>
          </w:p>
        </w:tc>
        <w:tc>
          <w:tcPr>
            <w:tcW w:w="4645" w:type="dxa"/>
            <w:tcBorders>
              <w:top w:val="single" w:sz="4" w:space="0" w:color="auto"/>
              <w:left w:val="single" w:sz="4" w:space="0" w:color="auto"/>
              <w:bottom w:val="single" w:sz="4" w:space="0" w:color="auto"/>
              <w:right w:val="single" w:sz="4" w:space="0" w:color="auto"/>
            </w:tcBorders>
            <w:hideMark/>
          </w:tcPr>
          <w:p w14:paraId="787E9411" w14:textId="77777777" w:rsidR="00180B0D" w:rsidRPr="00180B0D" w:rsidRDefault="00180B0D" w:rsidP="00180B0D">
            <w:pPr>
              <w:rPr>
                <w:rFonts w:ascii="Arial Narrow" w:hAnsi="Arial Narrow"/>
                <w:b/>
                <w:i/>
              </w:rPr>
            </w:pPr>
            <w:r w:rsidRPr="00180B0D">
              <w:rPr>
                <w:rFonts w:ascii="Arial Narrow" w:hAnsi="Arial Narrow"/>
              </w:rPr>
              <w:t>[   ]</w:t>
            </w:r>
          </w:p>
        </w:tc>
      </w:tr>
    </w:tbl>
    <w:p w14:paraId="3A743C4C" w14:textId="77777777" w:rsidR="00180B0D" w:rsidRPr="00180B0D" w:rsidRDefault="00180B0D" w:rsidP="00180B0D">
      <w:pPr>
        <w:rPr>
          <w:rFonts w:ascii="Arial Narrow" w:hAnsi="Arial Narrow"/>
        </w:rPr>
      </w:pPr>
      <w:r w:rsidRPr="00180B0D">
        <w:rPr>
          <w:rFonts w:ascii="Arial Narrow" w:hAnsi="Arial Narrow"/>
        </w:rPr>
        <w:t>B: Informacje na temat przedstawicieli wykonawcy</w:t>
      </w:r>
    </w:p>
    <w:p w14:paraId="183A03AF" w14:textId="77777777" w:rsidR="00180B0D" w:rsidRPr="00180B0D" w:rsidRDefault="00180B0D" w:rsidP="00180B0D">
      <w:pPr>
        <w:rPr>
          <w:rFonts w:ascii="Arial Narrow" w:hAnsi="Arial Narrow"/>
          <w:i/>
        </w:rPr>
      </w:pPr>
      <w:r w:rsidRPr="00180B0D">
        <w:rPr>
          <w:rFonts w:ascii="Arial Narrow" w:hAnsi="Arial Narrow"/>
          <w:i/>
        </w:rPr>
        <w:t>W stosownych przypadkach proszę podać imię i nazwisko (imiona i nazwiska) oraz adres(-y) osoby (osób) upoważnionej(-</w:t>
      </w:r>
      <w:proofErr w:type="spellStart"/>
      <w:r w:rsidRPr="00180B0D">
        <w:rPr>
          <w:rFonts w:ascii="Arial Narrow" w:hAnsi="Arial Narrow"/>
          <w:i/>
        </w:rPr>
        <w:t>ych</w:t>
      </w:r>
      <w:proofErr w:type="spellEnd"/>
      <w:r w:rsidRPr="00180B0D">
        <w:rPr>
          <w:rFonts w:ascii="Arial Narrow" w:hAnsi="Arial Narrow"/>
          <w:i/>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5686233B"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4ABFC69" w14:textId="77777777" w:rsidR="00180B0D" w:rsidRPr="00180B0D" w:rsidRDefault="00180B0D" w:rsidP="00180B0D">
            <w:pPr>
              <w:rPr>
                <w:rFonts w:ascii="Arial Narrow" w:hAnsi="Arial Narrow"/>
                <w:b/>
              </w:rPr>
            </w:pPr>
            <w:r w:rsidRPr="00180B0D">
              <w:rPr>
                <w:rFonts w:ascii="Arial Narrow" w:hAnsi="Arial Narrow"/>
                <w:b/>
              </w:rPr>
              <w:t>Osoby upoważnione do reprezentowania, o ile istnieją:</w:t>
            </w:r>
          </w:p>
        </w:tc>
        <w:tc>
          <w:tcPr>
            <w:tcW w:w="4645" w:type="dxa"/>
            <w:tcBorders>
              <w:top w:val="single" w:sz="4" w:space="0" w:color="auto"/>
              <w:left w:val="single" w:sz="4" w:space="0" w:color="auto"/>
              <w:bottom w:val="single" w:sz="4" w:space="0" w:color="auto"/>
              <w:right w:val="single" w:sz="4" w:space="0" w:color="auto"/>
            </w:tcBorders>
            <w:hideMark/>
          </w:tcPr>
          <w:p w14:paraId="54FF0596"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38AC98A9"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7302832B" w14:textId="77777777" w:rsidR="00180B0D" w:rsidRPr="00180B0D" w:rsidRDefault="00180B0D" w:rsidP="00180B0D">
            <w:pPr>
              <w:rPr>
                <w:rFonts w:ascii="Arial Narrow" w:hAnsi="Arial Narrow"/>
              </w:rPr>
            </w:pPr>
            <w:r w:rsidRPr="00180B0D">
              <w:rPr>
                <w:rFonts w:ascii="Arial Narrow" w:hAnsi="Arial Narrow"/>
              </w:rPr>
              <w:t xml:space="preserve">Imię i nazwisko, </w:t>
            </w:r>
            <w:r w:rsidRPr="00180B0D">
              <w:rPr>
                <w:rFonts w:ascii="Arial Narrow" w:hAnsi="Arial Narrow"/>
              </w:rPr>
              <w:br/>
              <w:t xml:space="preserve">wraz z datą i miejscem urodzenia, jeżeli są wymagane: </w:t>
            </w:r>
          </w:p>
        </w:tc>
        <w:tc>
          <w:tcPr>
            <w:tcW w:w="4645" w:type="dxa"/>
            <w:tcBorders>
              <w:top w:val="single" w:sz="4" w:space="0" w:color="auto"/>
              <w:left w:val="single" w:sz="4" w:space="0" w:color="auto"/>
              <w:bottom w:val="single" w:sz="4" w:space="0" w:color="auto"/>
              <w:right w:val="single" w:sz="4" w:space="0" w:color="auto"/>
            </w:tcBorders>
            <w:hideMark/>
          </w:tcPr>
          <w:p w14:paraId="426F08AC" w14:textId="77777777" w:rsidR="00180B0D" w:rsidRPr="00180B0D" w:rsidRDefault="00180B0D" w:rsidP="00180B0D">
            <w:pPr>
              <w:rPr>
                <w:rFonts w:ascii="Arial Narrow" w:hAnsi="Arial Narrow"/>
              </w:rPr>
            </w:pPr>
            <w:r w:rsidRPr="00180B0D">
              <w:rPr>
                <w:rFonts w:ascii="Arial Narrow" w:hAnsi="Arial Narrow"/>
              </w:rPr>
              <w:t>[……],</w:t>
            </w:r>
            <w:r w:rsidRPr="00180B0D">
              <w:rPr>
                <w:rFonts w:ascii="Arial Narrow" w:hAnsi="Arial Narrow"/>
              </w:rPr>
              <w:br/>
              <w:t>[……]</w:t>
            </w:r>
          </w:p>
        </w:tc>
      </w:tr>
      <w:tr w:rsidR="00180B0D" w:rsidRPr="00180B0D" w14:paraId="4B72096D"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0694DA1" w14:textId="77777777" w:rsidR="00180B0D" w:rsidRPr="00180B0D" w:rsidRDefault="00180B0D" w:rsidP="00180B0D">
            <w:pPr>
              <w:rPr>
                <w:rFonts w:ascii="Arial Narrow" w:hAnsi="Arial Narrow"/>
              </w:rPr>
            </w:pPr>
            <w:r w:rsidRPr="00180B0D">
              <w:rPr>
                <w:rFonts w:ascii="Arial Narrow" w:hAnsi="Arial Narrow"/>
              </w:rPr>
              <w:t>Stanowisko/Działający(-a) jako:</w:t>
            </w:r>
          </w:p>
        </w:tc>
        <w:tc>
          <w:tcPr>
            <w:tcW w:w="4645" w:type="dxa"/>
            <w:tcBorders>
              <w:top w:val="single" w:sz="4" w:space="0" w:color="auto"/>
              <w:left w:val="single" w:sz="4" w:space="0" w:color="auto"/>
              <w:bottom w:val="single" w:sz="4" w:space="0" w:color="auto"/>
              <w:right w:val="single" w:sz="4" w:space="0" w:color="auto"/>
            </w:tcBorders>
            <w:hideMark/>
          </w:tcPr>
          <w:p w14:paraId="72D40934"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06C73DF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70E0660C" w14:textId="77777777" w:rsidR="00180B0D" w:rsidRPr="00180B0D" w:rsidRDefault="00180B0D" w:rsidP="00180B0D">
            <w:pPr>
              <w:rPr>
                <w:rFonts w:ascii="Arial Narrow" w:hAnsi="Arial Narrow"/>
              </w:rPr>
            </w:pPr>
            <w:r w:rsidRPr="00180B0D">
              <w:rPr>
                <w:rFonts w:ascii="Arial Narrow" w:hAnsi="Arial Narrow"/>
              </w:rPr>
              <w:t>Adres pocztowy:</w:t>
            </w:r>
          </w:p>
        </w:tc>
        <w:tc>
          <w:tcPr>
            <w:tcW w:w="4645" w:type="dxa"/>
            <w:tcBorders>
              <w:top w:val="single" w:sz="4" w:space="0" w:color="auto"/>
              <w:left w:val="single" w:sz="4" w:space="0" w:color="auto"/>
              <w:bottom w:val="single" w:sz="4" w:space="0" w:color="auto"/>
              <w:right w:val="single" w:sz="4" w:space="0" w:color="auto"/>
            </w:tcBorders>
            <w:hideMark/>
          </w:tcPr>
          <w:p w14:paraId="6BB7D730"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6EF6DCF3"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4A09AAD" w14:textId="77777777" w:rsidR="00180B0D" w:rsidRPr="00180B0D" w:rsidRDefault="00180B0D" w:rsidP="00180B0D">
            <w:pPr>
              <w:rPr>
                <w:rFonts w:ascii="Arial Narrow" w:hAnsi="Arial Narrow"/>
              </w:rPr>
            </w:pPr>
            <w:r w:rsidRPr="00180B0D">
              <w:rPr>
                <w:rFonts w:ascii="Arial Narrow" w:hAnsi="Arial Narrow"/>
              </w:rPr>
              <w:t>Telefon:</w:t>
            </w:r>
          </w:p>
        </w:tc>
        <w:tc>
          <w:tcPr>
            <w:tcW w:w="4645" w:type="dxa"/>
            <w:tcBorders>
              <w:top w:val="single" w:sz="4" w:space="0" w:color="auto"/>
              <w:left w:val="single" w:sz="4" w:space="0" w:color="auto"/>
              <w:bottom w:val="single" w:sz="4" w:space="0" w:color="auto"/>
              <w:right w:val="single" w:sz="4" w:space="0" w:color="auto"/>
            </w:tcBorders>
            <w:hideMark/>
          </w:tcPr>
          <w:p w14:paraId="405A9AF1"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5145E8E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F874879" w14:textId="77777777" w:rsidR="00180B0D" w:rsidRPr="00180B0D" w:rsidRDefault="00180B0D" w:rsidP="00180B0D">
            <w:pPr>
              <w:rPr>
                <w:rFonts w:ascii="Arial Narrow" w:hAnsi="Arial Narrow"/>
              </w:rPr>
            </w:pPr>
            <w:r w:rsidRPr="00180B0D">
              <w:rPr>
                <w:rFonts w:ascii="Arial Narrow" w:hAnsi="Arial Narrow"/>
              </w:rPr>
              <w:t>Adres e-mail:</w:t>
            </w:r>
          </w:p>
        </w:tc>
        <w:tc>
          <w:tcPr>
            <w:tcW w:w="4645" w:type="dxa"/>
            <w:tcBorders>
              <w:top w:val="single" w:sz="4" w:space="0" w:color="auto"/>
              <w:left w:val="single" w:sz="4" w:space="0" w:color="auto"/>
              <w:bottom w:val="single" w:sz="4" w:space="0" w:color="auto"/>
              <w:right w:val="single" w:sz="4" w:space="0" w:color="auto"/>
            </w:tcBorders>
            <w:hideMark/>
          </w:tcPr>
          <w:p w14:paraId="53F3F68A"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4110796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2046E17" w14:textId="77777777" w:rsidR="00180B0D" w:rsidRPr="00180B0D" w:rsidRDefault="00180B0D" w:rsidP="00180B0D">
            <w:pPr>
              <w:rPr>
                <w:rFonts w:ascii="Arial Narrow" w:hAnsi="Arial Narrow"/>
              </w:rPr>
            </w:pPr>
            <w:r w:rsidRPr="00180B0D">
              <w:rPr>
                <w:rFonts w:ascii="Arial Narrow" w:hAnsi="Arial Narrow"/>
              </w:rPr>
              <w:t>W razie potrzeby proszę podać szczegółowe informacje dotyczące przedstawicielstwa (jego form, zakresu, celu itd.):</w:t>
            </w:r>
          </w:p>
        </w:tc>
        <w:tc>
          <w:tcPr>
            <w:tcW w:w="4645" w:type="dxa"/>
            <w:tcBorders>
              <w:top w:val="single" w:sz="4" w:space="0" w:color="auto"/>
              <w:left w:val="single" w:sz="4" w:space="0" w:color="auto"/>
              <w:bottom w:val="single" w:sz="4" w:space="0" w:color="auto"/>
              <w:right w:val="single" w:sz="4" w:space="0" w:color="auto"/>
            </w:tcBorders>
            <w:hideMark/>
          </w:tcPr>
          <w:p w14:paraId="7F00141C" w14:textId="77777777" w:rsidR="00180B0D" w:rsidRPr="00180B0D" w:rsidRDefault="00180B0D" w:rsidP="00180B0D">
            <w:pPr>
              <w:rPr>
                <w:rFonts w:ascii="Arial Narrow" w:hAnsi="Arial Narrow"/>
              </w:rPr>
            </w:pPr>
            <w:r w:rsidRPr="00180B0D">
              <w:rPr>
                <w:rFonts w:ascii="Arial Narrow" w:hAnsi="Arial Narrow"/>
              </w:rPr>
              <w:t>[……]</w:t>
            </w:r>
          </w:p>
        </w:tc>
      </w:tr>
    </w:tbl>
    <w:p w14:paraId="300D2461" w14:textId="77777777" w:rsidR="00180B0D" w:rsidRPr="00180B0D" w:rsidRDefault="00180B0D" w:rsidP="00180B0D">
      <w:pPr>
        <w:rPr>
          <w:rFonts w:ascii="Arial Narrow" w:hAnsi="Arial Narrow"/>
        </w:rPr>
      </w:pPr>
      <w:r w:rsidRPr="00180B0D">
        <w:rPr>
          <w:rFonts w:ascii="Arial Narrow" w:hAnsi="Arial Narrow"/>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580B681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339622D" w14:textId="77777777" w:rsidR="00180B0D" w:rsidRPr="00180B0D" w:rsidRDefault="00180B0D" w:rsidP="00180B0D">
            <w:pPr>
              <w:rPr>
                <w:rFonts w:ascii="Arial Narrow" w:hAnsi="Arial Narrow"/>
                <w:b/>
              </w:rPr>
            </w:pPr>
            <w:r w:rsidRPr="00180B0D">
              <w:rPr>
                <w:rFonts w:ascii="Arial Narrow" w:hAnsi="Arial Narrow"/>
                <w:b/>
              </w:rPr>
              <w:t>Zależność od innych podmiotów:</w:t>
            </w:r>
          </w:p>
        </w:tc>
        <w:tc>
          <w:tcPr>
            <w:tcW w:w="4645" w:type="dxa"/>
            <w:tcBorders>
              <w:top w:val="single" w:sz="4" w:space="0" w:color="auto"/>
              <w:left w:val="single" w:sz="4" w:space="0" w:color="auto"/>
              <w:bottom w:val="single" w:sz="4" w:space="0" w:color="auto"/>
              <w:right w:val="single" w:sz="4" w:space="0" w:color="auto"/>
            </w:tcBorders>
            <w:hideMark/>
          </w:tcPr>
          <w:p w14:paraId="4B781005"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6797F40E"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8A4DD6C" w14:textId="77777777" w:rsidR="00180B0D" w:rsidRPr="00180B0D" w:rsidRDefault="00180B0D" w:rsidP="00180B0D">
            <w:pPr>
              <w:rPr>
                <w:rFonts w:ascii="Arial Narrow" w:hAnsi="Arial Narrow"/>
              </w:rPr>
            </w:pPr>
            <w:r w:rsidRPr="00180B0D">
              <w:rPr>
                <w:rFonts w:ascii="Arial Narrow" w:hAnsi="Arial Narrow"/>
              </w:rPr>
              <w:t xml:space="preserve">Czy wykonawca polega na zdolności innych podmiotów w celu spełnienia kryteriów kwalifikacji określonych poniżej w części IV oraz (ewentualnych) </w:t>
            </w:r>
            <w:r w:rsidRPr="00180B0D">
              <w:rPr>
                <w:rFonts w:ascii="Arial Narrow" w:hAnsi="Arial Narrow"/>
              </w:rPr>
              <w:lastRenderedPageBreak/>
              <w:t xml:space="preserve">kryteriów i zasad określonych poniżej w części V? </w:t>
            </w:r>
          </w:p>
        </w:tc>
        <w:tc>
          <w:tcPr>
            <w:tcW w:w="4645" w:type="dxa"/>
            <w:tcBorders>
              <w:top w:val="single" w:sz="4" w:space="0" w:color="auto"/>
              <w:left w:val="single" w:sz="4" w:space="0" w:color="auto"/>
              <w:bottom w:val="single" w:sz="4" w:space="0" w:color="auto"/>
              <w:right w:val="single" w:sz="4" w:space="0" w:color="auto"/>
            </w:tcBorders>
            <w:hideMark/>
          </w:tcPr>
          <w:p w14:paraId="77CF525F" w14:textId="77777777" w:rsidR="00180B0D" w:rsidRPr="00180B0D" w:rsidRDefault="00180B0D" w:rsidP="00180B0D">
            <w:pPr>
              <w:rPr>
                <w:rFonts w:ascii="Arial Narrow" w:hAnsi="Arial Narrow"/>
              </w:rPr>
            </w:pPr>
            <w:r w:rsidRPr="00180B0D">
              <w:rPr>
                <w:rFonts w:ascii="Arial Narrow" w:hAnsi="Arial Narrow"/>
              </w:rPr>
              <w:lastRenderedPageBreak/>
              <w:t>[] Tak [] Nie</w:t>
            </w:r>
          </w:p>
        </w:tc>
      </w:tr>
    </w:tbl>
    <w:p w14:paraId="4B7AAC81" w14:textId="77777777" w:rsidR="00180B0D" w:rsidRPr="00180B0D" w:rsidRDefault="00180B0D" w:rsidP="00180B0D">
      <w:pPr>
        <w:rPr>
          <w:rFonts w:ascii="Arial Narrow" w:hAnsi="Arial Narrow"/>
        </w:rPr>
      </w:pPr>
      <w:r w:rsidRPr="00180B0D">
        <w:rPr>
          <w:rFonts w:ascii="Arial Narrow" w:hAnsi="Arial Narrow"/>
          <w:b/>
        </w:rPr>
        <w:lastRenderedPageBreak/>
        <w:t>Jeżeli tak</w:t>
      </w:r>
      <w:r w:rsidRPr="00180B0D">
        <w:rPr>
          <w:rFonts w:ascii="Arial Narrow" w:hAnsi="Arial Narrow"/>
        </w:rPr>
        <w:t xml:space="preserve">, proszę przedstawić – </w:t>
      </w:r>
      <w:r w:rsidRPr="00180B0D">
        <w:rPr>
          <w:rFonts w:ascii="Arial Narrow" w:hAnsi="Arial Narrow"/>
          <w:b/>
        </w:rPr>
        <w:t>dla każdego</w:t>
      </w:r>
      <w:r w:rsidRPr="00180B0D">
        <w:rPr>
          <w:rFonts w:ascii="Arial Narrow" w:hAnsi="Arial Narrow"/>
        </w:rPr>
        <w:t xml:space="preserve"> z podmiotów, których to dotyczy – odrębny formularz jednolitego europejskiego dokumentu zamówienia zawierający informacje wymagane w </w:t>
      </w:r>
      <w:r w:rsidRPr="00180B0D">
        <w:rPr>
          <w:rFonts w:ascii="Arial Narrow" w:hAnsi="Arial Narrow"/>
          <w:b/>
        </w:rPr>
        <w:t>niniejszej części sekcja A i B oraz w części III</w:t>
      </w:r>
      <w:r w:rsidRPr="00180B0D">
        <w:rPr>
          <w:rFonts w:ascii="Arial Narrow" w:hAnsi="Arial Narrow"/>
        </w:rPr>
        <w:t xml:space="preserve">, należycie wypełniony i podpisany przez dane podmioty. </w:t>
      </w:r>
      <w:r w:rsidRPr="00180B0D">
        <w:rPr>
          <w:rFonts w:ascii="Arial Narrow" w:hAnsi="Arial Narrow"/>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80B0D">
        <w:rPr>
          <w:rFonts w:ascii="Arial Narrow" w:hAnsi="Arial Narrow"/>
        </w:rPr>
        <w:br/>
        <w:t>O ile ma to znaczenie dla określonych zdolności, na których polega wykonawca, proszę dołączyć – dla każdego z podmiotów, których to dotyczy – informacje wymagane w częściach IV i V</w:t>
      </w:r>
      <w:r w:rsidRPr="00180B0D">
        <w:rPr>
          <w:rFonts w:ascii="Arial Narrow" w:hAnsi="Arial Narrow"/>
          <w:vertAlign w:val="superscript"/>
        </w:rPr>
        <w:footnoteReference w:id="13"/>
      </w:r>
      <w:r w:rsidRPr="00180B0D">
        <w:rPr>
          <w:rFonts w:ascii="Arial Narrow" w:hAnsi="Arial Narrow"/>
        </w:rPr>
        <w:t>.</w:t>
      </w:r>
    </w:p>
    <w:p w14:paraId="3C38AE86" w14:textId="77777777" w:rsidR="00180B0D" w:rsidRPr="00180B0D" w:rsidRDefault="00180B0D" w:rsidP="00180B0D">
      <w:pPr>
        <w:rPr>
          <w:rFonts w:ascii="Arial Narrow" w:hAnsi="Arial Narrow"/>
          <w:u w:val="single"/>
        </w:rPr>
      </w:pPr>
      <w:r w:rsidRPr="00180B0D">
        <w:rPr>
          <w:rFonts w:ascii="Arial Narrow" w:hAnsi="Arial Narrow"/>
        </w:rPr>
        <w:t>D: Informacje dotyczące podwykonawców, na których zdolności wykonawca nie polega</w:t>
      </w:r>
    </w:p>
    <w:p w14:paraId="658C2677" w14:textId="77777777" w:rsidR="00180B0D" w:rsidRPr="00180B0D" w:rsidRDefault="00180B0D" w:rsidP="00180B0D">
      <w:pPr>
        <w:rPr>
          <w:rFonts w:ascii="Arial Narrow" w:hAnsi="Arial Narrow"/>
          <w:b/>
        </w:rPr>
      </w:pPr>
      <w:r w:rsidRPr="00180B0D">
        <w:rPr>
          <w:rFonts w:ascii="Arial Narrow" w:hAnsi="Arial Narrow"/>
          <w:b/>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79D0FF77"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CAC90A0" w14:textId="77777777" w:rsidR="00180B0D" w:rsidRPr="00180B0D" w:rsidRDefault="00180B0D" w:rsidP="00180B0D">
            <w:pPr>
              <w:rPr>
                <w:rFonts w:ascii="Arial Narrow" w:hAnsi="Arial Narrow"/>
                <w:b/>
              </w:rPr>
            </w:pPr>
            <w:r w:rsidRPr="00180B0D">
              <w:rPr>
                <w:rFonts w:ascii="Arial Narrow" w:hAnsi="Arial Narrow"/>
                <w:b/>
              </w:rPr>
              <w:t>Podwykonawstwo:</w:t>
            </w:r>
          </w:p>
        </w:tc>
        <w:tc>
          <w:tcPr>
            <w:tcW w:w="4645" w:type="dxa"/>
            <w:tcBorders>
              <w:top w:val="single" w:sz="4" w:space="0" w:color="auto"/>
              <w:left w:val="single" w:sz="4" w:space="0" w:color="auto"/>
              <w:bottom w:val="single" w:sz="4" w:space="0" w:color="auto"/>
              <w:right w:val="single" w:sz="4" w:space="0" w:color="auto"/>
            </w:tcBorders>
            <w:hideMark/>
          </w:tcPr>
          <w:p w14:paraId="13352B76"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0B123136"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1E581DF" w14:textId="77777777" w:rsidR="00180B0D" w:rsidRPr="00180B0D" w:rsidRDefault="00180B0D" w:rsidP="00180B0D">
            <w:pPr>
              <w:rPr>
                <w:rFonts w:ascii="Arial Narrow" w:hAnsi="Arial Narrow"/>
              </w:rPr>
            </w:pPr>
            <w:r w:rsidRPr="00180B0D">
              <w:rPr>
                <w:rFonts w:ascii="Arial Narrow" w:hAnsi="Arial Narrow"/>
              </w:rPr>
              <w:t>Czy wykonawca zamierza zlecić osobom trzecim podwykonawstwo jakiejkolwiek części zamówienia?</w:t>
            </w:r>
          </w:p>
        </w:tc>
        <w:tc>
          <w:tcPr>
            <w:tcW w:w="4645" w:type="dxa"/>
            <w:tcBorders>
              <w:top w:val="single" w:sz="4" w:space="0" w:color="auto"/>
              <w:left w:val="single" w:sz="4" w:space="0" w:color="auto"/>
              <w:bottom w:val="single" w:sz="4" w:space="0" w:color="auto"/>
              <w:right w:val="single" w:sz="4" w:space="0" w:color="auto"/>
            </w:tcBorders>
            <w:hideMark/>
          </w:tcPr>
          <w:p w14:paraId="3CB43BC7"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t xml:space="preserve">Jeżeli </w:t>
            </w:r>
            <w:r w:rsidRPr="00180B0D">
              <w:rPr>
                <w:rFonts w:ascii="Arial Narrow" w:hAnsi="Arial Narrow"/>
                <w:b/>
              </w:rPr>
              <w:t>tak i o ile jest to wiadome</w:t>
            </w:r>
            <w:r w:rsidRPr="00180B0D">
              <w:rPr>
                <w:rFonts w:ascii="Arial Narrow" w:hAnsi="Arial Narrow"/>
              </w:rPr>
              <w:t xml:space="preserve">, proszę podać wykaz proponowanych podwykonawców: </w:t>
            </w:r>
          </w:p>
          <w:p w14:paraId="69660D1E" w14:textId="77777777" w:rsidR="00180B0D" w:rsidRPr="00180B0D" w:rsidRDefault="00180B0D" w:rsidP="00180B0D">
            <w:pPr>
              <w:rPr>
                <w:rFonts w:ascii="Arial Narrow" w:hAnsi="Arial Narrow"/>
              </w:rPr>
            </w:pPr>
            <w:r w:rsidRPr="00180B0D">
              <w:rPr>
                <w:rFonts w:ascii="Arial Narrow" w:hAnsi="Arial Narrow"/>
              </w:rPr>
              <w:t>[…]</w:t>
            </w:r>
          </w:p>
        </w:tc>
      </w:tr>
    </w:tbl>
    <w:p w14:paraId="53F69B04" w14:textId="77777777" w:rsidR="00180B0D" w:rsidRPr="00180B0D" w:rsidRDefault="00180B0D" w:rsidP="00180B0D">
      <w:pPr>
        <w:rPr>
          <w:rFonts w:ascii="Arial Narrow" w:hAnsi="Arial Narrow"/>
          <w:b/>
        </w:rPr>
      </w:pPr>
      <w:r w:rsidRPr="00180B0D">
        <w:rPr>
          <w:rFonts w:ascii="Arial Narrow" w:hAnsi="Arial Narrow"/>
          <w:b/>
        </w:rPr>
        <w:t xml:space="preserve">Jeżeli instytucja zamawiająca lub podmiot zamawiający wyraźnie żąda przedstawienia tych informacji </w:t>
      </w:r>
      <w:r w:rsidRPr="00180B0D">
        <w:rPr>
          <w:rFonts w:ascii="Arial Narrow" w:hAnsi="Arial Narrow"/>
        </w:rPr>
        <w:t xml:space="preserve">oprócz informacji </w:t>
      </w:r>
      <w:r w:rsidRPr="00180B0D">
        <w:rPr>
          <w:rFonts w:ascii="Arial Narrow" w:hAnsi="Arial Narrow"/>
          <w:b/>
        </w:rPr>
        <w:t>wymaganych w niniejszej sekcji, proszę przedstawić – dla każdego podwykonawcy (każdej kategorii podwykonawców), których to dotyczy – informacje wymagane w niniejszej części sekcja A i B oraz w części III.</w:t>
      </w:r>
    </w:p>
    <w:p w14:paraId="36A5BD59" w14:textId="77777777" w:rsidR="00180B0D" w:rsidRPr="00180B0D" w:rsidRDefault="00180B0D" w:rsidP="00180B0D">
      <w:pPr>
        <w:rPr>
          <w:rFonts w:ascii="Arial Narrow" w:hAnsi="Arial Narrow"/>
          <w:b/>
        </w:rPr>
      </w:pPr>
      <w:r w:rsidRPr="00180B0D">
        <w:rPr>
          <w:rFonts w:ascii="Arial Narrow" w:hAnsi="Arial Narrow"/>
        </w:rPr>
        <w:br w:type="page"/>
      </w:r>
    </w:p>
    <w:p w14:paraId="0F5DD175" w14:textId="77777777" w:rsidR="00180B0D" w:rsidRPr="00180B0D" w:rsidRDefault="00180B0D" w:rsidP="00180B0D">
      <w:pPr>
        <w:rPr>
          <w:rFonts w:ascii="Arial Narrow" w:hAnsi="Arial Narrow"/>
          <w:b/>
        </w:rPr>
      </w:pPr>
      <w:r w:rsidRPr="00180B0D">
        <w:rPr>
          <w:rFonts w:ascii="Arial Narrow" w:hAnsi="Arial Narrow"/>
          <w:b/>
        </w:rPr>
        <w:lastRenderedPageBreak/>
        <w:t>Część III: Podstawy wykluczenia</w:t>
      </w:r>
    </w:p>
    <w:p w14:paraId="1D392BFB" w14:textId="77777777" w:rsidR="00180B0D" w:rsidRPr="00180B0D" w:rsidRDefault="00180B0D" w:rsidP="00180B0D">
      <w:pPr>
        <w:rPr>
          <w:rFonts w:ascii="Arial Narrow" w:hAnsi="Arial Narrow"/>
        </w:rPr>
      </w:pPr>
      <w:r w:rsidRPr="00180B0D">
        <w:rPr>
          <w:rFonts w:ascii="Arial Narrow" w:hAnsi="Arial Narrow"/>
        </w:rPr>
        <w:t>A: Podstawy związane z wyrokami skazującymi za przestępstwo</w:t>
      </w:r>
    </w:p>
    <w:p w14:paraId="3558F1AF" w14:textId="77777777" w:rsidR="00180B0D" w:rsidRPr="00180B0D" w:rsidRDefault="00180B0D" w:rsidP="00180B0D">
      <w:pPr>
        <w:rPr>
          <w:rFonts w:ascii="Arial Narrow" w:hAnsi="Arial Narrow"/>
        </w:rPr>
      </w:pPr>
      <w:r w:rsidRPr="00180B0D">
        <w:rPr>
          <w:rFonts w:ascii="Arial Narrow" w:hAnsi="Arial Narrow"/>
        </w:rPr>
        <w:t>W art. 57 ust. 1 dyrektywy 2014/24/UE określono następujące powody wykluczenia:</w:t>
      </w:r>
    </w:p>
    <w:p w14:paraId="303C9493" w14:textId="77777777" w:rsidR="00180B0D" w:rsidRPr="00180B0D" w:rsidRDefault="00180B0D" w:rsidP="00BF58AA">
      <w:pPr>
        <w:numPr>
          <w:ilvl w:val="0"/>
          <w:numId w:val="29"/>
        </w:numPr>
        <w:rPr>
          <w:rFonts w:ascii="Arial Narrow" w:hAnsi="Arial Narrow"/>
        </w:rPr>
      </w:pPr>
      <w:r w:rsidRPr="00180B0D">
        <w:rPr>
          <w:rFonts w:ascii="Arial Narrow" w:hAnsi="Arial Narrow"/>
        </w:rPr>
        <w:t xml:space="preserve">udział w </w:t>
      </w:r>
      <w:r w:rsidRPr="00180B0D">
        <w:rPr>
          <w:rFonts w:ascii="Arial Narrow" w:hAnsi="Arial Narrow"/>
          <w:b/>
        </w:rPr>
        <w:t>organizacji przestępczej</w:t>
      </w:r>
      <w:r w:rsidRPr="00180B0D">
        <w:rPr>
          <w:rFonts w:ascii="Arial Narrow" w:hAnsi="Arial Narrow"/>
          <w:vertAlign w:val="superscript"/>
        </w:rPr>
        <w:footnoteReference w:id="14"/>
      </w:r>
      <w:r w:rsidRPr="00180B0D">
        <w:rPr>
          <w:rFonts w:ascii="Arial Narrow" w:hAnsi="Arial Narrow"/>
        </w:rPr>
        <w:t>;</w:t>
      </w:r>
    </w:p>
    <w:p w14:paraId="1F1CA89E" w14:textId="77777777" w:rsidR="00180B0D" w:rsidRPr="00180B0D" w:rsidRDefault="00180B0D" w:rsidP="00180B0D">
      <w:pPr>
        <w:rPr>
          <w:rFonts w:ascii="Arial Narrow" w:hAnsi="Arial Narrow"/>
        </w:rPr>
      </w:pPr>
      <w:r w:rsidRPr="00180B0D">
        <w:rPr>
          <w:rFonts w:ascii="Arial Narrow" w:hAnsi="Arial Narrow"/>
          <w:b/>
        </w:rPr>
        <w:t>korupcja</w:t>
      </w:r>
      <w:r w:rsidRPr="00180B0D">
        <w:rPr>
          <w:rFonts w:ascii="Arial Narrow" w:hAnsi="Arial Narrow"/>
          <w:vertAlign w:val="superscript"/>
        </w:rPr>
        <w:footnoteReference w:id="15"/>
      </w:r>
      <w:r w:rsidRPr="00180B0D">
        <w:rPr>
          <w:rFonts w:ascii="Arial Narrow" w:hAnsi="Arial Narrow"/>
        </w:rPr>
        <w:t>;</w:t>
      </w:r>
    </w:p>
    <w:p w14:paraId="297D6761" w14:textId="77777777" w:rsidR="00180B0D" w:rsidRPr="00180B0D" w:rsidRDefault="00180B0D" w:rsidP="00180B0D">
      <w:pPr>
        <w:rPr>
          <w:rFonts w:ascii="Arial Narrow" w:hAnsi="Arial Narrow"/>
        </w:rPr>
      </w:pPr>
      <w:bookmarkStart w:id="9" w:name="_DV_M1264"/>
      <w:bookmarkEnd w:id="9"/>
      <w:r w:rsidRPr="00180B0D">
        <w:rPr>
          <w:rFonts w:ascii="Arial Narrow" w:hAnsi="Arial Narrow"/>
          <w:b/>
        </w:rPr>
        <w:t>nadużycie finansowe</w:t>
      </w:r>
      <w:r w:rsidRPr="00180B0D">
        <w:rPr>
          <w:rFonts w:ascii="Arial Narrow" w:hAnsi="Arial Narrow"/>
          <w:vertAlign w:val="superscript"/>
        </w:rPr>
        <w:footnoteReference w:id="16"/>
      </w:r>
      <w:r w:rsidRPr="00180B0D">
        <w:rPr>
          <w:rFonts w:ascii="Arial Narrow" w:hAnsi="Arial Narrow"/>
        </w:rPr>
        <w:t>;</w:t>
      </w:r>
      <w:bookmarkStart w:id="10" w:name="_DV_M1266"/>
      <w:bookmarkEnd w:id="10"/>
    </w:p>
    <w:p w14:paraId="4AF3ADA2" w14:textId="77777777" w:rsidR="00180B0D" w:rsidRPr="00180B0D" w:rsidRDefault="00180B0D" w:rsidP="00180B0D">
      <w:pPr>
        <w:rPr>
          <w:rFonts w:ascii="Arial Narrow" w:hAnsi="Arial Narrow"/>
        </w:rPr>
      </w:pPr>
      <w:r w:rsidRPr="00180B0D">
        <w:rPr>
          <w:rFonts w:ascii="Arial Narrow" w:hAnsi="Arial Narrow"/>
          <w:b/>
        </w:rPr>
        <w:t>przestępstwa terrorystyczne lub przestępstwa związane z działalnością terrorystyczną</w:t>
      </w:r>
      <w:bookmarkStart w:id="11" w:name="_DV_M1268"/>
      <w:bookmarkEnd w:id="11"/>
      <w:r w:rsidRPr="00180B0D">
        <w:rPr>
          <w:rFonts w:ascii="Arial Narrow" w:hAnsi="Arial Narrow"/>
          <w:vertAlign w:val="superscript"/>
        </w:rPr>
        <w:footnoteReference w:id="17"/>
      </w:r>
    </w:p>
    <w:p w14:paraId="0158FEF1" w14:textId="77777777" w:rsidR="00180B0D" w:rsidRPr="00180B0D" w:rsidRDefault="00180B0D" w:rsidP="00180B0D">
      <w:pPr>
        <w:rPr>
          <w:rFonts w:ascii="Arial Narrow" w:hAnsi="Arial Narrow"/>
        </w:rPr>
      </w:pPr>
      <w:r w:rsidRPr="00180B0D">
        <w:rPr>
          <w:rFonts w:ascii="Arial Narrow" w:hAnsi="Arial Narrow"/>
          <w:b/>
        </w:rPr>
        <w:t>pranie pieniędzy lub finansowanie terroryzmu</w:t>
      </w:r>
      <w:r w:rsidRPr="00180B0D">
        <w:rPr>
          <w:rFonts w:ascii="Arial Narrow" w:hAnsi="Arial Narrow"/>
          <w:vertAlign w:val="superscript"/>
        </w:rPr>
        <w:footnoteReference w:id="18"/>
      </w:r>
    </w:p>
    <w:p w14:paraId="4E3903EB" w14:textId="77777777" w:rsidR="00180B0D" w:rsidRPr="00180B0D" w:rsidRDefault="00180B0D" w:rsidP="00180B0D">
      <w:pPr>
        <w:rPr>
          <w:rFonts w:ascii="Arial Narrow" w:hAnsi="Arial Narrow"/>
        </w:rPr>
      </w:pPr>
      <w:r w:rsidRPr="00180B0D">
        <w:rPr>
          <w:rFonts w:ascii="Arial Narrow" w:hAnsi="Arial Narrow"/>
          <w:b/>
        </w:rPr>
        <w:t>praca dzieci</w:t>
      </w:r>
      <w:r w:rsidRPr="00180B0D">
        <w:rPr>
          <w:rFonts w:ascii="Arial Narrow" w:hAnsi="Arial Narrow"/>
        </w:rPr>
        <w:t xml:space="preserve"> i inne formy </w:t>
      </w:r>
      <w:r w:rsidRPr="00180B0D">
        <w:rPr>
          <w:rFonts w:ascii="Arial Narrow" w:hAnsi="Arial Narrow"/>
          <w:b/>
        </w:rPr>
        <w:t>handlu ludźmi</w:t>
      </w:r>
      <w:r w:rsidRPr="00180B0D">
        <w:rPr>
          <w:rFonts w:ascii="Arial Narrow" w:hAnsi="Arial Narrow"/>
          <w:vertAlign w:val="superscript"/>
        </w:rPr>
        <w:footnoteReference w:id="19"/>
      </w:r>
      <w:r w:rsidRPr="00180B0D">
        <w:rPr>
          <w:rFonts w:ascii="Arial Narrow" w:hAnsi="Arial Narr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7EC10F51"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7C583A31" w14:textId="77777777" w:rsidR="00180B0D" w:rsidRPr="00180B0D" w:rsidRDefault="00180B0D" w:rsidP="00180B0D">
            <w:pPr>
              <w:rPr>
                <w:rFonts w:ascii="Arial Narrow" w:hAnsi="Arial Narrow"/>
                <w:b/>
              </w:rPr>
            </w:pPr>
            <w:r w:rsidRPr="00180B0D">
              <w:rPr>
                <w:rFonts w:ascii="Arial Narrow" w:hAnsi="Arial Narrow"/>
                <w:b/>
              </w:rPr>
              <w:t>Podstawy związane z wyrokami skazującymi za przestępstwo na podstawie przepisów krajowych stanowiących wdrożenie podstaw określonych w art. 57 ust. 1 wspomnianej dyrektywy:</w:t>
            </w:r>
          </w:p>
        </w:tc>
        <w:tc>
          <w:tcPr>
            <w:tcW w:w="4645" w:type="dxa"/>
            <w:tcBorders>
              <w:top w:val="single" w:sz="4" w:space="0" w:color="auto"/>
              <w:left w:val="single" w:sz="4" w:space="0" w:color="auto"/>
              <w:bottom w:val="single" w:sz="4" w:space="0" w:color="auto"/>
              <w:right w:val="single" w:sz="4" w:space="0" w:color="auto"/>
            </w:tcBorders>
            <w:hideMark/>
          </w:tcPr>
          <w:p w14:paraId="5FBD5DB7"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68E8A292"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F758E76" w14:textId="77777777" w:rsidR="00180B0D" w:rsidRPr="00180B0D" w:rsidRDefault="00180B0D" w:rsidP="00180B0D">
            <w:pPr>
              <w:rPr>
                <w:rFonts w:ascii="Arial Narrow" w:hAnsi="Arial Narrow"/>
              </w:rPr>
            </w:pPr>
            <w:r w:rsidRPr="00180B0D">
              <w:rPr>
                <w:rFonts w:ascii="Arial Narrow" w:hAnsi="Arial Narrow"/>
              </w:rPr>
              <w:t xml:space="preserve">Czy w stosunku do </w:t>
            </w:r>
            <w:r w:rsidRPr="00180B0D">
              <w:rPr>
                <w:rFonts w:ascii="Arial Narrow" w:hAnsi="Arial Narrow"/>
                <w:b/>
              </w:rPr>
              <w:t>samego wykonawcy</w:t>
            </w:r>
            <w:r w:rsidRPr="00180B0D">
              <w:rPr>
                <w:rFonts w:ascii="Arial Narrow" w:hAnsi="Arial Narrow"/>
              </w:rPr>
              <w:t xml:space="preserve"> bądź </w:t>
            </w:r>
            <w:r w:rsidRPr="00180B0D">
              <w:rPr>
                <w:rFonts w:ascii="Arial Narrow" w:hAnsi="Arial Narrow"/>
                <w:b/>
              </w:rPr>
              <w:t>jakiejkolwiek</w:t>
            </w:r>
            <w:r w:rsidRPr="00180B0D">
              <w:rPr>
                <w:rFonts w:ascii="Arial Narrow" w:hAnsi="Arial Narrow"/>
              </w:rPr>
              <w:t xml:space="preserve"> osoby będącej członkiem organów administracyjnych, zarządzających lub nadzorczych wykonawcy, lub posiadającej w przedsiębiorstwie wykonawcy uprawnienia do reprezentowania, uprawnienia decyzyjne lub kontrolne, </w:t>
            </w:r>
            <w:r w:rsidRPr="00180B0D">
              <w:rPr>
                <w:rFonts w:ascii="Arial Narrow" w:hAnsi="Arial Narrow"/>
                <w:b/>
              </w:rPr>
              <w:t>wydany został prawomocny wyrok</w:t>
            </w:r>
            <w:r w:rsidRPr="00180B0D">
              <w:rPr>
                <w:rFonts w:ascii="Arial Narrow" w:hAnsi="Arial Narrow"/>
              </w:rPr>
              <w:t xml:space="preserve"> z jednego z wyżej wymienionych powodów, orzeczeniem sprzed najwyżej pięciu lat lub w którym okres wykluczenia określony bezpośrednio w wyroku nadal obowiązuje? </w:t>
            </w:r>
          </w:p>
        </w:tc>
        <w:tc>
          <w:tcPr>
            <w:tcW w:w="4645" w:type="dxa"/>
            <w:tcBorders>
              <w:top w:val="single" w:sz="4" w:space="0" w:color="auto"/>
              <w:left w:val="single" w:sz="4" w:space="0" w:color="auto"/>
              <w:bottom w:val="single" w:sz="4" w:space="0" w:color="auto"/>
              <w:right w:val="single" w:sz="4" w:space="0" w:color="auto"/>
            </w:tcBorders>
            <w:hideMark/>
          </w:tcPr>
          <w:p w14:paraId="6BE71E67" w14:textId="77777777" w:rsidR="00180B0D" w:rsidRPr="00180B0D" w:rsidRDefault="00180B0D" w:rsidP="00180B0D">
            <w:pPr>
              <w:rPr>
                <w:rFonts w:ascii="Arial Narrow" w:hAnsi="Arial Narrow"/>
              </w:rPr>
            </w:pPr>
            <w:r w:rsidRPr="00180B0D">
              <w:rPr>
                <w:rFonts w:ascii="Arial Narrow" w:hAnsi="Arial Narrow"/>
              </w:rPr>
              <w:t>[] Tak [] Nie</w:t>
            </w:r>
          </w:p>
          <w:p w14:paraId="1C8657F2" w14:textId="77777777" w:rsidR="00180B0D" w:rsidRPr="00180B0D" w:rsidRDefault="00180B0D" w:rsidP="00180B0D">
            <w:pPr>
              <w:rPr>
                <w:rFonts w:ascii="Arial Narrow" w:hAnsi="Arial Narrow"/>
              </w:rPr>
            </w:pPr>
            <w:r w:rsidRPr="00180B0D">
              <w:rPr>
                <w:rFonts w:ascii="Arial Narrow" w:hAnsi="Arial Narrow"/>
              </w:rPr>
              <w:t>Jeżeli odnośna dokumentacja jest dostępna w formie elektronicznej, proszę wskazać: (adres internetowy, wydający urząd lub organ, dokładne dane referencyjne dokumentacji):</w:t>
            </w:r>
            <w:r w:rsidRPr="00180B0D">
              <w:rPr>
                <w:rFonts w:ascii="Arial Narrow" w:hAnsi="Arial Narrow"/>
              </w:rPr>
              <w:br/>
              <w:t>[……][……][……][……]</w:t>
            </w:r>
            <w:r w:rsidRPr="00180B0D">
              <w:rPr>
                <w:rFonts w:ascii="Arial Narrow" w:hAnsi="Arial Narrow"/>
                <w:vertAlign w:val="superscript"/>
              </w:rPr>
              <w:footnoteReference w:id="20"/>
            </w:r>
          </w:p>
        </w:tc>
      </w:tr>
      <w:tr w:rsidR="00180B0D" w:rsidRPr="00180B0D" w14:paraId="4F4FC60A"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FB1BC11"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proszę podać</w:t>
            </w:r>
            <w:r w:rsidRPr="00180B0D">
              <w:rPr>
                <w:rFonts w:ascii="Arial Narrow" w:hAnsi="Arial Narrow"/>
                <w:vertAlign w:val="superscript"/>
              </w:rPr>
              <w:footnoteReference w:id="21"/>
            </w:r>
            <w:r w:rsidRPr="00180B0D">
              <w:rPr>
                <w:rFonts w:ascii="Arial Narrow" w:hAnsi="Arial Narrow"/>
              </w:rPr>
              <w:t>:</w:t>
            </w:r>
            <w:r w:rsidRPr="00180B0D">
              <w:rPr>
                <w:rFonts w:ascii="Arial Narrow" w:hAnsi="Arial Narrow"/>
              </w:rPr>
              <w:br/>
              <w:t>a) datę wyroku, określić, których spośród punktów 1–6 on dotyczy, oraz podać powód(-ody) skazania;</w:t>
            </w:r>
            <w:r w:rsidRPr="00180B0D">
              <w:rPr>
                <w:rFonts w:ascii="Arial Narrow" w:hAnsi="Arial Narrow"/>
              </w:rPr>
              <w:br/>
              <w:t>b) wskazać, kto został skazany [ ];</w:t>
            </w:r>
            <w:r w:rsidRPr="00180B0D">
              <w:rPr>
                <w:rFonts w:ascii="Arial Narrow" w:hAnsi="Arial Narrow"/>
              </w:rPr>
              <w:br/>
            </w:r>
            <w:r w:rsidRPr="00180B0D">
              <w:rPr>
                <w:rFonts w:ascii="Arial Narrow" w:hAnsi="Arial Narrow"/>
                <w:b/>
              </w:rPr>
              <w:t>c) w zakresie, w jakim zostało to bezpośrednio ustalone w wyroku:</w:t>
            </w:r>
          </w:p>
        </w:tc>
        <w:tc>
          <w:tcPr>
            <w:tcW w:w="4645" w:type="dxa"/>
            <w:tcBorders>
              <w:top w:val="single" w:sz="4" w:space="0" w:color="auto"/>
              <w:left w:val="single" w:sz="4" w:space="0" w:color="auto"/>
              <w:bottom w:val="single" w:sz="4" w:space="0" w:color="auto"/>
              <w:right w:val="single" w:sz="4" w:space="0" w:color="auto"/>
            </w:tcBorders>
            <w:hideMark/>
          </w:tcPr>
          <w:p w14:paraId="2088A9C6" w14:textId="77777777" w:rsidR="00180B0D" w:rsidRPr="00180B0D" w:rsidRDefault="00180B0D" w:rsidP="00180B0D">
            <w:pPr>
              <w:rPr>
                <w:rFonts w:ascii="Arial Narrow" w:hAnsi="Arial Narrow"/>
              </w:rPr>
            </w:pPr>
            <w:r w:rsidRPr="00180B0D">
              <w:rPr>
                <w:rFonts w:ascii="Arial Narrow" w:hAnsi="Arial Narrow"/>
              </w:rPr>
              <w:br/>
              <w:t>a) data: [   ], punkt(-y): [   ], powód(-ody): [   ]</w:t>
            </w:r>
            <w:r w:rsidRPr="00180B0D">
              <w:rPr>
                <w:rFonts w:ascii="Arial Narrow" w:hAnsi="Arial Narrow"/>
                <w:i/>
                <w:vertAlign w:val="superscript"/>
              </w:rPr>
              <w:t xml:space="preserve"> </w:t>
            </w:r>
            <w:r w:rsidRPr="00180B0D">
              <w:rPr>
                <w:rFonts w:ascii="Arial Narrow" w:hAnsi="Arial Narrow"/>
              </w:rPr>
              <w:br/>
            </w:r>
            <w:r w:rsidRPr="00180B0D">
              <w:rPr>
                <w:rFonts w:ascii="Arial Narrow" w:hAnsi="Arial Narrow"/>
              </w:rPr>
              <w:br/>
            </w:r>
            <w:r w:rsidRPr="00180B0D">
              <w:rPr>
                <w:rFonts w:ascii="Arial Narrow" w:hAnsi="Arial Narrow"/>
              </w:rPr>
              <w:br/>
              <w:t>b) [……]</w:t>
            </w:r>
            <w:r w:rsidRPr="00180B0D">
              <w:rPr>
                <w:rFonts w:ascii="Arial Narrow" w:hAnsi="Arial Narrow"/>
              </w:rPr>
              <w:br/>
              <w:t>c) długość okresu wykluczenia [……] oraz punkt(-y), którego(-</w:t>
            </w:r>
            <w:proofErr w:type="spellStart"/>
            <w:r w:rsidRPr="00180B0D">
              <w:rPr>
                <w:rFonts w:ascii="Arial Narrow" w:hAnsi="Arial Narrow"/>
              </w:rPr>
              <w:t>ych</w:t>
            </w:r>
            <w:proofErr w:type="spellEnd"/>
            <w:r w:rsidRPr="00180B0D">
              <w:rPr>
                <w:rFonts w:ascii="Arial Narrow" w:hAnsi="Arial Narrow"/>
              </w:rPr>
              <w:t>) to dotyczy.</w:t>
            </w:r>
          </w:p>
          <w:p w14:paraId="35E5E35A" w14:textId="77777777" w:rsidR="00180B0D" w:rsidRPr="00180B0D" w:rsidRDefault="00180B0D" w:rsidP="00180B0D">
            <w:pPr>
              <w:rPr>
                <w:rFonts w:ascii="Arial Narrow" w:hAnsi="Arial Narrow"/>
              </w:rPr>
            </w:pPr>
            <w:r w:rsidRPr="00180B0D">
              <w:rPr>
                <w:rFonts w:ascii="Arial Narrow" w:hAnsi="Arial Narrow"/>
              </w:rPr>
              <w:lastRenderedPageBreak/>
              <w:t>Jeżeli odnośna dokumentacja jest dostępna w formie elektronicznej, proszę wskazać: (adres internetowy, wydający urząd lub organ, dokładne dane referencyjne dokumentacji): [……][……][……][……]</w:t>
            </w:r>
            <w:r w:rsidRPr="00180B0D">
              <w:rPr>
                <w:rFonts w:ascii="Arial Narrow" w:hAnsi="Arial Narrow"/>
                <w:vertAlign w:val="superscript"/>
              </w:rPr>
              <w:footnoteReference w:id="22"/>
            </w:r>
          </w:p>
        </w:tc>
      </w:tr>
      <w:tr w:rsidR="00180B0D" w:rsidRPr="00180B0D" w14:paraId="456AF30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26D5F60" w14:textId="77777777" w:rsidR="00180B0D" w:rsidRPr="00180B0D" w:rsidRDefault="00180B0D" w:rsidP="00180B0D">
            <w:pPr>
              <w:rPr>
                <w:rFonts w:ascii="Arial Narrow" w:hAnsi="Arial Narrow"/>
              </w:rPr>
            </w:pPr>
            <w:r w:rsidRPr="00180B0D">
              <w:rPr>
                <w:rFonts w:ascii="Arial Narrow" w:hAnsi="Arial Narrow"/>
              </w:rPr>
              <w:lastRenderedPageBreak/>
              <w:t>W przypadku skazania, czy wykonawca przedsięwziął środki w celu wykazania swojej rzetelności pomimo istnienia odpowiedniej podstawy wykluczenia</w:t>
            </w:r>
            <w:r w:rsidRPr="00180B0D">
              <w:rPr>
                <w:rFonts w:ascii="Arial Narrow" w:hAnsi="Arial Narrow"/>
                <w:vertAlign w:val="superscript"/>
              </w:rPr>
              <w:footnoteReference w:id="23"/>
            </w:r>
            <w:r w:rsidRPr="00180B0D">
              <w:rPr>
                <w:rFonts w:ascii="Arial Narrow" w:hAnsi="Arial Narrow"/>
              </w:rPr>
              <w:t xml:space="preserve"> („</w:t>
            </w:r>
            <w:r w:rsidRPr="00180B0D">
              <w:rPr>
                <w:rFonts w:ascii="Arial Narrow" w:hAnsi="Arial Narrow"/>
                <w:b/>
              </w:rPr>
              <w:t>samooczyszczenie”)</w:t>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78F0B55F" w14:textId="77777777" w:rsidR="00180B0D" w:rsidRPr="00180B0D" w:rsidRDefault="00180B0D" w:rsidP="00180B0D">
            <w:pPr>
              <w:rPr>
                <w:rFonts w:ascii="Arial Narrow" w:hAnsi="Arial Narrow"/>
              </w:rPr>
            </w:pPr>
            <w:r w:rsidRPr="00180B0D">
              <w:rPr>
                <w:rFonts w:ascii="Arial Narrow" w:hAnsi="Arial Narrow"/>
              </w:rPr>
              <w:t xml:space="preserve">[] Tak [] Nie </w:t>
            </w:r>
          </w:p>
        </w:tc>
      </w:tr>
      <w:tr w:rsidR="00180B0D" w:rsidRPr="00180B0D" w14:paraId="21AF5B2E"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2F919A6"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proszę opisać przedsięwzięte środki</w:t>
            </w:r>
            <w:r w:rsidRPr="00180B0D">
              <w:rPr>
                <w:rFonts w:ascii="Arial Narrow" w:hAnsi="Arial Narrow"/>
                <w:vertAlign w:val="superscript"/>
              </w:rPr>
              <w:footnoteReference w:id="24"/>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1959B632" w14:textId="77777777" w:rsidR="00180B0D" w:rsidRPr="00180B0D" w:rsidRDefault="00180B0D" w:rsidP="00180B0D">
            <w:pPr>
              <w:rPr>
                <w:rFonts w:ascii="Arial Narrow" w:hAnsi="Arial Narrow"/>
              </w:rPr>
            </w:pPr>
            <w:r w:rsidRPr="00180B0D">
              <w:rPr>
                <w:rFonts w:ascii="Arial Narrow" w:hAnsi="Arial Narrow"/>
              </w:rPr>
              <w:t>[……]</w:t>
            </w:r>
          </w:p>
        </w:tc>
      </w:tr>
    </w:tbl>
    <w:p w14:paraId="5F49C455" w14:textId="77777777" w:rsidR="00180B0D" w:rsidRPr="00180B0D" w:rsidRDefault="00180B0D" w:rsidP="00180B0D">
      <w:pPr>
        <w:rPr>
          <w:rFonts w:ascii="Arial Narrow" w:hAnsi="Arial Narrow"/>
        </w:rPr>
      </w:pPr>
      <w:r w:rsidRPr="00180B0D">
        <w:rPr>
          <w:rFonts w:ascii="Arial Narrow" w:hAnsi="Arial Narrow"/>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2322"/>
        <w:gridCol w:w="2323"/>
      </w:tblGrid>
      <w:tr w:rsidR="00180B0D" w:rsidRPr="00180B0D" w14:paraId="4CC0DE6A"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BFDDBCE" w14:textId="77777777" w:rsidR="00180B0D" w:rsidRPr="00180B0D" w:rsidRDefault="00180B0D" w:rsidP="00180B0D">
            <w:pPr>
              <w:rPr>
                <w:rFonts w:ascii="Arial Narrow" w:hAnsi="Arial Narrow"/>
                <w:b/>
              </w:rPr>
            </w:pPr>
            <w:r w:rsidRPr="00180B0D">
              <w:rPr>
                <w:rFonts w:ascii="Arial Narrow" w:hAnsi="Arial Narrow"/>
                <w:b/>
              </w:rPr>
              <w:t>Płatność podatków lub składek na ubezpieczenie społeczne:</w:t>
            </w:r>
          </w:p>
        </w:tc>
        <w:tc>
          <w:tcPr>
            <w:tcW w:w="4645" w:type="dxa"/>
            <w:gridSpan w:val="2"/>
            <w:tcBorders>
              <w:top w:val="single" w:sz="4" w:space="0" w:color="auto"/>
              <w:left w:val="single" w:sz="4" w:space="0" w:color="auto"/>
              <w:bottom w:val="single" w:sz="4" w:space="0" w:color="auto"/>
              <w:right w:val="single" w:sz="4" w:space="0" w:color="auto"/>
            </w:tcBorders>
            <w:hideMark/>
          </w:tcPr>
          <w:p w14:paraId="44E62908"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74535804"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E215F6D" w14:textId="77777777" w:rsidR="00180B0D" w:rsidRPr="00180B0D" w:rsidRDefault="00180B0D" w:rsidP="00180B0D">
            <w:pPr>
              <w:rPr>
                <w:rFonts w:ascii="Arial Narrow" w:hAnsi="Arial Narrow"/>
              </w:rPr>
            </w:pPr>
            <w:r w:rsidRPr="00180B0D">
              <w:rPr>
                <w:rFonts w:ascii="Arial Narrow" w:hAnsi="Arial Narrow"/>
              </w:rPr>
              <w:t xml:space="preserve">Czy wykonawca wywiązał się ze wszystkich </w:t>
            </w:r>
            <w:r w:rsidRPr="00180B0D">
              <w:rPr>
                <w:rFonts w:ascii="Arial Narrow" w:hAnsi="Arial Narrow"/>
                <w:b/>
              </w:rPr>
              <w:t>obowiązków dotyczących płatności podatków lub składek na ubezpieczenie społeczne</w:t>
            </w:r>
            <w:r w:rsidRPr="00180B0D">
              <w:rPr>
                <w:rFonts w:ascii="Arial Narrow" w:hAnsi="Arial Narrow"/>
              </w:rPr>
              <w:t>, zarówno w państwie, w którym ma siedzibę, jak i w państwie członkowskim instytucji zamawiającej lub podmiotu zamawiającego, jeżeli jest ono inne niż państwo siedziby?</w:t>
            </w:r>
          </w:p>
        </w:tc>
        <w:tc>
          <w:tcPr>
            <w:tcW w:w="4645" w:type="dxa"/>
            <w:gridSpan w:val="2"/>
            <w:tcBorders>
              <w:top w:val="single" w:sz="4" w:space="0" w:color="auto"/>
              <w:left w:val="single" w:sz="4" w:space="0" w:color="auto"/>
              <w:bottom w:val="single" w:sz="4" w:space="0" w:color="auto"/>
              <w:right w:val="single" w:sz="4" w:space="0" w:color="auto"/>
            </w:tcBorders>
            <w:hideMark/>
          </w:tcPr>
          <w:p w14:paraId="0156A70D" w14:textId="77777777" w:rsidR="00180B0D" w:rsidRPr="00180B0D" w:rsidRDefault="00180B0D" w:rsidP="00180B0D">
            <w:pPr>
              <w:rPr>
                <w:rFonts w:ascii="Arial Narrow" w:hAnsi="Arial Narrow"/>
              </w:rPr>
            </w:pPr>
            <w:r w:rsidRPr="00180B0D">
              <w:rPr>
                <w:rFonts w:ascii="Arial Narrow" w:hAnsi="Arial Narrow"/>
              </w:rPr>
              <w:t>[] Tak [] Nie</w:t>
            </w:r>
          </w:p>
        </w:tc>
      </w:tr>
      <w:tr w:rsidR="00180B0D" w:rsidRPr="00180B0D" w14:paraId="73E02ABB" w14:textId="77777777" w:rsidTr="00180B0D">
        <w:trPr>
          <w:trHeight w:val="470"/>
        </w:trPr>
        <w:tc>
          <w:tcPr>
            <w:tcW w:w="4644" w:type="dxa"/>
            <w:vMerge w:val="restart"/>
            <w:tcBorders>
              <w:top w:val="single" w:sz="4" w:space="0" w:color="auto"/>
              <w:left w:val="single" w:sz="4" w:space="0" w:color="auto"/>
              <w:bottom w:val="single" w:sz="4" w:space="0" w:color="auto"/>
              <w:right w:val="single" w:sz="4" w:space="0" w:color="auto"/>
            </w:tcBorders>
            <w:hideMark/>
          </w:tcPr>
          <w:p w14:paraId="3C64776F" w14:textId="77777777" w:rsidR="00180B0D" w:rsidRPr="00180B0D" w:rsidRDefault="00180B0D" w:rsidP="00180B0D">
            <w:pPr>
              <w:rPr>
                <w:rFonts w:ascii="Arial Narrow" w:hAnsi="Arial Narrow"/>
              </w:rPr>
            </w:pPr>
            <w:r w:rsidRPr="00180B0D">
              <w:rPr>
                <w:rFonts w:ascii="Arial Narrow" w:hAnsi="Arial Narrow"/>
                <w:b/>
              </w:rPr>
              <w:br/>
            </w:r>
            <w:r w:rsidRPr="00180B0D">
              <w:rPr>
                <w:rFonts w:ascii="Arial Narrow" w:hAnsi="Arial Narrow"/>
                <w:b/>
              </w:rPr>
              <w:br/>
            </w:r>
            <w:r w:rsidRPr="00180B0D">
              <w:rPr>
                <w:rFonts w:ascii="Arial Narrow" w:hAnsi="Arial Narrow"/>
                <w:b/>
              </w:rPr>
              <w:br/>
            </w:r>
            <w:r w:rsidRPr="00180B0D">
              <w:rPr>
                <w:rFonts w:ascii="Arial Narrow" w:hAnsi="Arial Narrow"/>
                <w:b/>
              </w:rPr>
              <w:br/>
              <w:t>Jeżeli nie</w:t>
            </w:r>
            <w:r w:rsidRPr="00180B0D">
              <w:rPr>
                <w:rFonts w:ascii="Arial Narrow" w:hAnsi="Arial Narrow"/>
              </w:rPr>
              <w:t>, proszę wskazać:</w:t>
            </w:r>
            <w:r w:rsidRPr="00180B0D">
              <w:rPr>
                <w:rFonts w:ascii="Arial Narrow" w:hAnsi="Arial Narrow"/>
              </w:rPr>
              <w:br/>
              <w:t>a) państwo lub państwo członkowskie, którego to dotyczy;</w:t>
            </w:r>
            <w:r w:rsidRPr="00180B0D">
              <w:rPr>
                <w:rFonts w:ascii="Arial Narrow" w:hAnsi="Arial Narrow"/>
              </w:rPr>
              <w:br/>
              <w:t>b) jakiej kwoty to dotyczy?</w:t>
            </w:r>
            <w:r w:rsidRPr="00180B0D">
              <w:rPr>
                <w:rFonts w:ascii="Arial Narrow" w:hAnsi="Arial Narrow"/>
              </w:rPr>
              <w:br/>
              <w:t>c) w jaki sposób zostało ustalone to naruszenie obowiązków:</w:t>
            </w:r>
            <w:r w:rsidRPr="00180B0D">
              <w:rPr>
                <w:rFonts w:ascii="Arial Narrow" w:hAnsi="Arial Narrow"/>
              </w:rPr>
              <w:br/>
              <w:t xml:space="preserve">1) w trybie </w:t>
            </w:r>
            <w:r w:rsidRPr="00180B0D">
              <w:rPr>
                <w:rFonts w:ascii="Arial Narrow" w:hAnsi="Arial Narrow"/>
                <w:b/>
              </w:rPr>
              <w:t>decyzji</w:t>
            </w:r>
            <w:r w:rsidRPr="00180B0D">
              <w:rPr>
                <w:rFonts w:ascii="Arial Narrow" w:hAnsi="Arial Narrow"/>
              </w:rPr>
              <w:t xml:space="preserve"> sądowej lub administracyjnej:</w:t>
            </w:r>
          </w:p>
          <w:p w14:paraId="7546A494" w14:textId="77777777" w:rsidR="00180B0D" w:rsidRPr="00180B0D" w:rsidRDefault="00180B0D" w:rsidP="00180B0D">
            <w:pPr>
              <w:rPr>
                <w:rFonts w:ascii="Arial Narrow" w:hAnsi="Arial Narrow"/>
              </w:rPr>
            </w:pPr>
            <w:r w:rsidRPr="00180B0D">
              <w:rPr>
                <w:rFonts w:ascii="Arial Narrow" w:hAnsi="Arial Narrow"/>
              </w:rPr>
              <w:t>Czy ta decyzja jest ostateczna i wiążąca?</w:t>
            </w:r>
          </w:p>
          <w:p w14:paraId="3224B801" w14:textId="77777777" w:rsidR="00180B0D" w:rsidRPr="00180B0D" w:rsidRDefault="00180B0D" w:rsidP="00BF58AA">
            <w:pPr>
              <w:numPr>
                <w:ilvl w:val="0"/>
                <w:numId w:val="30"/>
              </w:numPr>
              <w:rPr>
                <w:rFonts w:ascii="Arial Narrow" w:hAnsi="Arial Narrow"/>
              </w:rPr>
            </w:pPr>
            <w:r w:rsidRPr="00180B0D">
              <w:rPr>
                <w:rFonts w:ascii="Arial Narrow" w:hAnsi="Arial Narrow"/>
              </w:rPr>
              <w:t>Proszę podać datę wyroku lub decyzji.</w:t>
            </w:r>
          </w:p>
          <w:p w14:paraId="45B3CA1E" w14:textId="77777777" w:rsidR="00180B0D" w:rsidRPr="00180B0D" w:rsidRDefault="00180B0D" w:rsidP="00BF58AA">
            <w:pPr>
              <w:numPr>
                <w:ilvl w:val="0"/>
                <w:numId w:val="30"/>
              </w:numPr>
              <w:rPr>
                <w:rFonts w:ascii="Arial Narrow" w:hAnsi="Arial Narrow"/>
              </w:rPr>
            </w:pPr>
            <w:r w:rsidRPr="00180B0D">
              <w:rPr>
                <w:rFonts w:ascii="Arial Narrow" w:hAnsi="Arial Narrow"/>
              </w:rPr>
              <w:t xml:space="preserve">W przypadku wyroku, </w:t>
            </w:r>
            <w:r w:rsidRPr="00180B0D">
              <w:rPr>
                <w:rFonts w:ascii="Arial Narrow" w:hAnsi="Arial Narrow"/>
                <w:b/>
              </w:rPr>
              <w:t>o ile została w nim bezpośrednio określona</w:t>
            </w:r>
            <w:r w:rsidRPr="00180B0D">
              <w:rPr>
                <w:rFonts w:ascii="Arial Narrow" w:hAnsi="Arial Narrow"/>
              </w:rPr>
              <w:t>, długość okresu wykluczenia:</w:t>
            </w:r>
          </w:p>
          <w:p w14:paraId="1D5DACE1" w14:textId="77777777" w:rsidR="00180B0D" w:rsidRPr="00180B0D" w:rsidRDefault="00180B0D" w:rsidP="00180B0D">
            <w:pPr>
              <w:rPr>
                <w:rFonts w:ascii="Arial Narrow" w:hAnsi="Arial Narrow"/>
              </w:rPr>
            </w:pPr>
            <w:r w:rsidRPr="00180B0D">
              <w:rPr>
                <w:rFonts w:ascii="Arial Narrow" w:hAnsi="Arial Narrow"/>
              </w:rPr>
              <w:t xml:space="preserve">2) w </w:t>
            </w:r>
            <w:r w:rsidRPr="00180B0D">
              <w:rPr>
                <w:rFonts w:ascii="Arial Narrow" w:hAnsi="Arial Narrow"/>
                <w:b/>
              </w:rPr>
              <w:t>inny sposób</w:t>
            </w:r>
            <w:r w:rsidRPr="00180B0D">
              <w:rPr>
                <w:rFonts w:ascii="Arial Narrow" w:hAnsi="Arial Narrow"/>
              </w:rPr>
              <w:t>? Proszę sprecyzować, w jaki:</w:t>
            </w:r>
          </w:p>
          <w:p w14:paraId="2DBDEE42" w14:textId="77777777" w:rsidR="00180B0D" w:rsidRPr="00180B0D" w:rsidRDefault="00180B0D" w:rsidP="00180B0D">
            <w:pPr>
              <w:rPr>
                <w:rFonts w:ascii="Arial Narrow" w:hAnsi="Arial Narrow"/>
              </w:rPr>
            </w:pPr>
            <w:r w:rsidRPr="00180B0D">
              <w:rPr>
                <w:rFonts w:ascii="Arial Narrow" w:hAnsi="Arial Narrow"/>
              </w:rPr>
              <w:t xml:space="preserve">d) Czy wykonawca spełnił lub spełni swoje obowiązki, dokonując płatności należnych podatków lub składek na ubezpieczenie społeczne, lub też zawierając </w:t>
            </w:r>
            <w:r w:rsidRPr="00180B0D">
              <w:rPr>
                <w:rFonts w:ascii="Arial Narrow" w:hAnsi="Arial Narrow"/>
              </w:rPr>
              <w:lastRenderedPageBreak/>
              <w:t>wiążące porozumienia w celu spłaty tych należności, obejmujące w stosownych przypadkach narosłe odsetki lub grzywny?</w:t>
            </w:r>
          </w:p>
        </w:tc>
        <w:tc>
          <w:tcPr>
            <w:tcW w:w="2322" w:type="dxa"/>
            <w:tcBorders>
              <w:top w:val="single" w:sz="4" w:space="0" w:color="auto"/>
              <w:left w:val="single" w:sz="4" w:space="0" w:color="auto"/>
              <w:bottom w:val="single" w:sz="4" w:space="0" w:color="auto"/>
              <w:right w:val="single" w:sz="4" w:space="0" w:color="auto"/>
            </w:tcBorders>
            <w:hideMark/>
          </w:tcPr>
          <w:p w14:paraId="6A6A2E7E" w14:textId="77777777" w:rsidR="00180B0D" w:rsidRPr="00180B0D" w:rsidRDefault="00180B0D" w:rsidP="00180B0D">
            <w:pPr>
              <w:rPr>
                <w:rFonts w:ascii="Arial Narrow" w:hAnsi="Arial Narrow"/>
                <w:b/>
              </w:rPr>
            </w:pPr>
            <w:r w:rsidRPr="00180B0D">
              <w:rPr>
                <w:rFonts w:ascii="Arial Narrow" w:hAnsi="Arial Narrow"/>
                <w:b/>
              </w:rPr>
              <w:lastRenderedPageBreak/>
              <w:t>Podatki</w:t>
            </w:r>
          </w:p>
        </w:tc>
        <w:tc>
          <w:tcPr>
            <w:tcW w:w="2323" w:type="dxa"/>
            <w:tcBorders>
              <w:top w:val="single" w:sz="4" w:space="0" w:color="auto"/>
              <w:left w:val="single" w:sz="4" w:space="0" w:color="auto"/>
              <w:bottom w:val="single" w:sz="4" w:space="0" w:color="auto"/>
              <w:right w:val="single" w:sz="4" w:space="0" w:color="auto"/>
            </w:tcBorders>
            <w:hideMark/>
          </w:tcPr>
          <w:p w14:paraId="068693C9" w14:textId="77777777" w:rsidR="00180B0D" w:rsidRPr="00180B0D" w:rsidRDefault="00180B0D" w:rsidP="00180B0D">
            <w:pPr>
              <w:rPr>
                <w:rFonts w:ascii="Arial Narrow" w:hAnsi="Arial Narrow"/>
                <w:b/>
              </w:rPr>
            </w:pPr>
            <w:r w:rsidRPr="00180B0D">
              <w:rPr>
                <w:rFonts w:ascii="Arial Narrow" w:hAnsi="Arial Narrow"/>
                <w:b/>
              </w:rPr>
              <w:t>Składki na ubezpieczenia społeczne</w:t>
            </w:r>
          </w:p>
        </w:tc>
      </w:tr>
      <w:tr w:rsidR="00180B0D" w:rsidRPr="00180B0D" w14:paraId="0A6B6ECF" w14:textId="77777777" w:rsidTr="00180B0D">
        <w:trPr>
          <w:trHeight w:val="19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D44848" w14:textId="77777777" w:rsidR="00180B0D" w:rsidRPr="00180B0D" w:rsidRDefault="00180B0D" w:rsidP="00180B0D">
            <w:pPr>
              <w:rPr>
                <w:rFonts w:ascii="Arial Narrow" w:hAnsi="Arial Narrow"/>
              </w:rPr>
            </w:pPr>
          </w:p>
        </w:tc>
        <w:tc>
          <w:tcPr>
            <w:tcW w:w="2322" w:type="dxa"/>
            <w:tcBorders>
              <w:top w:val="single" w:sz="4" w:space="0" w:color="auto"/>
              <w:left w:val="single" w:sz="4" w:space="0" w:color="auto"/>
              <w:bottom w:val="single" w:sz="4" w:space="0" w:color="auto"/>
              <w:right w:val="single" w:sz="4" w:space="0" w:color="auto"/>
            </w:tcBorders>
          </w:tcPr>
          <w:p w14:paraId="5FE5F834" w14:textId="77777777" w:rsidR="00180B0D" w:rsidRPr="00180B0D" w:rsidRDefault="00180B0D" w:rsidP="00180B0D">
            <w:pPr>
              <w:rPr>
                <w:rFonts w:ascii="Arial Narrow" w:hAnsi="Arial Narrow"/>
              </w:rPr>
            </w:pPr>
            <w:r w:rsidRPr="00180B0D">
              <w:rPr>
                <w:rFonts w:ascii="Arial Narrow" w:hAnsi="Arial Narrow"/>
              </w:rPr>
              <w:br/>
              <w:t>a) [……]</w:t>
            </w:r>
            <w:r w:rsidRPr="00180B0D">
              <w:rPr>
                <w:rFonts w:ascii="Arial Narrow" w:hAnsi="Arial Narrow"/>
              </w:rPr>
              <w:br/>
            </w:r>
            <w:r w:rsidRPr="00180B0D">
              <w:rPr>
                <w:rFonts w:ascii="Arial Narrow" w:hAnsi="Arial Narrow"/>
              </w:rPr>
              <w:br/>
              <w:t>b) [……]</w:t>
            </w:r>
            <w:r w:rsidRPr="00180B0D">
              <w:rPr>
                <w:rFonts w:ascii="Arial Narrow" w:hAnsi="Arial Narrow"/>
              </w:rPr>
              <w:br/>
            </w:r>
            <w:r w:rsidRPr="00180B0D">
              <w:rPr>
                <w:rFonts w:ascii="Arial Narrow" w:hAnsi="Arial Narrow"/>
              </w:rPr>
              <w:br/>
            </w:r>
            <w:r w:rsidRPr="00180B0D">
              <w:rPr>
                <w:rFonts w:ascii="Arial Narrow" w:hAnsi="Arial Narrow"/>
              </w:rPr>
              <w:br/>
              <w:t>c1) [] Tak [] Nie</w:t>
            </w:r>
          </w:p>
          <w:p w14:paraId="146FBB16" w14:textId="77777777" w:rsidR="00180B0D" w:rsidRPr="00180B0D" w:rsidRDefault="00180B0D" w:rsidP="00180B0D">
            <w:pPr>
              <w:rPr>
                <w:rFonts w:ascii="Arial Narrow" w:hAnsi="Arial Narrow"/>
              </w:rPr>
            </w:pPr>
            <w:r w:rsidRPr="00180B0D">
              <w:rPr>
                <w:rFonts w:ascii="Arial Narrow" w:hAnsi="Arial Narrow"/>
              </w:rPr>
              <w:t>[] Tak [] Nie</w:t>
            </w:r>
          </w:p>
          <w:p w14:paraId="1D68E674" w14:textId="77777777" w:rsidR="00180B0D" w:rsidRPr="00180B0D" w:rsidRDefault="00180B0D" w:rsidP="00BF58AA">
            <w:pPr>
              <w:numPr>
                <w:ilvl w:val="0"/>
                <w:numId w:val="31"/>
              </w:numPr>
              <w:rPr>
                <w:rFonts w:ascii="Arial Narrow" w:hAnsi="Arial Narrow"/>
              </w:rPr>
            </w:pPr>
            <w:r w:rsidRPr="00180B0D">
              <w:rPr>
                <w:rFonts w:ascii="Arial Narrow" w:hAnsi="Arial Narrow"/>
              </w:rPr>
              <w:t>[……]</w:t>
            </w:r>
            <w:r w:rsidRPr="00180B0D">
              <w:rPr>
                <w:rFonts w:ascii="Arial Narrow" w:hAnsi="Arial Narrow"/>
              </w:rPr>
              <w:br/>
            </w:r>
          </w:p>
          <w:p w14:paraId="5C5DB11A" w14:textId="77777777" w:rsidR="00180B0D" w:rsidRPr="00180B0D" w:rsidRDefault="00180B0D" w:rsidP="00BF58AA">
            <w:pPr>
              <w:numPr>
                <w:ilvl w:val="0"/>
                <w:numId w:val="31"/>
              </w:numPr>
              <w:rPr>
                <w:rFonts w:ascii="Arial Narrow" w:hAnsi="Arial Narrow"/>
              </w:rPr>
            </w:pPr>
            <w:r w:rsidRPr="00180B0D">
              <w:rPr>
                <w:rFonts w:ascii="Arial Narrow" w:hAnsi="Arial Narrow"/>
              </w:rPr>
              <w:t>[……]</w:t>
            </w:r>
            <w:r w:rsidRPr="00180B0D">
              <w:rPr>
                <w:rFonts w:ascii="Arial Narrow" w:hAnsi="Arial Narrow"/>
              </w:rPr>
              <w:br/>
            </w:r>
            <w:r w:rsidRPr="00180B0D">
              <w:rPr>
                <w:rFonts w:ascii="Arial Narrow" w:hAnsi="Arial Narrow"/>
              </w:rPr>
              <w:br/>
            </w:r>
          </w:p>
          <w:p w14:paraId="11601ECB" w14:textId="77777777" w:rsidR="00180B0D" w:rsidRPr="00180B0D" w:rsidRDefault="00180B0D" w:rsidP="00180B0D">
            <w:pPr>
              <w:rPr>
                <w:rFonts w:ascii="Arial Narrow" w:hAnsi="Arial Narrow"/>
              </w:rPr>
            </w:pPr>
          </w:p>
          <w:p w14:paraId="2F8A1E40" w14:textId="77777777" w:rsidR="00180B0D" w:rsidRPr="00180B0D" w:rsidRDefault="00180B0D" w:rsidP="00180B0D">
            <w:pPr>
              <w:rPr>
                <w:rFonts w:ascii="Arial Narrow" w:hAnsi="Arial Narrow"/>
              </w:rPr>
            </w:pPr>
            <w:r w:rsidRPr="00180B0D">
              <w:rPr>
                <w:rFonts w:ascii="Arial Narrow" w:hAnsi="Arial Narrow"/>
              </w:rPr>
              <w:t>c2) [ …]</w:t>
            </w:r>
            <w:r w:rsidRPr="00180B0D">
              <w:rPr>
                <w:rFonts w:ascii="Arial Narrow" w:hAnsi="Arial Narrow"/>
              </w:rPr>
              <w:br/>
            </w:r>
            <w:r w:rsidRPr="00180B0D">
              <w:rPr>
                <w:rFonts w:ascii="Arial Narrow" w:hAnsi="Arial Narrow"/>
              </w:rPr>
              <w:br/>
              <w:t>d) [] Tak [] Nie</w:t>
            </w:r>
            <w:r w:rsidRPr="00180B0D">
              <w:rPr>
                <w:rFonts w:ascii="Arial Narrow" w:hAnsi="Arial Narrow"/>
              </w:rPr>
              <w:br/>
            </w:r>
            <w:r w:rsidRPr="00180B0D">
              <w:rPr>
                <w:rFonts w:ascii="Arial Narrow" w:hAnsi="Arial Narrow"/>
                <w:b/>
              </w:rPr>
              <w:lastRenderedPageBreak/>
              <w:t>Jeżeli tak</w:t>
            </w:r>
            <w:r w:rsidRPr="00180B0D">
              <w:rPr>
                <w:rFonts w:ascii="Arial Narrow" w:hAnsi="Arial Narrow"/>
              </w:rPr>
              <w:t>, proszę podać szczegółowe informacje na ten temat: [……]</w:t>
            </w:r>
          </w:p>
        </w:tc>
        <w:tc>
          <w:tcPr>
            <w:tcW w:w="2323" w:type="dxa"/>
            <w:tcBorders>
              <w:top w:val="single" w:sz="4" w:space="0" w:color="auto"/>
              <w:left w:val="single" w:sz="4" w:space="0" w:color="auto"/>
              <w:bottom w:val="single" w:sz="4" w:space="0" w:color="auto"/>
              <w:right w:val="single" w:sz="4" w:space="0" w:color="auto"/>
            </w:tcBorders>
          </w:tcPr>
          <w:p w14:paraId="60B7422F" w14:textId="77777777" w:rsidR="00180B0D" w:rsidRPr="00180B0D" w:rsidRDefault="00180B0D" w:rsidP="00180B0D">
            <w:pPr>
              <w:rPr>
                <w:rFonts w:ascii="Arial Narrow" w:hAnsi="Arial Narrow"/>
              </w:rPr>
            </w:pPr>
            <w:r w:rsidRPr="00180B0D">
              <w:rPr>
                <w:rFonts w:ascii="Arial Narrow" w:hAnsi="Arial Narrow"/>
              </w:rPr>
              <w:lastRenderedPageBreak/>
              <w:br/>
              <w:t>a) [……]</w:t>
            </w:r>
            <w:r w:rsidRPr="00180B0D">
              <w:rPr>
                <w:rFonts w:ascii="Arial Narrow" w:hAnsi="Arial Narrow"/>
              </w:rPr>
              <w:br/>
            </w:r>
            <w:r w:rsidRPr="00180B0D">
              <w:rPr>
                <w:rFonts w:ascii="Arial Narrow" w:hAnsi="Arial Narrow"/>
              </w:rPr>
              <w:br/>
              <w:t>b) [……]</w:t>
            </w:r>
            <w:r w:rsidRPr="00180B0D">
              <w:rPr>
                <w:rFonts w:ascii="Arial Narrow" w:hAnsi="Arial Narrow"/>
              </w:rPr>
              <w:br/>
            </w:r>
            <w:r w:rsidRPr="00180B0D">
              <w:rPr>
                <w:rFonts w:ascii="Arial Narrow" w:hAnsi="Arial Narrow"/>
              </w:rPr>
              <w:br/>
            </w:r>
            <w:r w:rsidRPr="00180B0D">
              <w:rPr>
                <w:rFonts w:ascii="Arial Narrow" w:hAnsi="Arial Narrow"/>
              </w:rPr>
              <w:br/>
              <w:t>c1) [] Tak [] Nie</w:t>
            </w:r>
          </w:p>
          <w:p w14:paraId="7172E31B" w14:textId="77777777" w:rsidR="00180B0D" w:rsidRPr="00180B0D" w:rsidRDefault="00180B0D" w:rsidP="00BF58AA">
            <w:pPr>
              <w:numPr>
                <w:ilvl w:val="0"/>
                <w:numId w:val="31"/>
              </w:numPr>
              <w:rPr>
                <w:rFonts w:ascii="Arial Narrow" w:hAnsi="Arial Narrow"/>
              </w:rPr>
            </w:pPr>
            <w:r w:rsidRPr="00180B0D">
              <w:rPr>
                <w:rFonts w:ascii="Arial Narrow" w:hAnsi="Arial Narrow"/>
              </w:rPr>
              <w:t>[] Tak [] Nie</w:t>
            </w:r>
          </w:p>
          <w:p w14:paraId="5F7F8170" w14:textId="77777777" w:rsidR="00180B0D" w:rsidRPr="00180B0D" w:rsidRDefault="00180B0D" w:rsidP="00BF58AA">
            <w:pPr>
              <w:numPr>
                <w:ilvl w:val="0"/>
                <w:numId w:val="31"/>
              </w:numPr>
              <w:rPr>
                <w:rFonts w:ascii="Arial Narrow" w:hAnsi="Arial Narrow"/>
              </w:rPr>
            </w:pPr>
            <w:r w:rsidRPr="00180B0D">
              <w:rPr>
                <w:rFonts w:ascii="Arial Narrow" w:hAnsi="Arial Narrow"/>
              </w:rPr>
              <w:t>[……]</w:t>
            </w:r>
            <w:r w:rsidRPr="00180B0D">
              <w:rPr>
                <w:rFonts w:ascii="Arial Narrow" w:hAnsi="Arial Narrow"/>
              </w:rPr>
              <w:br/>
            </w:r>
          </w:p>
          <w:p w14:paraId="39957EA1" w14:textId="77777777" w:rsidR="00180B0D" w:rsidRPr="00180B0D" w:rsidRDefault="00180B0D" w:rsidP="00BF58AA">
            <w:pPr>
              <w:numPr>
                <w:ilvl w:val="0"/>
                <w:numId w:val="31"/>
              </w:numPr>
              <w:rPr>
                <w:rFonts w:ascii="Arial Narrow" w:hAnsi="Arial Narrow"/>
              </w:rPr>
            </w:pPr>
            <w:r w:rsidRPr="00180B0D">
              <w:rPr>
                <w:rFonts w:ascii="Arial Narrow" w:hAnsi="Arial Narrow"/>
              </w:rPr>
              <w:t>[……]</w:t>
            </w:r>
            <w:r w:rsidRPr="00180B0D">
              <w:rPr>
                <w:rFonts w:ascii="Arial Narrow" w:hAnsi="Arial Narrow"/>
              </w:rPr>
              <w:br/>
            </w:r>
            <w:r w:rsidRPr="00180B0D">
              <w:rPr>
                <w:rFonts w:ascii="Arial Narrow" w:hAnsi="Arial Narrow"/>
              </w:rPr>
              <w:br/>
            </w:r>
          </w:p>
          <w:p w14:paraId="3727B145" w14:textId="77777777" w:rsidR="00180B0D" w:rsidRPr="00180B0D" w:rsidRDefault="00180B0D" w:rsidP="00180B0D">
            <w:pPr>
              <w:rPr>
                <w:rFonts w:ascii="Arial Narrow" w:hAnsi="Arial Narrow"/>
              </w:rPr>
            </w:pPr>
          </w:p>
          <w:p w14:paraId="08C86230" w14:textId="77777777" w:rsidR="00180B0D" w:rsidRPr="00180B0D" w:rsidRDefault="00180B0D" w:rsidP="00180B0D">
            <w:pPr>
              <w:rPr>
                <w:rFonts w:ascii="Arial Narrow" w:hAnsi="Arial Narrow"/>
              </w:rPr>
            </w:pPr>
            <w:r w:rsidRPr="00180B0D">
              <w:rPr>
                <w:rFonts w:ascii="Arial Narrow" w:hAnsi="Arial Narrow"/>
              </w:rPr>
              <w:t>c2) [ …]</w:t>
            </w:r>
            <w:r w:rsidRPr="00180B0D">
              <w:rPr>
                <w:rFonts w:ascii="Arial Narrow" w:hAnsi="Arial Narrow"/>
              </w:rPr>
              <w:br/>
            </w:r>
            <w:r w:rsidRPr="00180B0D">
              <w:rPr>
                <w:rFonts w:ascii="Arial Narrow" w:hAnsi="Arial Narrow"/>
              </w:rPr>
              <w:br/>
              <w:t>d) [] Tak [] Nie</w:t>
            </w:r>
            <w:r w:rsidRPr="00180B0D">
              <w:rPr>
                <w:rFonts w:ascii="Arial Narrow" w:hAnsi="Arial Narrow"/>
              </w:rPr>
              <w:br/>
            </w:r>
            <w:r w:rsidRPr="00180B0D">
              <w:rPr>
                <w:rFonts w:ascii="Arial Narrow" w:hAnsi="Arial Narrow"/>
                <w:b/>
              </w:rPr>
              <w:lastRenderedPageBreak/>
              <w:t>Jeżeli tak</w:t>
            </w:r>
            <w:r w:rsidRPr="00180B0D">
              <w:rPr>
                <w:rFonts w:ascii="Arial Narrow" w:hAnsi="Arial Narrow"/>
              </w:rPr>
              <w:t>, proszę podać szczegółowe informacje na ten temat: [……]</w:t>
            </w:r>
          </w:p>
        </w:tc>
      </w:tr>
      <w:tr w:rsidR="00180B0D" w:rsidRPr="00180B0D" w14:paraId="53342A93"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686A47C" w14:textId="77777777" w:rsidR="00180B0D" w:rsidRPr="00180B0D" w:rsidRDefault="00180B0D" w:rsidP="00180B0D">
            <w:pPr>
              <w:rPr>
                <w:rFonts w:ascii="Arial Narrow" w:hAnsi="Arial Narrow"/>
              </w:rPr>
            </w:pPr>
            <w:r w:rsidRPr="00180B0D">
              <w:rPr>
                <w:rFonts w:ascii="Arial Narrow" w:hAnsi="Arial Narrow"/>
              </w:rPr>
              <w:lastRenderedPageBreak/>
              <w:t>Jeżeli odnośna dokumentacja dotycząca płatności podatków lub składek na ubezpieczenie społeczne jest dostępna w formie elektronicznej, proszę wskazać:</w:t>
            </w:r>
          </w:p>
        </w:tc>
        <w:tc>
          <w:tcPr>
            <w:tcW w:w="4645" w:type="dxa"/>
            <w:gridSpan w:val="2"/>
            <w:tcBorders>
              <w:top w:val="single" w:sz="4" w:space="0" w:color="auto"/>
              <w:left w:val="single" w:sz="4" w:space="0" w:color="auto"/>
              <w:bottom w:val="single" w:sz="4" w:space="0" w:color="auto"/>
              <w:right w:val="single" w:sz="4" w:space="0" w:color="auto"/>
            </w:tcBorders>
            <w:hideMark/>
          </w:tcPr>
          <w:p w14:paraId="0661061D" w14:textId="77777777" w:rsidR="00180B0D" w:rsidRPr="00180B0D" w:rsidRDefault="00180B0D" w:rsidP="00180B0D">
            <w:pPr>
              <w:rPr>
                <w:rFonts w:ascii="Arial Narrow" w:hAnsi="Arial Narrow"/>
              </w:rPr>
            </w:pPr>
            <w:r w:rsidRPr="00180B0D">
              <w:rPr>
                <w:rFonts w:ascii="Arial Narrow" w:hAnsi="Arial Narrow"/>
              </w:rPr>
              <w:t>(adres internetowy, wydający urząd lub organ, dokładne dane referencyjne dokumentacji):</w:t>
            </w:r>
            <w:r w:rsidRPr="00180B0D">
              <w:rPr>
                <w:rFonts w:ascii="Arial Narrow" w:hAnsi="Arial Narrow"/>
                <w:vertAlign w:val="superscript"/>
              </w:rPr>
              <w:t xml:space="preserve"> </w:t>
            </w:r>
            <w:r w:rsidRPr="00180B0D">
              <w:rPr>
                <w:rFonts w:ascii="Arial Narrow" w:hAnsi="Arial Narrow"/>
                <w:vertAlign w:val="superscript"/>
              </w:rPr>
              <w:footnoteReference w:id="25"/>
            </w:r>
            <w:r w:rsidRPr="00180B0D">
              <w:rPr>
                <w:rFonts w:ascii="Arial Narrow" w:hAnsi="Arial Narrow"/>
                <w:vertAlign w:val="superscript"/>
              </w:rPr>
              <w:br/>
            </w:r>
            <w:r w:rsidRPr="00180B0D">
              <w:rPr>
                <w:rFonts w:ascii="Arial Narrow" w:hAnsi="Arial Narrow"/>
              </w:rPr>
              <w:t>[……][……][……]</w:t>
            </w:r>
          </w:p>
        </w:tc>
      </w:tr>
    </w:tbl>
    <w:p w14:paraId="13523168" w14:textId="77777777" w:rsidR="00180B0D" w:rsidRPr="00180B0D" w:rsidRDefault="00180B0D" w:rsidP="00180B0D">
      <w:pPr>
        <w:rPr>
          <w:rFonts w:ascii="Arial Narrow" w:hAnsi="Arial Narrow"/>
        </w:rPr>
      </w:pPr>
      <w:r w:rsidRPr="00180B0D">
        <w:rPr>
          <w:rFonts w:ascii="Arial Narrow" w:hAnsi="Arial Narrow"/>
        </w:rPr>
        <w:t>C: Podstawy związane z niewypłacalnością, konfliktem interesów lub wykroczeniami zawodowymi</w:t>
      </w:r>
      <w:r w:rsidRPr="00180B0D">
        <w:rPr>
          <w:rFonts w:ascii="Arial Narrow" w:hAnsi="Arial Narrow"/>
          <w:b/>
          <w:vertAlign w:val="superscript"/>
        </w:rPr>
        <w:footnoteReference w:id="26"/>
      </w:r>
    </w:p>
    <w:p w14:paraId="533E1AC0" w14:textId="77777777" w:rsidR="00180B0D" w:rsidRPr="00180B0D" w:rsidRDefault="00180B0D" w:rsidP="00180B0D">
      <w:pPr>
        <w:rPr>
          <w:rFonts w:ascii="Arial Narrow" w:hAnsi="Arial Narrow"/>
          <w:b/>
        </w:rPr>
      </w:pPr>
      <w:r w:rsidRPr="00180B0D">
        <w:rPr>
          <w:rFonts w:ascii="Arial Narrow" w:hAnsi="Arial Narrow"/>
          <w:b/>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2E10070E"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0952BE4" w14:textId="77777777" w:rsidR="00180B0D" w:rsidRPr="00180B0D" w:rsidRDefault="00180B0D" w:rsidP="00180B0D">
            <w:pPr>
              <w:rPr>
                <w:rFonts w:ascii="Arial Narrow" w:hAnsi="Arial Narrow"/>
                <w:b/>
              </w:rPr>
            </w:pPr>
            <w:r w:rsidRPr="00180B0D">
              <w:rPr>
                <w:rFonts w:ascii="Arial Narrow" w:hAnsi="Arial Narrow"/>
                <w:b/>
              </w:rPr>
              <w:t>Informacje dotyczące ewentualnej niewypłacalności, konfliktu interesów lub wykroczeń zawodowych</w:t>
            </w:r>
          </w:p>
        </w:tc>
        <w:tc>
          <w:tcPr>
            <w:tcW w:w="4645" w:type="dxa"/>
            <w:tcBorders>
              <w:top w:val="single" w:sz="4" w:space="0" w:color="auto"/>
              <w:left w:val="single" w:sz="4" w:space="0" w:color="auto"/>
              <w:bottom w:val="single" w:sz="4" w:space="0" w:color="auto"/>
              <w:right w:val="single" w:sz="4" w:space="0" w:color="auto"/>
            </w:tcBorders>
            <w:hideMark/>
          </w:tcPr>
          <w:p w14:paraId="45C19222"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401FDDF5" w14:textId="77777777" w:rsidTr="00180B0D">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14:paraId="37EB82B9" w14:textId="77777777" w:rsidR="00180B0D" w:rsidRPr="00180B0D" w:rsidRDefault="00180B0D" w:rsidP="00180B0D">
            <w:pPr>
              <w:rPr>
                <w:rFonts w:ascii="Arial Narrow" w:hAnsi="Arial Narrow"/>
              </w:rPr>
            </w:pPr>
            <w:r w:rsidRPr="00180B0D">
              <w:rPr>
                <w:rFonts w:ascii="Arial Narrow" w:hAnsi="Arial Narrow"/>
              </w:rPr>
              <w:t xml:space="preserve">Czy wykonawca, </w:t>
            </w:r>
            <w:r w:rsidRPr="00180B0D">
              <w:rPr>
                <w:rFonts w:ascii="Arial Narrow" w:hAnsi="Arial Narrow"/>
                <w:b/>
              </w:rPr>
              <w:t>wedle własnej wiedzy</w:t>
            </w:r>
            <w:r w:rsidRPr="00180B0D">
              <w:rPr>
                <w:rFonts w:ascii="Arial Narrow" w:hAnsi="Arial Narrow"/>
              </w:rPr>
              <w:t xml:space="preserve">, naruszył </w:t>
            </w:r>
            <w:r w:rsidRPr="00180B0D">
              <w:rPr>
                <w:rFonts w:ascii="Arial Narrow" w:hAnsi="Arial Narrow"/>
                <w:b/>
              </w:rPr>
              <w:t>swoje obowiązki</w:t>
            </w:r>
            <w:r w:rsidRPr="00180B0D">
              <w:rPr>
                <w:rFonts w:ascii="Arial Narrow" w:hAnsi="Arial Narrow"/>
              </w:rPr>
              <w:t xml:space="preserve"> w dziedzinie </w:t>
            </w:r>
            <w:r w:rsidRPr="00180B0D">
              <w:rPr>
                <w:rFonts w:ascii="Arial Narrow" w:hAnsi="Arial Narrow"/>
                <w:b/>
              </w:rPr>
              <w:t>prawa środowiska, prawa socjalnego i prawa pracy</w:t>
            </w:r>
            <w:r w:rsidRPr="00180B0D">
              <w:rPr>
                <w:rFonts w:ascii="Arial Narrow" w:hAnsi="Arial Narrow"/>
                <w:vertAlign w:val="superscript"/>
              </w:rPr>
              <w:footnoteReference w:id="27"/>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6102B67E" w14:textId="77777777" w:rsidR="00180B0D" w:rsidRPr="00180B0D" w:rsidRDefault="00180B0D" w:rsidP="00180B0D">
            <w:pPr>
              <w:rPr>
                <w:rFonts w:ascii="Arial Narrow" w:hAnsi="Arial Narrow"/>
              </w:rPr>
            </w:pPr>
            <w:r w:rsidRPr="00180B0D">
              <w:rPr>
                <w:rFonts w:ascii="Arial Narrow" w:hAnsi="Arial Narrow"/>
              </w:rPr>
              <w:t>[] Tak [] Nie</w:t>
            </w:r>
          </w:p>
        </w:tc>
      </w:tr>
      <w:tr w:rsidR="00180B0D" w:rsidRPr="00180B0D" w14:paraId="70804F6D" w14:textId="77777777" w:rsidTr="00180B0D">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92E635" w14:textId="77777777" w:rsidR="00180B0D" w:rsidRPr="00180B0D" w:rsidRDefault="00180B0D" w:rsidP="00180B0D">
            <w:pPr>
              <w:rPr>
                <w:rFonts w:ascii="Arial Narrow" w:hAnsi="Arial Narrow"/>
              </w:rPr>
            </w:pPr>
          </w:p>
        </w:tc>
        <w:tc>
          <w:tcPr>
            <w:tcW w:w="4645" w:type="dxa"/>
            <w:tcBorders>
              <w:top w:val="single" w:sz="4" w:space="0" w:color="auto"/>
              <w:left w:val="single" w:sz="4" w:space="0" w:color="auto"/>
              <w:bottom w:val="single" w:sz="4" w:space="0" w:color="auto"/>
              <w:right w:val="single" w:sz="4" w:space="0" w:color="auto"/>
            </w:tcBorders>
            <w:hideMark/>
          </w:tcPr>
          <w:p w14:paraId="1B964FCE"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czy wykonawca przedsięwziął środki w celu wykazania swojej rzetelności pomimo istnienia odpowiedniej podstawy wykluczenia („samooczyszczenie”)?</w:t>
            </w:r>
            <w:r w:rsidRPr="00180B0D">
              <w:rPr>
                <w:rFonts w:ascii="Arial Narrow" w:hAnsi="Arial Narrow"/>
              </w:rPr>
              <w:br/>
              <w:t>[] Tak [] Nie</w:t>
            </w:r>
            <w:r w:rsidRPr="00180B0D">
              <w:rPr>
                <w:rFonts w:ascii="Arial Narrow" w:hAnsi="Arial Narrow"/>
              </w:rPr>
              <w:br/>
            </w:r>
            <w:r w:rsidRPr="00180B0D">
              <w:rPr>
                <w:rFonts w:ascii="Arial Narrow" w:hAnsi="Arial Narrow"/>
                <w:b/>
              </w:rPr>
              <w:t>Jeżeli tak</w:t>
            </w:r>
            <w:r w:rsidRPr="00180B0D">
              <w:rPr>
                <w:rFonts w:ascii="Arial Narrow" w:hAnsi="Arial Narrow"/>
              </w:rPr>
              <w:t>, proszę opisać przedsięwzięte środki: [……]</w:t>
            </w:r>
          </w:p>
        </w:tc>
      </w:tr>
      <w:tr w:rsidR="00180B0D" w:rsidRPr="00180B0D" w14:paraId="320136E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573EE47" w14:textId="77777777" w:rsidR="00180B0D" w:rsidRPr="00180B0D" w:rsidRDefault="00180B0D" w:rsidP="00180B0D">
            <w:pPr>
              <w:rPr>
                <w:rFonts w:ascii="Arial Narrow" w:hAnsi="Arial Narrow"/>
                <w:b/>
              </w:rPr>
            </w:pPr>
            <w:r w:rsidRPr="00180B0D">
              <w:rPr>
                <w:rFonts w:ascii="Arial Narrow" w:hAnsi="Arial Narrow"/>
              </w:rPr>
              <w:t>Czy wykonawca znajduje się w jednej z następujących sytuacji:</w:t>
            </w:r>
            <w:r w:rsidRPr="00180B0D">
              <w:rPr>
                <w:rFonts w:ascii="Arial Narrow" w:hAnsi="Arial Narrow"/>
              </w:rPr>
              <w:br/>
              <w:t xml:space="preserve">a) </w:t>
            </w:r>
            <w:r w:rsidRPr="00180B0D">
              <w:rPr>
                <w:rFonts w:ascii="Arial Narrow" w:hAnsi="Arial Narrow"/>
                <w:b/>
              </w:rPr>
              <w:t>zbankrutował</w:t>
            </w:r>
            <w:r w:rsidRPr="00180B0D">
              <w:rPr>
                <w:rFonts w:ascii="Arial Narrow" w:hAnsi="Arial Narrow"/>
              </w:rPr>
              <w:t>; lub</w:t>
            </w:r>
            <w:r w:rsidRPr="00180B0D">
              <w:rPr>
                <w:rFonts w:ascii="Arial Narrow" w:hAnsi="Arial Narrow"/>
              </w:rPr>
              <w:br/>
              <w:t xml:space="preserve">b) </w:t>
            </w:r>
            <w:r w:rsidRPr="00180B0D">
              <w:rPr>
                <w:rFonts w:ascii="Arial Narrow" w:hAnsi="Arial Narrow"/>
                <w:b/>
              </w:rPr>
              <w:t>prowadzone jest wobec niego postępowanie upadłościowe</w:t>
            </w:r>
            <w:r w:rsidRPr="00180B0D">
              <w:rPr>
                <w:rFonts w:ascii="Arial Narrow" w:hAnsi="Arial Narrow"/>
              </w:rPr>
              <w:t xml:space="preserve"> lub likwidacyjne; lub</w:t>
            </w:r>
            <w:r w:rsidRPr="00180B0D">
              <w:rPr>
                <w:rFonts w:ascii="Arial Narrow" w:hAnsi="Arial Narrow"/>
              </w:rPr>
              <w:br/>
              <w:t xml:space="preserve">c) zawarł </w:t>
            </w:r>
            <w:r w:rsidRPr="00180B0D">
              <w:rPr>
                <w:rFonts w:ascii="Arial Narrow" w:hAnsi="Arial Narrow"/>
                <w:b/>
              </w:rPr>
              <w:t>układ z wierzycielami</w:t>
            </w:r>
            <w:r w:rsidRPr="00180B0D">
              <w:rPr>
                <w:rFonts w:ascii="Arial Narrow" w:hAnsi="Arial Narrow"/>
              </w:rPr>
              <w:t>; lub</w:t>
            </w:r>
            <w:r w:rsidRPr="00180B0D">
              <w:rPr>
                <w:rFonts w:ascii="Arial Narrow" w:hAnsi="Arial Narrow"/>
              </w:rPr>
              <w:br/>
              <w:t>d) znajduje się w innej tego rodzaju sytuacji wynikającej z podobnej procedury przewidzianej w krajowych przepisach ustawowych i wykonawczych</w:t>
            </w:r>
            <w:r w:rsidRPr="00180B0D">
              <w:rPr>
                <w:rFonts w:ascii="Arial Narrow" w:hAnsi="Arial Narrow"/>
                <w:vertAlign w:val="superscript"/>
              </w:rPr>
              <w:footnoteReference w:id="28"/>
            </w:r>
            <w:r w:rsidRPr="00180B0D">
              <w:rPr>
                <w:rFonts w:ascii="Arial Narrow" w:hAnsi="Arial Narrow"/>
              </w:rPr>
              <w:t>; lub</w:t>
            </w:r>
            <w:r w:rsidRPr="00180B0D">
              <w:rPr>
                <w:rFonts w:ascii="Arial Narrow" w:hAnsi="Arial Narrow"/>
              </w:rPr>
              <w:br/>
              <w:t>e) jego aktywami zarządza likwidator lub sąd; lub</w:t>
            </w:r>
            <w:r w:rsidRPr="00180B0D">
              <w:rPr>
                <w:rFonts w:ascii="Arial Narrow" w:hAnsi="Arial Narrow"/>
              </w:rPr>
              <w:br/>
              <w:t>f) jego działalność gospodarcza jest zawieszona?</w:t>
            </w:r>
            <w:r w:rsidRPr="00180B0D">
              <w:rPr>
                <w:rFonts w:ascii="Arial Narrow" w:hAnsi="Arial Narrow"/>
              </w:rPr>
              <w:br/>
            </w:r>
            <w:r w:rsidRPr="00180B0D">
              <w:rPr>
                <w:rFonts w:ascii="Arial Narrow" w:hAnsi="Arial Narrow"/>
                <w:b/>
              </w:rPr>
              <w:t>Jeżeli tak:</w:t>
            </w:r>
          </w:p>
          <w:p w14:paraId="4B88E000" w14:textId="77777777" w:rsidR="00180B0D" w:rsidRPr="00180B0D" w:rsidRDefault="00180B0D" w:rsidP="00BF58AA">
            <w:pPr>
              <w:numPr>
                <w:ilvl w:val="0"/>
                <w:numId w:val="31"/>
              </w:numPr>
              <w:rPr>
                <w:rFonts w:ascii="Arial Narrow" w:hAnsi="Arial Narrow"/>
              </w:rPr>
            </w:pPr>
            <w:r w:rsidRPr="00180B0D">
              <w:rPr>
                <w:rFonts w:ascii="Arial Narrow" w:hAnsi="Arial Narrow"/>
              </w:rPr>
              <w:t>Proszę podać szczegółowe informacje:</w:t>
            </w:r>
          </w:p>
          <w:p w14:paraId="5D064168" w14:textId="77777777" w:rsidR="00180B0D" w:rsidRPr="00180B0D" w:rsidRDefault="00180B0D" w:rsidP="00BF58AA">
            <w:pPr>
              <w:numPr>
                <w:ilvl w:val="0"/>
                <w:numId w:val="31"/>
              </w:numPr>
              <w:rPr>
                <w:rFonts w:ascii="Arial Narrow" w:hAnsi="Arial Narrow"/>
              </w:rPr>
            </w:pPr>
            <w:r w:rsidRPr="00180B0D">
              <w:rPr>
                <w:rFonts w:ascii="Arial Narrow" w:hAnsi="Arial Narrow"/>
              </w:rPr>
              <w:t xml:space="preserve">Proszę podać powody, które pomimo powyższej sytuacji umożliwiają realizację </w:t>
            </w:r>
            <w:r w:rsidRPr="00180B0D">
              <w:rPr>
                <w:rFonts w:ascii="Arial Narrow" w:hAnsi="Arial Narrow"/>
              </w:rPr>
              <w:lastRenderedPageBreak/>
              <w:t>zamówienia, z uwzględnieniem mających zastosowanie przepisów krajowych i środków dotyczących kontynuowania działalności gospodarczej</w:t>
            </w:r>
            <w:r w:rsidRPr="00180B0D">
              <w:rPr>
                <w:rFonts w:ascii="Arial Narrow" w:hAnsi="Arial Narrow"/>
                <w:vertAlign w:val="superscript"/>
              </w:rPr>
              <w:footnoteReference w:id="29"/>
            </w:r>
            <w:r w:rsidRPr="00180B0D">
              <w:rPr>
                <w:rFonts w:ascii="Arial Narrow" w:hAnsi="Arial Narrow"/>
              </w:rPr>
              <w:t>.</w:t>
            </w:r>
          </w:p>
          <w:p w14:paraId="540811B7" w14:textId="77777777" w:rsidR="00180B0D" w:rsidRPr="00180B0D" w:rsidRDefault="00180B0D" w:rsidP="00180B0D">
            <w:pPr>
              <w:rPr>
                <w:rFonts w:ascii="Arial Narrow" w:hAnsi="Arial Narrow"/>
              </w:rPr>
            </w:pPr>
            <w:r w:rsidRPr="00180B0D">
              <w:rPr>
                <w:rFonts w:ascii="Arial Narrow" w:hAnsi="Arial Narrow"/>
              </w:rP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tcPr>
          <w:p w14:paraId="549C78A3" w14:textId="77777777" w:rsidR="00180B0D" w:rsidRPr="00180B0D" w:rsidRDefault="00180B0D" w:rsidP="00180B0D">
            <w:pPr>
              <w:rPr>
                <w:rFonts w:ascii="Arial Narrow" w:hAnsi="Arial Narrow"/>
              </w:rPr>
            </w:pPr>
            <w:r w:rsidRPr="00180B0D">
              <w:rPr>
                <w:rFonts w:ascii="Arial Narrow" w:hAnsi="Arial Narrow"/>
              </w:rPr>
              <w:lastRenderedPageBreak/>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p>
          <w:p w14:paraId="11CCF948" w14:textId="77777777" w:rsidR="00180B0D" w:rsidRPr="00180B0D" w:rsidRDefault="00180B0D" w:rsidP="00180B0D">
            <w:pPr>
              <w:rPr>
                <w:rFonts w:ascii="Arial Narrow" w:hAnsi="Arial Narrow"/>
              </w:rPr>
            </w:pPr>
          </w:p>
          <w:p w14:paraId="7F84007D" w14:textId="77777777" w:rsidR="00180B0D" w:rsidRPr="00180B0D" w:rsidRDefault="00180B0D" w:rsidP="00180B0D">
            <w:pPr>
              <w:rPr>
                <w:rFonts w:ascii="Arial Narrow" w:hAnsi="Arial Narrow"/>
              </w:rPr>
            </w:pPr>
          </w:p>
          <w:p w14:paraId="0613CA9A" w14:textId="77777777" w:rsidR="00180B0D" w:rsidRPr="00180B0D" w:rsidRDefault="00180B0D" w:rsidP="00BF58AA">
            <w:pPr>
              <w:numPr>
                <w:ilvl w:val="0"/>
                <w:numId w:val="31"/>
              </w:numPr>
              <w:rPr>
                <w:rFonts w:ascii="Arial Narrow" w:hAnsi="Arial Narrow"/>
              </w:rPr>
            </w:pPr>
            <w:r w:rsidRPr="00180B0D">
              <w:rPr>
                <w:rFonts w:ascii="Arial Narrow" w:hAnsi="Arial Narrow"/>
              </w:rPr>
              <w:lastRenderedPageBreak/>
              <w:t>[……]</w:t>
            </w:r>
          </w:p>
          <w:p w14:paraId="40502DEB" w14:textId="77777777" w:rsidR="00180B0D" w:rsidRPr="00180B0D" w:rsidRDefault="00180B0D" w:rsidP="00BF58AA">
            <w:pPr>
              <w:numPr>
                <w:ilvl w:val="0"/>
                <w:numId w:val="31"/>
              </w:numPr>
              <w:rPr>
                <w:rFonts w:ascii="Arial Narrow" w:hAnsi="Arial Narrow"/>
              </w:rPr>
            </w:pPr>
            <w:r w:rsidRPr="00180B0D">
              <w:rPr>
                <w:rFonts w:ascii="Arial Narrow" w:hAnsi="Arial Narrow"/>
              </w:rPr>
              <w:t>[……]</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p>
          <w:p w14:paraId="5EFE5E25" w14:textId="77777777" w:rsidR="00180B0D" w:rsidRPr="00180B0D" w:rsidRDefault="00180B0D" w:rsidP="00180B0D">
            <w:pPr>
              <w:rPr>
                <w:rFonts w:ascii="Arial Narrow" w:hAnsi="Arial Narrow"/>
              </w:rPr>
            </w:pPr>
          </w:p>
          <w:p w14:paraId="5F6EA01C" w14:textId="77777777" w:rsidR="00180B0D" w:rsidRPr="00180B0D" w:rsidRDefault="00180B0D" w:rsidP="00180B0D">
            <w:pPr>
              <w:rPr>
                <w:rFonts w:ascii="Arial Narrow" w:hAnsi="Arial Narrow"/>
              </w:rPr>
            </w:pPr>
            <w:r w:rsidRPr="00180B0D">
              <w:rPr>
                <w:rFonts w:ascii="Arial Narrow" w:hAnsi="Arial Narrow"/>
              </w:rPr>
              <w:t>(adres internetowy, wydający urząd lub organ, dokładne dane referencyjne dokumentacji): [……][……][……]</w:t>
            </w:r>
          </w:p>
        </w:tc>
      </w:tr>
      <w:tr w:rsidR="00180B0D" w:rsidRPr="00180B0D" w14:paraId="0347DD37" w14:textId="77777777" w:rsidTr="00180B0D">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14:paraId="73A30E02" w14:textId="77777777" w:rsidR="00180B0D" w:rsidRPr="00180B0D" w:rsidRDefault="00180B0D" w:rsidP="00180B0D">
            <w:pPr>
              <w:rPr>
                <w:rFonts w:ascii="Arial Narrow" w:hAnsi="Arial Narrow"/>
              </w:rPr>
            </w:pPr>
            <w:r w:rsidRPr="00180B0D">
              <w:rPr>
                <w:rFonts w:ascii="Arial Narrow" w:hAnsi="Arial Narrow"/>
              </w:rPr>
              <w:lastRenderedPageBreak/>
              <w:t xml:space="preserve">Czy wykonawca jest winien </w:t>
            </w:r>
            <w:r w:rsidRPr="00180B0D">
              <w:rPr>
                <w:rFonts w:ascii="Arial Narrow" w:hAnsi="Arial Narrow"/>
                <w:b/>
              </w:rPr>
              <w:t>poważnego wykroczenia zawodowego</w:t>
            </w:r>
            <w:r w:rsidRPr="00180B0D">
              <w:rPr>
                <w:rFonts w:ascii="Arial Narrow" w:hAnsi="Arial Narrow"/>
                <w:vertAlign w:val="superscript"/>
              </w:rPr>
              <w:footnoteReference w:id="30"/>
            </w:r>
            <w:r w:rsidRPr="00180B0D">
              <w:rPr>
                <w:rFonts w:ascii="Arial Narrow" w:hAnsi="Arial Narrow"/>
              </w:rPr>
              <w:t xml:space="preserve">? </w:t>
            </w:r>
            <w:r w:rsidRPr="00180B0D">
              <w:rPr>
                <w:rFonts w:ascii="Arial Narrow" w:hAnsi="Arial Narrow"/>
              </w:rPr>
              <w:br/>
              <w:t>Jeżeli tak, proszę podać szczegółowe informacje na ten temat:</w:t>
            </w:r>
          </w:p>
        </w:tc>
        <w:tc>
          <w:tcPr>
            <w:tcW w:w="4645" w:type="dxa"/>
            <w:tcBorders>
              <w:top w:val="single" w:sz="4" w:space="0" w:color="auto"/>
              <w:left w:val="single" w:sz="4" w:space="0" w:color="auto"/>
              <w:bottom w:val="single" w:sz="4" w:space="0" w:color="auto"/>
              <w:right w:val="single" w:sz="4" w:space="0" w:color="auto"/>
            </w:tcBorders>
            <w:hideMark/>
          </w:tcPr>
          <w:p w14:paraId="515D4C60"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t xml:space="preserve"> [……]</w:t>
            </w:r>
          </w:p>
        </w:tc>
      </w:tr>
      <w:tr w:rsidR="00180B0D" w:rsidRPr="00180B0D" w14:paraId="009B5259" w14:textId="77777777" w:rsidTr="00180B0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FE2E64" w14:textId="77777777" w:rsidR="00180B0D" w:rsidRPr="00180B0D" w:rsidRDefault="00180B0D" w:rsidP="00180B0D">
            <w:pPr>
              <w:rPr>
                <w:rFonts w:ascii="Arial Narrow" w:hAnsi="Arial Narrow"/>
              </w:rPr>
            </w:pPr>
          </w:p>
        </w:tc>
        <w:tc>
          <w:tcPr>
            <w:tcW w:w="4645" w:type="dxa"/>
            <w:tcBorders>
              <w:top w:val="single" w:sz="4" w:space="0" w:color="auto"/>
              <w:left w:val="single" w:sz="4" w:space="0" w:color="auto"/>
              <w:bottom w:val="single" w:sz="4" w:space="0" w:color="auto"/>
              <w:right w:val="single" w:sz="4" w:space="0" w:color="auto"/>
            </w:tcBorders>
            <w:hideMark/>
          </w:tcPr>
          <w:p w14:paraId="1046A101"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czy wykonawca przedsięwziął środki w celu samooczyszczenia? [] Tak [] Nie</w:t>
            </w:r>
            <w:r w:rsidRPr="00180B0D">
              <w:rPr>
                <w:rFonts w:ascii="Arial Narrow" w:hAnsi="Arial Narrow"/>
              </w:rPr>
              <w:br/>
            </w:r>
            <w:r w:rsidRPr="00180B0D">
              <w:rPr>
                <w:rFonts w:ascii="Arial Narrow" w:hAnsi="Arial Narrow"/>
                <w:b/>
              </w:rPr>
              <w:t>Jeżeli tak</w:t>
            </w:r>
            <w:r w:rsidRPr="00180B0D">
              <w:rPr>
                <w:rFonts w:ascii="Arial Narrow" w:hAnsi="Arial Narrow"/>
              </w:rPr>
              <w:t>, proszę opisać przedsięwzięte środki: [……]</w:t>
            </w:r>
          </w:p>
        </w:tc>
      </w:tr>
      <w:tr w:rsidR="00180B0D" w:rsidRPr="00180B0D" w14:paraId="1660251A" w14:textId="77777777" w:rsidTr="00180B0D">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14:paraId="61B2CF89" w14:textId="77777777" w:rsidR="00180B0D" w:rsidRPr="00180B0D" w:rsidRDefault="00180B0D" w:rsidP="00180B0D">
            <w:pPr>
              <w:rPr>
                <w:rFonts w:ascii="Arial Narrow" w:hAnsi="Arial Narrow"/>
              </w:rPr>
            </w:pPr>
            <w:r w:rsidRPr="00180B0D">
              <w:rPr>
                <w:rFonts w:ascii="Arial Narrow" w:hAnsi="Arial Narrow"/>
                <w:b/>
              </w:rPr>
              <w:t>Czy wykonawca</w:t>
            </w:r>
            <w:r w:rsidRPr="00180B0D">
              <w:rPr>
                <w:rFonts w:ascii="Arial Narrow" w:hAnsi="Arial Narrow"/>
              </w:rPr>
              <w:t xml:space="preserve"> zawarł z innymi wykonawcami </w:t>
            </w:r>
            <w:r w:rsidRPr="00180B0D">
              <w:rPr>
                <w:rFonts w:ascii="Arial Narrow" w:hAnsi="Arial Narrow"/>
                <w:b/>
              </w:rPr>
              <w:t>porozumienia mające na celu zakłócenie konkurencji</w:t>
            </w:r>
            <w:r w:rsidRPr="00180B0D">
              <w:rPr>
                <w:rFonts w:ascii="Arial Narrow" w:hAnsi="Arial Narrow"/>
              </w:rPr>
              <w:t>?</w:t>
            </w:r>
            <w:r w:rsidRPr="00180B0D">
              <w:rPr>
                <w:rFonts w:ascii="Arial Narrow" w:hAnsi="Arial Narrow"/>
              </w:rPr>
              <w:br/>
            </w:r>
            <w:r w:rsidRPr="00180B0D">
              <w:rPr>
                <w:rFonts w:ascii="Arial Narrow" w:hAnsi="Arial Narrow"/>
                <w:b/>
              </w:rPr>
              <w:t>Jeżeli tak</w:t>
            </w:r>
            <w:r w:rsidRPr="00180B0D">
              <w:rPr>
                <w:rFonts w:ascii="Arial Narrow" w:hAnsi="Arial Narrow"/>
              </w:rPr>
              <w:t>, proszę podać szczegółowe informacje na ten temat:</w:t>
            </w:r>
          </w:p>
        </w:tc>
        <w:tc>
          <w:tcPr>
            <w:tcW w:w="4645" w:type="dxa"/>
            <w:tcBorders>
              <w:top w:val="single" w:sz="4" w:space="0" w:color="auto"/>
              <w:left w:val="single" w:sz="4" w:space="0" w:color="auto"/>
              <w:bottom w:val="single" w:sz="4" w:space="0" w:color="auto"/>
              <w:right w:val="single" w:sz="4" w:space="0" w:color="auto"/>
            </w:tcBorders>
            <w:hideMark/>
          </w:tcPr>
          <w:p w14:paraId="23D0A53F"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t>[…]</w:t>
            </w:r>
          </w:p>
        </w:tc>
      </w:tr>
      <w:tr w:rsidR="00180B0D" w:rsidRPr="00180B0D" w14:paraId="02FF1901" w14:textId="77777777" w:rsidTr="00180B0D">
        <w:trPr>
          <w:trHeight w:val="5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7C074D" w14:textId="77777777" w:rsidR="00180B0D" w:rsidRPr="00180B0D" w:rsidRDefault="00180B0D" w:rsidP="00180B0D">
            <w:pPr>
              <w:rPr>
                <w:rFonts w:ascii="Arial Narrow" w:hAnsi="Arial Narrow"/>
              </w:rPr>
            </w:pPr>
          </w:p>
        </w:tc>
        <w:tc>
          <w:tcPr>
            <w:tcW w:w="4645" w:type="dxa"/>
            <w:tcBorders>
              <w:top w:val="single" w:sz="4" w:space="0" w:color="auto"/>
              <w:left w:val="single" w:sz="4" w:space="0" w:color="auto"/>
              <w:bottom w:val="single" w:sz="4" w:space="0" w:color="auto"/>
              <w:right w:val="single" w:sz="4" w:space="0" w:color="auto"/>
            </w:tcBorders>
            <w:hideMark/>
          </w:tcPr>
          <w:p w14:paraId="0E30D8F0"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czy wykonawca przedsięwziął środki w celu samooczyszczenia? [] Tak [] Nie</w:t>
            </w:r>
            <w:r w:rsidRPr="00180B0D">
              <w:rPr>
                <w:rFonts w:ascii="Arial Narrow" w:hAnsi="Arial Narrow"/>
              </w:rPr>
              <w:br/>
            </w:r>
            <w:r w:rsidRPr="00180B0D">
              <w:rPr>
                <w:rFonts w:ascii="Arial Narrow" w:hAnsi="Arial Narrow"/>
                <w:b/>
              </w:rPr>
              <w:t>Jeżeli tak</w:t>
            </w:r>
            <w:r w:rsidRPr="00180B0D">
              <w:rPr>
                <w:rFonts w:ascii="Arial Narrow" w:hAnsi="Arial Narrow"/>
              </w:rPr>
              <w:t>, proszę opisać przedsięwzięte środki: [……]</w:t>
            </w:r>
          </w:p>
        </w:tc>
      </w:tr>
      <w:tr w:rsidR="00180B0D" w:rsidRPr="00180B0D" w14:paraId="381FE3FC" w14:textId="77777777" w:rsidTr="00180B0D">
        <w:trPr>
          <w:trHeight w:val="1316"/>
        </w:trPr>
        <w:tc>
          <w:tcPr>
            <w:tcW w:w="4644" w:type="dxa"/>
            <w:tcBorders>
              <w:top w:val="single" w:sz="4" w:space="0" w:color="auto"/>
              <w:left w:val="single" w:sz="4" w:space="0" w:color="auto"/>
              <w:bottom w:val="single" w:sz="4" w:space="0" w:color="auto"/>
              <w:right w:val="single" w:sz="4" w:space="0" w:color="auto"/>
            </w:tcBorders>
            <w:hideMark/>
          </w:tcPr>
          <w:p w14:paraId="0F6EE19E" w14:textId="77777777" w:rsidR="00180B0D" w:rsidRPr="00180B0D" w:rsidRDefault="00180B0D" w:rsidP="00180B0D">
            <w:pPr>
              <w:rPr>
                <w:rFonts w:ascii="Arial Narrow" w:hAnsi="Arial Narrow"/>
              </w:rPr>
            </w:pPr>
            <w:r w:rsidRPr="00180B0D">
              <w:rPr>
                <w:rFonts w:ascii="Arial Narrow" w:hAnsi="Arial Narrow"/>
                <w:b/>
              </w:rPr>
              <w:t>Czy wykonawca wie o jakimkolwiek konflikcie interesów</w:t>
            </w:r>
            <w:r w:rsidRPr="00180B0D">
              <w:rPr>
                <w:rFonts w:ascii="Arial Narrow" w:hAnsi="Arial Narrow"/>
                <w:vertAlign w:val="superscript"/>
              </w:rPr>
              <w:footnoteReference w:id="31"/>
            </w:r>
            <w:r w:rsidRPr="00180B0D">
              <w:rPr>
                <w:rFonts w:ascii="Arial Narrow" w:hAnsi="Arial Narrow"/>
              </w:rPr>
              <w:t xml:space="preserve"> spowodowanym jego udziałem w postępowaniu o udzielenie zamówienia?</w:t>
            </w:r>
            <w:r w:rsidRPr="00180B0D">
              <w:rPr>
                <w:rFonts w:ascii="Arial Narrow" w:hAnsi="Arial Narrow"/>
              </w:rPr>
              <w:br/>
            </w:r>
            <w:r w:rsidRPr="00180B0D">
              <w:rPr>
                <w:rFonts w:ascii="Arial Narrow" w:hAnsi="Arial Narrow"/>
                <w:b/>
              </w:rPr>
              <w:t>Jeżeli tak</w:t>
            </w:r>
            <w:r w:rsidRPr="00180B0D">
              <w:rPr>
                <w:rFonts w:ascii="Arial Narrow" w:hAnsi="Arial Narrow"/>
              </w:rPr>
              <w:t>, proszę podać szczegółowe informacje na ten temat:</w:t>
            </w:r>
          </w:p>
        </w:tc>
        <w:tc>
          <w:tcPr>
            <w:tcW w:w="4645" w:type="dxa"/>
            <w:tcBorders>
              <w:top w:val="single" w:sz="4" w:space="0" w:color="auto"/>
              <w:left w:val="single" w:sz="4" w:space="0" w:color="auto"/>
              <w:bottom w:val="single" w:sz="4" w:space="0" w:color="auto"/>
              <w:right w:val="single" w:sz="4" w:space="0" w:color="auto"/>
            </w:tcBorders>
            <w:hideMark/>
          </w:tcPr>
          <w:p w14:paraId="2BD2269B"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t>[…]</w:t>
            </w:r>
          </w:p>
        </w:tc>
      </w:tr>
      <w:tr w:rsidR="00180B0D" w:rsidRPr="00180B0D" w14:paraId="159B7340" w14:textId="77777777" w:rsidTr="00180B0D">
        <w:trPr>
          <w:trHeight w:val="1544"/>
        </w:trPr>
        <w:tc>
          <w:tcPr>
            <w:tcW w:w="4644" w:type="dxa"/>
            <w:tcBorders>
              <w:top w:val="single" w:sz="4" w:space="0" w:color="auto"/>
              <w:left w:val="single" w:sz="4" w:space="0" w:color="auto"/>
              <w:bottom w:val="single" w:sz="4" w:space="0" w:color="auto"/>
              <w:right w:val="single" w:sz="4" w:space="0" w:color="auto"/>
            </w:tcBorders>
            <w:hideMark/>
          </w:tcPr>
          <w:p w14:paraId="3A7A0A4F" w14:textId="77777777" w:rsidR="00180B0D" w:rsidRPr="00180B0D" w:rsidRDefault="00180B0D" w:rsidP="00180B0D">
            <w:pPr>
              <w:rPr>
                <w:rFonts w:ascii="Arial Narrow" w:hAnsi="Arial Narrow"/>
              </w:rPr>
            </w:pPr>
            <w:r w:rsidRPr="00180B0D">
              <w:rPr>
                <w:rFonts w:ascii="Arial Narrow" w:hAnsi="Arial Narrow"/>
                <w:b/>
              </w:rPr>
              <w:t xml:space="preserve">Czy wykonawca lub </w:t>
            </w:r>
            <w:r w:rsidRPr="00180B0D">
              <w:rPr>
                <w:rFonts w:ascii="Arial Narrow" w:hAnsi="Arial Narrow"/>
              </w:rPr>
              <w:t xml:space="preserve">przedsiębiorstwo związane z wykonawcą </w:t>
            </w:r>
            <w:r w:rsidRPr="00180B0D">
              <w:rPr>
                <w:rFonts w:ascii="Arial Narrow" w:hAnsi="Arial Narrow"/>
                <w:b/>
              </w:rPr>
              <w:t>doradzał(-o)</w:t>
            </w:r>
            <w:r w:rsidRPr="00180B0D">
              <w:rPr>
                <w:rFonts w:ascii="Arial Narrow" w:hAnsi="Arial Narrow"/>
              </w:rPr>
              <w:t xml:space="preserve"> instytucji zamawiającej lub podmiotowi zamawiającemu bądź był(-o) w inny sposób </w:t>
            </w:r>
            <w:r w:rsidRPr="00180B0D">
              <w:rPr>
                <w:rFonts w:ascii="Arial Narrow" w:hAnsi="Arial Narrow"/>
                <w:b/>
              </w:rPr>
              <w:t>zaangażowany(-e) w przygotowanie</w:t>
            </w:r>
            <w:r w:rsidRPr="00180B0D">
              <w:rPr>
                <w:rFonts w:ascii="Arial Narrow" w:hAnsi="Arial Narrow"/>
              </w:rPr>
              <w:t xml:space="preserve"> postępowania o udzielenie zamówienia?</w:t>
            </w:r>
            <w:r w:rsidRPr="00180B0D">
              <w:rPr>
                <w:rFonts w:ascii="Arial Narrow" w:hAnsi="Arial Narrow"/>
              </w:rPr>
              <w:br/>
            </w:r>
            <w:r w:rsidRPr="00180B0D">
              <w:rPr>
                <w:rFonts w:ascii="Arial Narrow" w:hAnsi="Arial Narrow"/>
                <w:b/>
              </w:rPr>
              <w:t>Jeżeli tak</w:t>
            </w:r>
            <w:r w:rsidRPr="00180B0D">
              <w:rPr>
                <w:rFonts w:ascii="Arial Narrow" w:hAnsi="Arial Narrow"/>
              </w:rPr>
              <w:t>, proszę podać szczegółowe informacje na ten temat:</w:t>
            </w:r>
          </w:p>
        </w:tc>
        <w:tc>
          <w:tcPr>
            <w:tcW w:w="4645" w:type="dxa"/>
            <w:tcBorders>
              <w:top w:val="single" w:sz="4" w:space="0" w:color="auto"/>
              <w:left w:val="single" w:sz="4" w:space="0" w:color="auto"/>
              <w:bottom w:val="single" w:sz="4" w:space="0" w:color="auto"/>
              <w:right w:val="single" w:sz="4" w:space="0" w:color="auto"/>
            </w:tcBorders>
            <w:hideMark/>
          </w:tcPr>
          <w:p w14:paraId="76EA4D11"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w:t>
            </w:r>
          </w:p>
        </w:tc>
      </w:tr>
      <w:tr w:rsidR="00180B0D" w:rsidRPr="00180B0D" w14:paraId="0D803752" w14:textId="77777777" w:rsidTr="00180B0D">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14:paraId="07A10B49" w14:textId="77777777" w:rsidR="00180B0D" w:rsidRPr="00180B0D" w:rsidRDefault="00180B0D" w:rsidP="00180B0D">
            <w:pPr>
              <w:rPr>
                <w:rFonts w:ascii="Arial Narrow" w:hAnsi="Arial Narrow"/>
              </w:rPr>
            </w:pPr>
            <w:r w:rsidRPr="00180B0D">
              <w:rPr>
                <w:rFonts w:ascii="Arial Narrow" w:hAnsi="Arial Narrow"/>
              </w:rPr>
              <w:t xml:space="preserve">Czy wykonawca znajdował się w sytuacji, w której wcześniejsza umowa w sprawie zamówienia publicznego, wcześniejsza umowa z podmiotem zamawiającym lub wcześniejsza umowa w sprawie koncesji została </w:t>
            </w:r>
            <w:r w:rsidRPr="00180B0D">
              <w:rPr>
                <w:rFonts w:ascii="Arial Narrow" w:hAnsi="Arial Narrow"/>
                <w:b/>
              </w:rPr>
              <w:t>rozwiązana przed czasem</w:t>
            </w:r>
            <w:r w:rsidRPr="00180B0D">
              <w:rPr>
                <w:rFonts w:ascii="Arial Narrow" w:hAnsi="Arial Narrow"/>
              </w:rPr>
              <w:t xml:space="preserve">, lub w </w:t>
            </w:r>
            <w:r w:rsidRPr="00180B0D">
              <w:rPr>
                <w:rFonts w:ascii="Arial Narrow" w:hAnsi="Arial Narrow"/>
              </w:rPr>
              <w:lastRenderedPageBreak/>
              <w:t>której nałożone zostało odszkodowanie bądź inne porównywalne sankcje w związku z tą wcześniejszą umową?</w:t>
            </w:r>
            <w:r w:rsidRPr="00180B0D">
              <w:rPr>
                <w:rFonts w:ascii="Arial Narrow" w:hAnsi="Arial Narrow"/>
              </w:rPr>
              <w:br/>
            </w:r>
            <w:r w:rsidRPr="00180B0D">
              <w:rPr>
                <w:rFonts w:ascii="Arial Narrow" w:hAnsi="Arial Narrow"/>
                <w:b/>
              </w:rPr>
              <w:t>Jeżeli tak</w:t>
            </w:r>
            <w:r w:rsidRPr="00180B0D">
              <w:rPr>
                <w:rFonts w:ascii="Arial Narrow" w:hAnsi="Arial Narrow"/>
              </w:rPr>
              <w:t>, proszę podać szczegółowe informacje na ten temat:</w:t>
            </w:r>
          </w:p>
        </w:tc>
        <w:tc>
          <w:tcPr>
            <w:tcW w:w="4645" w:type="dxa"/>
            <w:tcBorders>
              <w:top w:val="single" w:sz="4" w:space="0" w:color="auto"/>
              <w:left w:val="single" w:sz="4" w:space="0" w:color="auto"/>
              <w:bottom w:val="single" w:sz="4" w:space="0" w:color="auto"/>
              <w:right w:val="single" w:sz="4" w:space="0" w:color="auto"/>
            </w:tcBorders>
            <w:hideMark/>
          </w:tcPr>
          <w:p w14:paraId="483AA95D" w14:textId="77777777" w:rsidR="00180B0D" w:rsidRPr="00180B0D" w:rsidRDefault="00180B0D" w:rsidP="00180B0D">
            <w:pPr>
              <w:rPr>
                <w:rFonts w:ascii="Arial Narrow" w:hAnsi="Arial Narrow"/>
              </w:rPr>
            </w:pPr>
            <w:r w:rsidRPr="00180B0D">
              <w:rPr>
                <w:rFonts w:ascii="Arial Narrow" w:hAnsi="Arial Narrow"/>
              </w:rPr>
              <w:lastRenderedPageBreak/>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lastRenderedPageBreak/>
              <w:br/>
              <w:t>[…]</w:t>
            </w:r>
          </w:p>
        </w:tc>
      </w:tr>
      <w:tr w:rsidR="00180B0D" w:rsidRPr="00180B0D" w14:paraId="2A8F7C3F" w14:textId="77777777" w:rsidTr="00180B0D">
        <w:trPr>
          <w:trHeight w:val="9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6F2CC" w14:textId="77777777" w:rsidR="00180B0D" w:rsidRPr="00180B0D" w:rsidRDefault="00180B0D" w:rsidP="00180B0D">
            <w:pPr>
              <w:rPr>
                <w:rFonts w:ascii="Arial Narrow" w:hAnsi="Arial Narrow"/>
              </w:rPr>
            </w:pPr>
          </w:p>
        </w:tc>
        <w:tc>
          <w:tcPr>
            <w:tcW w:w="4645" w:type="dxa"/>
            <w:tcBorders>
              <w:top w:val="single" w:sz="4" w:space="0" w:color="auto"/>
              <w:left w:val="single" w:sz="4" w:space="0" w:color="auto"/>
              <w:bottom w:val="single" w:sz="4" w:space="0" w:color="auto"/>
              <w:right w:val="single" w:sz="4" w:space="0" w:color="auto"/>
            </w:tcBorders>
            <w:hideMark/>
          </w:tcPr>
          <w:p w14:paraId="732D43D0" w14:textId="77777777" w:rsidR="00180B0D" w:rsidRPr="00180B0D" w:rsidRDefault="00180B0D" w:rsidP="00180B0D">
            <w:pPr>
              <w:rPr>
                <w:rFonts w:ascii="Arial Narrow" w:hAnsi="Arial Narrow"/>
              </w:rPr>
            </w:pPr>
            <w:r w:rsidRPr="00180B0D">
              <w:rPr>
                <w:rFonts w:ascii="Arial Narrow" w:hAnsi="Arial Narrow"/>
                <w:b/>
              </w:rPr>
              <w:t>Jeżeli tak</w:t>
            </w:r>
            <w:r w:rsidRPr="00180B0D">
              <w:rPr>
                <w:rFonts w:ascii="Arial Narrow" w:hAnsi="Arial Narrow"/>
              </w:rPr>
              <w:t>, czy wykonawca przedsięwziął środki w celu samooczyszczenia? [] Tak [] Nie</w:t>
            </w:r>
            <w:r w:rsidRPr="00180B0D">
              <w:rPr>
                <w:rFonts w:ascii="Arial Narrow" w:hAnsi="Arial Narrow"/>
              </w:rPr>
              <w:br/>
            </w:r>
            <w:r w:rsidRPr="00180B0D">
              <w:rPr>
                <w:rFonts w:ascii="Arial Narrow" w:hAnsi="Arial Narrow"/>
                <w:b/>
              </w:rPr>
              <w:t>Jeżeli tak</w:t>
            </w:r>
            <w:r w:rsidRPr="00180B0D">
              <w:rPr>
                <w:rFonts w:ascii="Arial Narrow" w:hAnsi="Arial Narrow"/>
              </w:rPr>
              <w:t>, proszę opisać przedsięwzięte środki: [……]</w:t>
            </w:r>
          </w:p>
        </w:tc>
      </w:tr>
      <w:tr w:rsidR="00180B0D" w:rsidRPr="00180B0D" w14:paraId="21C0A7CA"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D9E5620" w14:textId="77777777" w:rsidR="00180B0D" w:rsidRPr="00180B0D" w:rsidRDefault="00180B0D" w:rsidP="00180B0D">
            <w:pPr>
              <w:rPr>
                <w:rFonts w:ascii="Arial Narrow" w:hAnsi="Arial Narrow"/>
              </w:rPr>
            </w:pPr>
            <w:r w:rsidRPr="00180B0D">
              <w:rPr>
                <w:rFonts w:ascii="Arial Narrow" w:hAnsi="Arial Narrow"/>
              </w:rPr>
              <w:t>Czy wykonawca może potwierdzić, że:</w:t>
            </w:r>
            <w:r w:rsidRPr="00180B0D">
              <w:rPr>
                <w:rFonts w:ascii="Arial Narrow" w:hAnsi="Arial Narrow"/>
              </w:rPr>
              <w:br/>
            </w:r>
            <w:r w:rsidRPr="00180B0D">
              <w:rPr>
                <w:rFonts w:ascii="Arial Narrow" w:hAnsi="Arial Narrow"/>
                <w:b/>
              </w:rPr>
              <w:t>nie jest</w:t>
            </w:r>
            <w:r w:rsidRPr="00180B0D">
              <w:rPr>
                <w:rFonts w:ascii="Arial Narrow" w:hAnsi="Arial Narrow"/>
              </w:rPr>
              <w:t xml:space="preserve"> winny poważnego </w:t>
            </w:r>
            <w:r w:rsidRPr="00180B0D">
              <w:rPr>
                <w:rFonts w:ascii="Arial Narrow" w:hAnsi="Arial Narrow"/>
                <w:b/>
              </w:rPr>
              <w:t>wprowadzenia w błąd</w:t>
            </w:r>
            <w:r w:rsidRPr="00180B0D">
              <w:rPr>
                <w:rFonts w:ascii="Arial Narrow" w:hAnsi="Arial Narrow"/>
              </w:rPr>
              <w:t xml:space="preserve"> przy dostarczaniu informacji wymaganych do weryfikacji braku podstaw wykluczenia lub do weryfikacji spełnienia kryteriów kwalifikacji;</w:t>
            </w:r>
            <w:r w:rsidRPr="00180B0D">
              <w:rPr>
                <w:rFonts w:ascii="Arial Narrow" w:hAnsi="Arial Narrow"/>
              </w:rPr>
              <w:br/>
              <w:t xml:space="preserve">b) </w:t>
            </w:r>
            <w:r w:rsidRPr="00180B0D">
              <w:rPr>
                <w:rFonts w:ascii="Arial Narrow" w:hAnsi="Arial Narrow"/>
                <w:b/>
              </w:rPr>
              <w:t>nie zataił</w:t>
            </w:r>
            <w:r w:rsidRPr="00180B0D">
              <w:rPr>
                <w:rFonts w:ascii="Arial Narrow" w:hAnsi="Arial Narrow"/>
              </w:rPr>
              <w:t xml:space="preserve"> tych informacji;</w:t>
            </w:r>
            <w:r w:rsidRPr="00180B0D">
              <w:rPr>
                <w:rFonts w:ascii="Arial Narrow" w:hAnsi="Arial Narrow"/>
              </w:rPr>
              <w:br/>
              <w:t>c) jest w stanie niezwłocznie przedstawić dokumenty potwierdzające wymagane przez instytucję zamawiającą lub podmiot zamawiający; oraz</w:t>
            </w:r>
            <w:r w:rsidRPr="00180B0D">
              <w:rPr>
                <w:rFonts w:ascii="Arial Narrow" w:hAnsi="Arial Narrow"/>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Borders>
              <w:top w:val="single" w:sz="4" w:space="0" w:color="auto"/>
              <w:left w:val="single" w:sz="4" w:space="0" w:color="auto"/>
              <w:bottom w:val="single" w:sz="4" w:space="0" w:color="auto"/>
              <w:right w:val="single" w:sz="4" w:space="0" w:color="auto"/>
            </w:tcBorders>
            <w:hideMark/>
          </w:tcPr>
          <w:p w14:paraId="1E5AF047" w14:textId="77777777" w:rsidR="00180B0D" w:rsidRPr="00180B0D" w:rsidRDefault="00180B0D" w:rsidP="00180B0D">
            <w:pPr>
              <w:rPr>
                <w:rFonts w:ascii="Arial Narrow" w:hAnsi="Arial Narrow"/>
              </w:rPr>
            </w:pPr>
            <w:r w:rsidRPr="00180B0D">
              <w:rPr>
                <w:rFonts w:ascii="Arial Narrow" w:hAnsi="Arial Narrow"/>
              </w:rPr>
              <w:t>[] Tak [] Nie</w:t>
            </w:r>
          </w:p>
        </w:tc>
      </w:tr>
    </w:tbl>
    <w:p w14:paraId="76F1BB9C" w14:textId="77777777" w:rsidR="00180B0D" w:rsidRPr="00180B0D" w:rsidRDefault="00180B0D" w:rsidP="00180B0D">
      <w:pPr>
        <w:rPr>
          <w:rFonts w:ascii="Arial Narrow" w:hAnsi="Arial Narrow"/>
        </w:rPr>
      </w:pPr>
      <w:r w:rsidRPr="00180B0D">
        <w:rPr>
          <w:rFonts w:ascii="Arial Narrow" w:hAnsi="Arial Narrow"/>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64BF7F0B"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2B73799" w14:textId="77777777" w:rsidR="00180B0D" w:rsidRPr="00180B0D" w:rsidRDefault="00180B0D" w:rsidP="00180B0D">
            <w:pPr>
              <w:rPr>
                <w:rFonts w:ascii="Arial Narrow" w:hAnsi="Arial Narrow"/>
                <w:b/>
              </w:rPr>
            </w:pPr>
            <w:r w:rsidRPr="00180B0D">
              <w:rPr>
                <w:rFonts w:ascii="Arial Narrow" w:hAnsi="Arial Narrow"/>
                <w:b/>
              </w:rPr>
              <w:t>Podstawy wykluczenia o charakterze wyłącznie krajowym</w:t>
            </w:r>
          </w:p>
        </w:tc>
        <w:tc>
          <w:tcPr>
            <w:tcW w:w="4645" w:type="dxa"/>
            <w:tcBorders>
              <w:top w:val="single" w:sz="4" w:space="0" w:color="auto"/>
              <w:left w:val="single" w:sz="4" w:space="0" w:color="auto"/>
              <w:bottom w:val="single" w:sz="4" w:space="0" w:color="auto"/>
              <w:right w:val="single" w:sz="4" w:space="0" w:color="auto"/>
            </w:tcBorders>
            <w:hideMark/>
          </w:tcPr>
          <w:p w14:paraId="39DCC006"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7F2D910F"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179B32C" w14:textId="77777777" w:rsidR="00180B0D" w:rsidRPr="00180B0D" w:rsidRDefault="00180B0D" w:rsidP="00180B0D">
            <w:pPr>
              <w:rPr>
                <w:rFonts w:ascii="Arial Narrow" w:hAnsi="Arial Narrow"/>
              </w:rPr>
            </w:pPr>
            <w:r w:rsidRPr="00180B0D">
              <w:rPr>
                <w:rFonts w:ascii="Arial Narrow" w:hAnsi="Arial Narrow"/>
              </w:rPr>
              <w:t xml:space="preserve">Czy mają zastosowanie </w:t>
            </w:r>
            <w:r w:rsidRPr="00180B0D">
              <w:rPr>
                <w:rFonts w:ascii="Arial Narrow" w:hAnsi="Arial Narrow"/>
                <w:b/>
              </w:rPr>
              <w:t>podstawy wykluczenia o charakterze wyłącznie krajowym</w:t>
            </w:r>
            <w:r w:rsidRPr="00180B0D">
              <w:rPr>
                <w:rFonts w:ascii="Arial Narrow" w:hAnsi="Arial Narrow"/>
              </w:rPr>
              <w:t xml:space="preserve"> określone w stosownym ogłoszeniu lub w dokumentach zamówienia?</w:t>
            </w:r>
            <w:r w:rsidRPr="00180B0D">
              <w:rPr>
                <w:rFonts w:ascii="Arial Narrow" w:hAnsi="Arial Narrow"/>
              </w:rPr>
              <w:br/>
              <w:t>Jeżeli dokumentacja wymagana w stosownym ogłoszeniu lub w dokumentach zamówienia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54DB6138"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(adres internetowy, wydający urząd lub organ, dokładne dane referencyjne dokumentacji):</w:t>
            </w:r>
            <w:r w:rsidRPr="00180B0D">
              <w:rPr>
                <w:rFonts w:ascii="Arial Narrow" w:hAnsi="Arial Narrow"/>
              </w:rPr>
              <w:br/>
              <w:t>[……][……][……]</w:t>
            </w:r>
            <w:r w:rsidRPr="00180B0D">
              <w:rPr>
                <w:rFonts w:ascii="Arial Narrow" w:hAnsi="Arial Narrow"/>
                <w:vertAlign w:val="superscript"/>
              </w:rPr>
              <w:footnoteReference w:id="32"/>
            </w:r>
          </w:p>
        </w:tc>
      </w:tr>
      <w:tr w:rsidR="00180B0D" w:rsidRPr="00180B0D" w14:paraId="591B9677"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222E5FC" w14:textId="77777777" w:rsidR="00180B0D" w:rsidRPr="00180B0D" w:rsidRDefault="00180B0D" w:rsidP="00180B0D">
            <w:pPr>
              <w:rPr>
                <w:rFonts w:ascii="Arial Narrow" w:hAnsi="Arial Narrow"/>
              </w:rPr>
            </w:pPr>
            <w:r w:rsidRPr="00180B0D">
              <w:rPr>
                <w:rFonts w:ascii="Arial Narrow" w:hAnsi="Arial Narrow"/>
                <w:b/>
              </w:rPr>
              <w:t>W przypadku gdy ma zastosowanie którakolwiek z podstaw wykluczenia o charakterze wyłącznie krajowym</w:t>
            </w:r>
            <w:r w:rsidRPr="00180B0D">
              <w:rPr>
                <w:rFonts w:ascii="Arial Narrow" w:hAnsi="Arial Narrow"/>
              </w:rPr>
              <w:t xml:space="preserve">, czy wykonawca przedsięwziął środki w celu samooczyszczenia? </w:t>
            </w:r>
            <w:r w:rsidRPr="00180B0D">
              <w:rPr>
                <w:rFonts w:ascii="Arial Narrow" w:hAnsi="Arial Narrow"/>
              </w:rPr>
              <w:br/>
            </w:r>
            <w:r w:rsidRPr="00180B0D">
              <w:rPr>
                <w:rFonts w:ascii="Arial Narrow" w:hAnsi="Arial Narrow"/>
                <w:b/>
              </w:rPr>
              <w:t>Jeżeli tak</w:t>
            </w:r>
            <w:r w:rsidRPr="00180B0D">
              <w:rPr>
                <w:rFonts w:ascii="Arial Narrow" w:hAnsi="Arial Narrow"/>
              </w:rPr>
              <w:t xml:space="preserve">, proszę opisać przedsięwzięte środki: </w:t>
            </w:r>
          </w:p>
        </w:tc>
        <w:tc>
          <w:tcPr>
            <w:tcW w:w="4645" w:type="dxa"/>
            <w:tcBorders>
              <w:top w:val="single" w:sz="4" w:space="0" w:color="auto"/>
              <w:left w:val="single" w:sz="4" w:space="0" w:color="auto"/>
              <w:bottom w:val="single" w:sz="4" w:space="0" w:color="auto"/>
              <w:right w:val="single" w:sz="4" w:space="0" w:color="auto"/>
            </w:tcBorders>
            <w:hideMark/>
          </w:tcPr>
          <w:p w14:paraId="5FDDC000"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t>[……]</w:t>
            </w:r>
          </w:p>
        </w:tc>
      </w:tr>
    </w:tbl>
    <w:p w14:paraId="1268449A" w14:textId="77777777" w:rsidR="00180B0D" w:rsidRPr="00180B0D" w:rsidRDefault="00180B0D" w:rsidP="00180B0D">
      <w:pPr>
        <w:rPr>
          <w:rFonts w:ascii="Arial Narrow" w:hAnsi="Arial Narrow"/>
        </w:rPr>
      </w:pPr>
      <w:r w:rsidRPr="00180B0D">
        <w:rPr>
          <w:rFonts w:ascii="Arial Narrow" w:hAnsi="Arial Narrow"/>
        </w:rPr>
        <w:br w:type="page"/>
      </w:r>
    </w:p>
    <w:p w14:paraId="451C749A" w14:textId="77777777" w:rsidR="00180B0D" w:rsidRPr="00180B0D" w:rsidRDefault="00180B0D" w:rsidP="00180B0D">
      <w:pPr>
        <w:rPr>
          <w:rFonts w:ascii="Arial Narrow" w:hAnsi="Arial Narrow"/>
          <w:b/>
        </w:rPr>
      </w:pPr>
      <w:r w:rsidRPr="00180B0D">
        <w:rPr>
          <w:rFonts w:ascii="Arial Narrow" w:hAnsi="Arial Narrow"/>
          <w:b/>
        </w:rPr>
        <w:lastRenderedPageBreak/>
        <w:t>Część IV: Kryteria kwalifikacji</w:t>
      </w:r>
    </w:p>
    <w:p w14:paraId="6FB21BAC" w14:textId="77777777" w:rsidR="00180B0D" w:rsidRPr="00180B0D" w:rsidRDefault="00180B0D" w:rsidP="00180B0D">
      <w:pPr>
        <w:rPr>
          <w:rFonts w:ascii="Arial Narrow" w:hAnsi="Arial Narrow"/>
        </w:rPr>
      </w:pPr>
      <w:r w:rsidRPr="00180B0D">
        <w:rPr>
          <w:rFonts w:ascii="Arial Narrow" w:hAnsi="Arial Narrow"/>
        </w:rPr>
        <w:t xml:space="preserve">W odniesieniu do kryteriów kwalifikacji (sekcja </w:t>
      </w:r>
      <w:r w:rsidRPr="00180B0D">
        <w:rPr>
          <w:rFonts w:ascii="Arial Narrow" w:hAnsi="Arial Narrow"/>
        </w:rPr>
        <w:sym w:font="Symbol" w:char="F061"/>
      </w:r>
      <w:r w:rsidRPr="00180B0D">
        <w:rPr>
          <w:rFonts w:ascii="Arial Narrow" w:hAnsi="Arial Narrow"/>
        </w:rPr>
        <w:t xml:space="preserve"> lub sekcje A–D w niniejszej części) wykonawca oświadcza, że:</w:t>
      </w:r>
    </w:p>
    <w:p w14:paraId="1EDC8C9F" w14:textId="77777777" w:rsidR="00180B0D" w:rsidRPr="00180B0D" w:rsidRDefault="00180B0D" w:rsidP="00180B0D">
      <w:pPr>
        <w:rPr>
          <w:rFonts w:ascii="Arial Narrow" w:hAnsi="Arial Narrow"/>
        </w:rPr>
      </w:pPr>
      <w:r w:rsidRPr="00180B0D">
        <w:rPr>
          <w:rFonts w:ascii="Arial Narrow" w:hAnsi="Arial Narrow"/>
        </w:rPr>
        <w:sym w:font="Symbol" w:char="F061"/>
      </w:r>
      <w:r w:rsidRPr="00180B0D">
        <w:rPr>
          <w:rFonts w:ascii="Arial Narrow" w:hAnsi="Arial Narrow"/>
        </w:rPr>
        <w:t>: Ogólne oświadczenie dotyczące wszystkich kryteriów kwalifikacji</w:t>
      </w:r>
    </w:p>
    <w:p w14:paraId="0E0B8269" w14:textId="77777777" w:rsidR="00180B0D" w:rsidRPr="00180B0D" w:rsidRDefault="00180B0D" w:rsidP="00180B0D">
      <w:pPr>
        <w:rPr>
          <w:rFonts w:ascii="Arial Narrow" w:hAnsi="Arial Narrow"/>
          <w:b/>
        </w:rPr>
      </w:pPr>
      <w:r w:rsidRPr="00180B0D">
        <w:rPr>
          <w:rFonts w:ascii="Arial Narrow" w:hAnsi="Arial Narrow"/>
          <w:b/>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80B0D">
        <w:rPr>
          <w:rFonts w:ascii="Arial Narrow" w:hAnsi="Arial Narrow"/>
          <w:b/>
        </w:rPr>
        <w:sym w:font="Symbol" w:char="F061"/>
      </w:r>
      <w:r w:rsidRPr="00180B0D">
        <w:rPr>
          <w:rFonts w:ascii="Arial Narrow" w:hAnsi="Arial Narrow"/>
          <w:b/>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80B0D" w:rsidRPr="00180B0D" w14:paraId="05372825" w14:textId="77777777" w:rsidTr="00180B0D">
        <w:tc>
          <w:tcPr>
            <w:tcW w:w="4606" w:type="dxa"/>
            <w:tcBorders>
              <w:top w:val="single" w:sz="4" w:space="0" w:color="auto"/>
              <w:left w:val="single" w:sz="4" w:space="0" w:color="auto"/>
              <w:bottom w:val="single" w:sz="4" w:space="0" w:color="auto"/>
              <w:right w:val="single" w:sz="4" w:space="0" w:color="auto"/>
            </w:tcBorders>
            <w:hideMark/>
          </w:tcPr>
          <w:p w14:paraId="6A96B708" w14:textId="77777777" w:rsidR="00180B0D" w:rsidRPr="00180B0D" w:rsidRDefault="00180B0D" w:rsidP="00180B0D">
            <w:pPr>
              <w:rPr>
                <w:rFonts w:ascii="Arial Narrow" w:hAnsi="Arial Narrow"/>
                <w:b/>
              </w:rPr>
            </w:pPr>
            <w:r w:rsidRPr="00180B0D">
              <w:rPr>
                <w:rFonts w:ascii="Arial Narrow" w:hAnsi="Arial Narrow"/>
                <w:b/>
              </w:rPr>
              <w:t>Spełnienie wszystkich wymaganych kryteriów kwalifikacji</w:t>
            </w:r>
          </w:p>
        </w:tc>
        <w:tc>
          <w:tcPr>
            <w:tcW w:w="4607" w:type="dxa"/>
            <w:tcBorders>
              <w:top w:val="single" w:sz="4" w:space="0" w:color="auto"/>
              <w:left w:val="single" w:sz="4" w:space="0" w:color="auto"/>
              <w:bottom w:val="single" w:sz="4" w:space="0" w:color="auto"/>
              <w:right w:val="single" w:sz="4" w:space="0" w:color="auto"/>
            </w:tcBorders>
            <w:hideMark/>
          </w:tcPr>
          <w:p w14:paraId="32F89349"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77FA8974" w14:textId="77777777" w:rsidTr="00180B0D">
        <w:tc>
          <w:tcPr>
            <w:tcW w:w="4606" w:type="dxa"/>
            <w:tcBorders>
              <w:top w:val="single" w:sz="4" w:space="0" w:color="auto"/>
              <w:left w:val="single" w:sz="4" w:space="0" w:color="auto"/>
              <w:bottom w:val="single" w:sz="4" w:space="0" w:color="auto"/>
              <w:right w:val="single" w:sz="4" w:space="0" w:color="auto"/>
            </w:tcBorders>
            <w:hideMark/>
          </w:tcPr>
          <w:p w14:paraId="300BD801" w14:textId="77777777" w:rsidR="00180B0D" w:rsidRPr="00180B0D" w:rsidRDefault="00180B0D" w:rsidP="00180B0D">
            <w:pPr>
              <w:rPr>
                <w:rFonts w:ascii="Arial Narrow" w:hAnsi="Arial Narrow"/>
              </w:rPr>
            </w:pPr>
            <w:r w:rsidRPr="00180B0D">
              <w:rPr>
                <w:rFonts w:ascii="Arial Narrow" w:hAnsi="Arial Narrow"/>
              </w:rPr>
              <w:t>Spełnia wymagane kryteria kwalifikacji:</w:t>
            </w:r>
          </w:p>
        </w:tc>
        <w:tc>
          <w:tcPr>
            <w:tcW w:w="4607" w:type="dxa"/>
            <w:tcBorders>
              <w:top w:val="single" w:sz="4" w:space="0" w:color="auto"/>
              <w:left w:val="single" w:sz="4" w:space="0" w:color="auto"/>
              <w:bottom w:val="single" w:sz="4" w:space="0" w:color="auto"/>
              <w:right w:val="single" w:sz="4" w:space="0" w:color="auto"/>
            </w:tcBorders>
            <w:hideMark/>
          </w:tcPr>
          <w:p w14:paraId="516A598E" w14:textId="77777777" w:rsidR="00180B0D" w:rsidRPr="00180B0D" w:rsidRDefault="00180B0D" w:rsidP="00180B0D">
            <w:pPr>
              <w:rPr>
                <w:rFonts w:ascii="Arial Narrow" w:hAnsi="Arial Narrow"/>
              </w:rPr>
            </w:pPr>
            <w:r w:rsidRPr="00180B0D">
              <w:rPr>
                <w:rFonts w:ascii="Arial Narrow" w:hAnsi="Arial Narrow"/>
              </w:rPr>
              <w:t>[] Tak [] Nie</w:t>
            </w:r>
          </w:p>
        </w:tc>
      </w:tr>
    </w:tbl>
    <w:p w14:paraId="6178246B" w14:textId="77777777" w:rsidR="00180B0D" w:rsidRPr="00180B0D" w:rsidRDefault="00180B0D" w:rsidP="00180B0D">
      <w:pPr>
        <w:rPr>
          <w:rFonts w:ascii="Arial Narrow" w:hAnsi="Arial Narrow"/>
        </w:rPr>
      </w:pPr>
      <w:r w:rsidRPr="00180B0D">
        <w:rPr>
          <w:rFonts w:ascii="Arial Narrow" w:hAnsi="Arial Narrow"/>
        </w:rPr>
        <w:t>A: Kompetencje</w:t>
      </w:r>
    </w:p>
    <w:p w14:paraId="591A11AF" w14:textId="77777777" w:rsidR="00180B0D" w:rsidRPr="00180B0D" w:rsidRDefault="00180B0D" w:rsidP="00180B0D">
      <w:pPr>
        <w:rPr>
          <w:rFonts w:ascii="Arial Narrow" w:hAnsi="Arial Narrow"/>
          <w:b/>
        </w:rPr>
      </w:pPr>
      <w:r w:rsidRPr="00180B0D">
        <w:rPr>
          <w:rFonts w:ascii="Arial Narrow" w:hAnsi="Arial Narrow"/>
          <w:b/>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5FC00626"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825473B" w14:textId="77777777" w:rsidR="00180B0D" w:rsidRPr="00180B0D" w:rsidRDefault="00180B0D" w:rsidP="00180B0D">
            <w:pPr>
              <w:rPr>
                <w:rFonts w:ascii="Arial Narrow" w:hAnsi="Arial Narrow"/>
                <w:b/>
              </w:rPr>
            </w:pPr>
            <w:r w:rsidRPr="00180B0D">
              <w:rPr>
                <w:rFonts w:ascii="Arial Narrow" w:hAnsi="Arial Narrow"/>
                <w:b/>
              </w:rPr>
              <w:t>Kompetencje</w:t>
            </w:r>
          </w:p>
        </w:tc>
        <w:tc>
          <w:tcPr>
            <w:tcW w:w="4645" w:type="dxa"/>
            <w:tcBorders>
              <w:top w:val="single" w:sz="4" w:space="0" w:color="auto"/>
              <w:left w:val="single" w:sz="4" w:space="0" w:color="auto"/>
              <w:bottom w:val="single" w:sz="4" w:space="0" w:color="auto"/>
              <w:right w:val="single" w:sz="4" w:space="0" w:color="auto"/>
            </w:tcBorders>
            <w:hideMark/>
          </w:tcPr>
          <w:p w14:paraId="292A886A"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418C37A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4B8D01F" w14:textId="77777777" w:rsidR="00180B0D" w:rsidRPr="00180B0D" w:rsidRDefault="00180B0D" w:rsidP="00180B0D">
            <w:pPr>
              <w:rPr>
                <w:rFonts w:ascii="Arial Narrow" w:hAnsi="Arial Narrow"/>
              </w:rPr>
            </w:pPr>
            <w:r w:rsidRPr="00180B0D">
              <w:rPr>
                <w:rFonts w:ascii="Arial Narrow" w:hAnsi="Arial Narrow"/>
                <w:b/>
              </w:rPr>
              <w:t>1) Figuruje w odpowiednim rejestrze zawodowym lub handlowym</w:t>
            </w:r>
            <w:r w:rsidRPr="00180B0D">
              <w:rPr>
                <w:rFonts w:ascii="Arial Narrow" w:hAnsi="Arial Narrow"/>
              </w:rPr>
              <w:t xml:space="preserve"> prowadzonym w państwie członkowskim siedziby wykonawcy</w:t>
            </w:r>
            <w:r w:rsidRPr="00180B0D">
              <w:rPr>
                <w:rFonts w:ascii="Arial Narrow" w:hAnsi="Arial Narrow"/>
                <w:vertAlign w:val="superscript"/>
              </w:rPr>
              <w:footnoteReference w:id="33"/>
            </w:r>
            <w:r w:rsidRPr="00180B0D">
              <w:rPr>
                <w:rFonts w:ascii="Arial Narrow" w:hAnsi="Arial Narrow"/>
              </w:rPr>
              <w:t>:</w:t>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211519D1" w14:textId="77777777" w:rsidR="00180B0D" w:rsidRPr="00180B0D" w:rsidRDefault="00180B0D" w:rsidP="00180B0D">
            <w:pPr>
              <w:rPr>
                <w:rFonts w:ascii="Arial Narrow" w:hAnsi="Arial Narrow"/>
              </w:rPr>
            </w:pPr>
            <w:r w:rsidRPr="00180B0D">
              <w:rPr>
                <w:rFonts w:ascii="Arial Narrow" w:hAnsi="Arial Narrow"/>
              </w:rPr>
              <w:t>[…]</w:t>
            </w:r>
            <w:r w:rsidRPr="00180B0D">
              <w:rPr>
                <w:rFonts w:ascii="Arial Narrow" w:hAnsi="Arial Narrow"/>
              </w:rPr>
              <w:br/>
            </w:r>
            <w:r w:rsidRPr="00180B0D">
              <w:rPr>
                <w:rFonts w:ascii="Arial Narrow" w:hAnsi="Arial Narrow"/>
              </w:rPr>
              <w:br/>
              <w:t>(adres internetowy, wydający urząd lub organ, dokładne dane referencyjne dokumentacji): [……][……][……]</w:t>
            </w:r>
          </w:p>
        </w:tc>
      </w:tr>
      <w:tr w:rsidR="00180B0D" w:rsidRPr="00180B0D" w14:paraId="2FB166B1"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B3EC0A7" w14:textId="77777777" w:rsidR="00180B0D" w:rsidRPr="00180B0D" w:rsidRDefault="00180B0D" w:rsidP="00180B0D">
            <w:pPr>
              <w:rPr>
                <w:rFonts w:ascii="Arial Narrow" w:hAnsi="Arial Narrow"/>
                <w:b/>
              </w:rPr>
            </w:pPr>
            <w:r w:rsidRPr="00180B0D">
              <w:rPr>
                <w:rFonts w:ascii="Arial Narrow" w:hAnsi="Arial Narrow"/>
                <w:b/>
              </w:rPr>
              <w:t>2) W odniesieniu do zamówień publicznych na usługi:</w:t>
            </w:r>
            <w:r w:rsidRPr="00180B0D">
              <w:rPr>
                <w:rFonts w:ascii="Arial Narrow" w:hAnsi="Arial Narrow"/>
                <w:b/>
              </w:rPr>
              <w:br/>
            </w:r>
            <w:r w:rsidRPr="00180B0D">
              <w:rPr>
                <w:rFonts w:ascii="Arial Narrow" w:hAnsi="Arial Narrow"/>
              </w:rPr>
              <w:t xml:space="preserve">Czy konieczne jest </w:t>
            </w:r>
            <w:r w:rsidRPr="00180B0D">
              <w:rPr>
                <w:rFonts w:ascii="Arial Narrow" w:hAnsi="Arial Narrow"/>
                <w:b/>
              </w:rPr>
              <w:t>posiadanie</w:t>
            </w:r>
            <w:r w:rsidRPr="00180B0D">
              <w:rPr>
                <w:rFonts w:ascii="Arial Narrow" w:hAnsi="Arial Narrow"/>
              </w:rPr>
              <w:t xml:space="preserve"> określonego </w:t>
            </w:r>
            <w:r w:rsidRPr="00180B0D">
              <w:rPr>
                <w:rFonts w:ascii="Arial Narrow" w:hAnsi="Arial Narrow"/>
                <w:b/>
              </w:rPr>
              <w:t>zezwolenia lub bycie członkiem</w:t>
            </w:r>
            <w:r w:rsidRPr="00180B0D">
              <w:rPr>
                <w:rFonts w:ascii="Arial Narrow" w:hAnsi="Arial Narrow"/>
              </w:rPr>
              <w:t xml:space="preserve"> określonej organizacji, aby mieć możliwość świadczenia usługi, o której mowa, w państwie siedziby wykonawcy? </w:t>
            </w:r>
            <w:r w:rsidRPr="00180B0D">
              <w:rPr>
                <w:rFonts w:ascii="Arial Narrow" w:hAnsi="Arial Narrow"/>
              </w:rPr>
              <w:br/>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7171A41A" w14:textId="77777777" w:rsidR="00180B0D" w:rsidRPr="00180B0D" w:rsidRDefault="00180B0D" w:rsidP="00180B0D">
            <w:pPr>
              <w:rPr>
                <w:rFonts w:ascii="Arial Narrow" w:hAnsi="Arial Narrow"/>
              </w:rPr>
            </w:pPr>
            <w:r w:rsidRPr="00180B0D">
              <w:rPr>
                <w:rFonts w:ascii="Arial Narrow" w:hAnsi="Arial Narrow"/>
              </w:rPr>
              <w:br/>
              <w:t>[] Tak [] Nie</w:t>
            </w:r>
            <w:r w:rsidRPr="00180B0D">
              <w:rPr>
                <w:rFonts w:ascii="Arial Narrow" w:hAnsi="Arial Narrow"/>
              </w:rPr>
              <w:br/>
            </w:r>
            <w:r w:rsidRPr="00180B0D">
              <w:rPr>
                <w:rFonts w:ascii="Arial Narrow" w:hAnsi="Arial Narrow"/>
              </w:rPr>
              <w:br/>
              <w:t>Jeżeli tak, proszę określić, o jakie zezwolenie lub status członkowski chodzi, i wskazać, czy wykonawca je posiada: [ …] [] Tak [] Nie</w:t>
            </w:r>
            <w:r w:rsidRPr="00180B0D">
              <w:rPr>
                <w:rFonts w:ascii="Arial Narrow" w:hAnsi="Arial Narrow"/>
              </w:rPr>
              <w:br/>
            </w:r>
            <w:r w:rsidRPr="00180B0D">
              <w:rPr>
                <w:rFonts w:ascii="Arial Narrow" w:hAnsi="Arial Narrow"/>
              </w:rPr>
              <w:br/>
              <w:t>(adres internetowy, wydający urząd lub organ, dokładne dane referencyjne dokumentacji): [……][……][……]</w:t>
            </w:r>
          </w:p>
        </w:tc>
      </w:tr>
    </w:tbl>
    <w:p w14:paraId="43BD67D9" w14:textId="77777777" w:rsidR="00180B0D" w:rsidRPr="00180B0D" w:rsidRDefault="00180B0D" w:rsidP="00180B0D">
      <w:pPr>
        <w:rPr>
          <w:rFonts w:ascii="Arial Narrow" w:hAnsi="Arial Narrow"/>
        </w:rPr>
      </w:pPr>
      <w:r w:rsidRPr="00180B0D">
        <w:rPr>
          <w:rFonts w:ascii="Arial Narrow" w:hAnsi="Arial Narrow"/>
        </w:rPr>
        <w:t>B: Sytuacja ekonomiczna i finansowa</w:t>
      </w:r>
    </w:p>
    <w:p w14:paraId="5445B79D" w14:textId="77777777" w:rsidR="00180B0D" w:rsidRPr="00180B0D" w:rsidRDefault="00180B0D" w:rsidP="00180B0D">
      <w:pPr>
        <w:rPr>
          <w:rFonts w:ascii="Arial Narrow" w:hAnsi="Arial Narrow"/>
          <w:b/>
        </w:rPr>
      </w:pPr>
      <w:r w:rsidRPr="00180B0D">
        <w:rPr>
          <w:rFonts w:ascii="Arial Narrow" w:hAnsi="Arial Narrow"/>
          <w:b/>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2F050B18"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1A1DC54" w14:textId="77777777" w:rsidR="00180B0D" w:rsidRPr="00180B0D" w:rsidRDefault="00180B0D" w:rsidP="00180B0D">
            <w:pPr>
              <w:rPr>
                <w:rFonts w:ascii="Arial Narrow" w:hAnsi="Arial Narrow"/>
                <w:b/>
              </w:rPr>
            </w:pPr>
            <w:r w:rsidRPr="00180B0D">
              <w:rPr>
                <w:rFonts w:ascii="Arial Narrow" w:hAnsi="Arial Narrow"/>
                <w:b/>
              </w:rPr>
              <w:t>Sytuacja ekonomiczna i finansowa</w:t>
            </w:r>
          </w:p>
        </w:tc>
        <w:tc>
          <w:tcPr>
            <w:tcW w:w="4645" w:type="dxa"/>
            <w:tcBorders>
              <w:top w:val="single" w:sz="4" w:space="0" w:color="auto"/>
              <w:left w:val="single" w:sz="4" w:space="0" w:color="auto"/>
              <w:bottom w:val="single" w:sz="4" w:space="0" w:color="auto"/>
              <w:right w:val="single" w:sz="4" w:space="0" w:color="auto"/>
            </w:tcBorders>
            <w:hideMark/>
          </w:tcPr>
          <w:p w14:paraId="098E3146"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0526E1EC"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F876830" w14:textId="77777777" w:rsidR="00180B0D" w:rsidRPr="00180B0D" w:rsidRDefault="00180B0D" w:rsidP="00180B0D">
            <w:pPr>
              <w:rPr>
                <w:rFonts w:ascii="Arial Narrow" w:hAnsi="Arial Narrow"/>
              </w:rPr>
            </w:pPr>
            <w:r w:rsidRPr="00180B0D">
              <w:rPr>
                <w:rFonts w:ascii="Arial Narrow" w:hAnsi="Arial Narrow"/>
              </w:rPr>
              <w:t xml:space="preserve">1a) Jego („ogólny”) </w:t>
            </w:r>
            <w:r w:rsidRPr="00180B0D">
              <w:rPr>
                <w:rFonts w:ascii="Arial Narrow" w:hAnsi="Arial Narrow"/>
                <w:b/>
              </w:rPr>
              <w:t>roczny obrót</w:t>
            </w:r>
            <w:r w:rsidRPr="00180B0D">
              <w:rPr>
                <w:rFonts w:ascii="Arial Narrow" w:hAnsi="Arial Narrow"/>
              </w:rPr>
              <w:t xml:space="preserve"> w ciągu określonej liczby lat obrotowych wymaganej w stosownym ogłoszeniu lub dokumentach zamówienia jest następujący</w:t>
            </w:r>
            <w:r w:rsidRPr="00180B0D">
              <w:rPr>
                <w:rFonts w:ascii="Arial Narrow" w:hAnsi="Arial Narrow"/>
                <w:b/>
              </w:rPr>
              <w:t>:</w:t>
            </w:r>
            <w:r w:rsidRPr="00180B0D">
              <w:rPr>
                <w:rFonts w:ascii="Arial Narrow" w:hAnsi="Arial Narrow"/>
                <w:b/>
              </w:rPr>
              <w:br/>
            </w:r>
            <w:r w:rsidRPr="00180B0D">
              <w:rPr>
                <w:rFonts w:ascii="Arial Narrow" w:hAnsi="Arial Narrow"/>
                <w:b/>
              </w:rPr>
              <w:lastRenderedPageBreak/>
              <w:t>i/lub</w:t>
            </w:r>
            <w:r w:rsidRPr="00180B0D">
              <w:rPr>
                <w:rFonts w:ascii="Arial Narrow" w:hAnsi="Arial Narrow"/>
              </w:rPr>
              <w:br/>
              <w:t xml:space="preserve">1b) Jego </w:t>
            </w:r>
            <w:r w:rsidRPr="00180B0D">
              <w:rPr>
                <w:rFonts w:ascii="Arial Narrow" w:hAnsi="Arial Narrow"/>
                <w:b/>
              </w:rPr>
              <w:t>średni</w:t>
            </w:r>
            <w:r w:rsidRPr="00180B0D">
              <w:rPr>
                <w:rFonts w:ascii="Arial Narrow" w:hAnsi="Arial Narrow"/>
              </w:rPr>
              <w:t xml:space="preserve"> roczny </w:t>
            </w:r>
            <w:r w:rsidRPr="00180B0D">
              <w:rPr>
                <w:rFonts w:ascii="Arial Narrow" w:hAnsi="Arial Narrow"/>
                <w:b/>
              </w:rPr>
              <w:t>obrót w ciągu określonej liczby lat wymaganej w stosownym ogłoszeniu lub dokumentach zamówienia jest następujący</w:t>
            </w:r>
            <w:r w:rsidRPr="00180B0D">
              <w:rPr>
                <w:rFonts w:ascii="Arial Narrow" w:hAnsi="Arial Narrow"/>
                <w:vertAlign w:val="superscript"/>
              </w:rPr>
              <w:footnoteReference w:id="34"/>
            </w:r>
            <w:r w:rsidRPr="00180B0D">
              <w:rPr>
                <w:rFonts w:ascii="Arial Narrow" w:hAnsi="Arial Narrow"/>
                <w:b/>
              </w:rPr>
              <w:t xml:space="preserve"> (</w:t>
            </w:r>
            <w:r w:rsidRPr="00180B0D">
              <w:rPr>
                <w:rFonts w:ascii="Arial Narrow" w:hAnsi="Arial Narrow"/>
              </w:rPr>
              <w:t>)</w:t>
            </w:r>
            <w:r w:rsidRPr="00180B0D">
              <w:rPr>
                <w:rFonts w:ascii="Arial Narrow" w:hAnsi="Arial Narrow"/>
                <w:b/>
              </w:rPr>
              <w:t>:</w:t>
            </w:r>
            <w:r w:rsidRPr="00180B0D">
              <w:rPr>
                <w:rFonts w:ascii="Arial Narrow" w:hAnsi="Arial Narrow"/>
                <w:b/>
              </w:rPr>
              <w:br/>
            </w:r>
            <w:r w:rsidRPr="00180B0D">
              <w:rPr>
                <w:rFonts w:ascii="Arial Narrow" w:hAnsi="Arial Narrow"/>
              </w:rP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38B4FCCA" w14:textId="77777777" w:rsidR="00180B0D" w:rsidRPr="00180B0D" w:rsidRDefault="00180B0D" w:rsidP="00180B0D">
            <w:pPr>
              <w:rPr>
                <w:rFonts w:ascii="Arial Narrow" w:hAnsi="Arial Narrow"/>
              </w:rPr>
            </w:pPr>
            <w:r w:rsidRPr="00180B0D">
              <w:rPr>
                <w:rFonts w:ascii="Arial Narrow" w:hAnsi="Arial Narrow"/>
              </w:rPr>
              <w:lastRenderedPageBreak/>
              <w:t>rok: [……] obrót: [……] […] waluta</w:t>
            </w:r>
            <w:r w:rsidRPr="00180B0D">
              <w:rPr>
                <w:rFonts w:ascii="Arial Narrow" w:hAnsi="Arial Narrow"/>
              </w:rPr>
              <w:br/>
              <w:t>rok: [……] obrót: [……] […] waluta</w:t>
            </w:r>
            <w:r w:rsidRPr="00180B0D">
              <w:rPr>
                <w:rFonts w:ascii="Arial Narrow" w:hAnsi="Arial Narrow"/>
              </w:rPr>
              <w:br/>
              <w:t>rok: [……] obrót: [……] […] waluta</w:t>
            </w:r>
            <w:r w:rsidRPr="00180B0D">
              <w:rPr>
                <w:rFonts w:ascii="Arial Narrow" w:hAnsi="Arial Narrow"/>
              </w:rPr>
              <w:br/>
            </w:r>
            <w:r w:rsidRPr="00180B0D">
              <w:rPr>
                <w:rFonts w:ascii="Arial Narrow" w:hAnsi="Arial Narrow"/>
              </w:rPr>
              <w:br/>
            </w:r>
            <w:r w:rsidRPr="00180B0D">
              <w:rPr>
                <w:rFonts w:ascii="Arial Narrow" w:hAnsi="Arial Narrow"/>
              </w:rPr>
              <w:lastRenderedPageBreak/>
              <w:br/>
              <w:t>(liczba lat, średni obrót)</w:t>
            </w:r>
            <w:r w:rsidRPr="00180B0D">
              <w:rPr>
                <w:rFonts w:ascii="Arial Narrow" w:hAnsi="Arial Narrow"/>
                <w:b/>
              </w:rPr>
              <w:t>:</w:t>
            </w:r>
            <w:r w:rsidRPr="00180B0D">
              <w:rPr>
                <w:rFonts w:ascii="Arial Narrow" w:hAnsi="Arial Narrow"/>
              </w:rPr>
              <w:t xml:space="preserve"> [……], [……] […] waluta</w:t>
            </w:r>
            <w:r w:rsidRPr="00180B0D">
              <w:rPr>
                <w:rFonts w:ascii="Arial Narrow" w:hAnsi="Arial Narrow"/>
              </w:rPr>
              <w:br/>
            </w:r>
          </w:p>
          <w:p w14:paraId="125294E5" w14:textId="77777777" w:rsidR="00180B0D" w:rsidRPr="00180B0D" w:rsidRDefault="00180B0D" w:rsidP="00180B0D">
            <w:pPr>
              <w:rPr>
                <w:rFonts w:ascii="Arial Narrow" w:hAnsi="Arial Narrow"/>
              </w:rPr>
            </w:pPr>
            <w:r w:rsidRPr="00180B0D">
              <w:rPr>
                <w:rFonts w:ascii="Arial Narrow" w:hAnsi="Arial Narrow"/>
              </w:rPr>
              <w:t>(adres internetowy, wydający urząd lub organ, dokładne dane referencyjne dokumentacji): [……][……][……]</w:t>
            </w:r>
          </w:p>
        </w:tc>
      </w:tr>
      <w:tr w:rsidR="00180B0D" w:rsidRPr="00180B0D" w14:paraId="7D1B534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FB5CE36" w14:textId="77777777" w:rsidR="00180B0D" w:rsidRPr="00180B0D" w:rsidRDefault="00180B0D" w:rsidP="00180B0D">
            <w:pPr>
              <w:rPr>
                <w:rFonts w:ascii="Arial Narrow" w:hAnsi="Arial Narrow"/>
              </w:rPr>
            </w:pPr>
            <w:r w:rsidRPr="00180B0D">
              <w:rPr>
                <w:rFonts w:ascii="Arial Narrow" w:hAnsi="Arial Narrow"/>
              </w:rPr>
              <w:lastRenderedPageBreak/>
              <w:t xml:space="preserve">2a) Jego roczny („specyficzny”) </w:t>
            </w:r>
            <w:r w:rsidRPr="00180B0D">
              <w:rPr>
                <w:rFonts w:ascii="Arial Narrow" w:hAnsi="Arial Narrow"/>
                <w:b/>
              </w:rPr>
              <w:t>obrót w obszarze działalności gospodarczej objętym zamówieniem</w:t>
            </w:r>
            <w:r w:rsidRPr="00180B0D">
              <w:rPr>
                <w:rFonts w:ascii="Arial Narrow" w:hAnsi="Arial Narrow"/>
              </w:rPr>
              <w:t xml:space="preserve"> i określonym w stosownym ogłoszeniu lub dokumentach zamówienia w ciągu wymaganej liczby lat obrotowych jest następujący:</w:t>
            </w:r>
            <w:r w:rsidRPr="00180B0D">
              <w:rPr>
                <w:rFonts w:ascii="Arial Narrow" w:hAnsi="Arial Narrow"/>
              </w:rPr>
              <w:br/>
            </w:r>
            <w:r w:rsidRPr="00180B0D">
              <w:rPr>
                <w:rFonts w:ascii="Arial Narrow" w:hAnsi="Arial Narrow"/>
                <w:b/>
              </w:rPr>
              <w:t>i/lub</w:t>
            </w:r>
            <w:r w:rsidRPr="00180B0D">
              <w:rPr>
                <w:rFonts w:ascii="Arial Narrow" w:hAnsi="Arial Narrow"/>
                <w:b/>
              </w:rPr>
              <w:br/>
            </w:r>
            <w:r w:rsidRPr="00180B0D">
              <w:rPr>
                <w:rFonts w:ascii="Arial Narrow" w:hAnsi="Arial Narrow"/>
              </w:rPr>
              <w:t xml:space="preserve">2b) Jego </w:t>
            </w:r>
            <w:r w:rsidRPr="00180B0D">
              <w:rPr>
                <w:rFonts w:ascii="Arial Narrow" w:hAnsi="Arial Narrow"/>
                <w:b/>
              </w:rPr>
              <w:t>średni</w:t>
            </w:r>
            <w:r w:rsidRPr="00180B0D">
              <w:rPr>
                <w:rFonts w:ascii="Arial Narrow" w:hAnsi="Arial Narrow"/>
              </w:rPr>
              <w:t xml:space="preserve"> roczny </w:t>
            </w:r>
            <w:r w:rsidRPr="00180B0D">
              <w:rPr>
                <w:rFonts w:ascii="Arial Narrow" w:hAnsi="Arial Narrow"/>
                <w:b/>
              </w:rPr>
              <w:t>obrót w przedmiotowym obszarze i w ciągu określonej liczby lat wymaganej w stosownym ogłoszeniu lub dokumentach zamówienia jest następujący</w:t>
            </w:r>
            <w:r w:rsidRPr="00180B0D">
              <w:rPr>
                <w:rFonts w:ascii="Arial Narrow" w:hAnsi="Arial Narrow"/>
                <w:vertAlign w:val="superscript"/>
              </w:rPr>
              <w:footnoteReference w:id="35"/>
            </w:r>
            <w:r w:rsidRPr="00180B0D">
              <w:rPr>
                <w:rFonts w:ascii="Arial Narrow" w:hAnsi="Arial Narrow"/>
                <w:b/>
              </w:rPr>
              <w:t>:</w:t>
            </w:r>
            <w:r w:rsidRPr="00180B0D">
              <w:rPr>
                <w:rFonts w:ascii="Arial Narrow" w:hAnsi="Arial Narrow"/>
                <w:b/>
              </w:rPr>
              <w:br/>
            </w:r>
            <w:r w:rsidRPr="00180B0D">
              <w:rPr>
                <w:rFonts w:ascii="Arial Narrow" w:hAnsi="Arial Narrow"/>
              </w:rP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3CB4BF4A" w14:textId="77777777" w:rsidR="00180B0D" w:rsidRPr="00180B0D" w:rsidRDefault="00180B0D" w:rsidP="00180B0D">
            <w:pPr>
              <w:rPr>
                <w:rFonts w:ascii="Arial Narrow" w:hAnsi="Arial Narrow"/>
              </w:rPr>
            </w:pPr>
            <w:r w:rsidRPr="00180B0D">
              <w:rPr>
                <w:rFonts w:ascii="Arial Narrow" w:hAnsi="Arial Narrow"/>
              </w:rPr>
              <w:t>rok: [……] obrót: [……] […] waluta</w:t>
            </w:r>
            <w:r w:rsidRPr="00180B0D">
              <w:rPr>
                <w:rFonts w:ascii="Arial Narrow" w:hAnsi="Arial Narrow"/>
              </w:rPr>
              <w:br/>
              <w:t>rok: [……] obrót: [……] […] waluta</w:t>
            </w:r>
            <w:r w:rsidRPr="00180B0D">
              <w:rPr>
                <w:rFonts w:ascii="Arial Narrow" w:hAnsi="Arial Narrow"/>
              </w:rPr>
              <w:br/>
              <w:t>rok: [……] obrót: [……] […] waluta</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(liczba lat, średni obrót)</w:t>
            </w:r>
            <w:r w:rsidRPr="00180B0D">
              <w:rPr>
                <w:rFonts w:ascii="Arial Narrow" w:hAnsi="Arial Narrow"/>
                <w:b/>
              </w:rPr>
              <w:t>:</w:t>
            </w:r>
            <w:r w:rsidRPr="00180B0D">
              <w:rPr>
                <w:rFonts w:ascii="Arial Narrow" w:hAnsi="Arial Narrow"/>
              </w:rPr>
              <w:t xml:space="preserve"> [……], [……] […] waluta</w:t>
            </w:r>
            <w:r w:rsidRPr="00180B0D">
              <w:rPr>
                <w:rFonts w:ascii="Arial Narrow" w:hAnsi="Arial Narrow"/>
              </w:rPr>
              <w:br/>
            </w:r>
            <w:r w:rsidRPr="00180B0D">
              <w:rPr>
                <w:rFonts w:ascii="Arial Narrow" w:hAnsi="Arial Narrow"/>
              </w:rPr>
              <w:br/>
            </w:r>
            <w:r w:rsidRPr="00180B0D">
              <w:rPr>
                <w:rFonts w:ascii="Arial Narrow" w:hAnsi="Arial Narrow"/>
              </w:rPr>
              <w:br/>
              <w:t>(adres internetowy, wydający urząd lub organ, dokładne dane referencyjne dokumentacji): [……][……][……]</w:t>
            </w:r>
          </w:p>
        </w:tc>
      </w:tr>
      <w:tr w:rsidR="00180B0D" w:rsidRPr="00180B0D" w14:paraId="3ACF84FF"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C5672A8" w14:textId="77777777" w:rsidR="00180B0D" w:rsidRPr="00180B0D" w:rsidRDefault="00180B0D" w:rsidP="00180B0D">
            <w:pPr>
              <w:rPr>
                <w:rFonts w:ascii="Arial Narrow" w:hAnsi="Arial Narrow"/>
              </w:rPr>
            </w:pPr>
            <w:r w:rsidRPr="00180B0D">
              <w:rPr>
                <w:rFonts w:ascii="Arial Narrow" w:hAnsi="Arial Narrow"/>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Borders>
              <w:top w:val="single" w:sz="4" w:space="0" w:color="auto"/>
              <w:left w:val="single" w:sz="4" w:space="0" w:color="auto"/>
              <w:bottom w:val="single" w:sz="4" w:space="0" w:color="auto"/>
              <w:right w:val="single" w:sz="4" w:space="0" w:color="auto"/>
            </w:tcBorders>
            <w:hideMark/>
          </w:tcPr>
          <w:p w14:paraId="3B7962C9"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20250463"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62E0B85" w14:textId="77777777" w:rsidR="00180B0D" w:rsidRPr="00180B0D" w:rsidRDefault="00180B0D" w:rsidP="00180B0D">
            <w:pPr>
              <w:rPr>
                <w:rFonts w:ascii="Arial Narrow" w:hAnsi="Arial Narrow"/>
              </w:rPr>
            </w:pPr>
            <w:r w:rsidRPr="00180B0D">
              <w:rPr>
                <w:rFonts w:ascii="Arial Narrow" w:hAnsi="Arial Narrow"/>
              </w:rPr>
              <w:t xml:space="preserve">4) W odniesieniu do </w:t>
            </w:r>
            <w:r w:rsidRPr="00180B0D">
              <w:rPr>
                <w:rFonts w:ascii="Arial Narrow" w:hAnsi="Arial Narrow"/>
                <w:b/>
              </w:rPr>
              <w:t>wskaźników finansowych</w:t>
            </w:r>
            <w:r w:rsidRPr="00180B0D">
              <w:rPr>
                <w:rFonts w:ascii="Arial Narrow" w:hAnsi="Arial Narrow"/>
                <w:vertAlign w:val="superscript"/>
              </w:rPr>
              <w:footnoteReference w:id="36"/>
            </w:r>
            <w:r w:rsidRPr="00180B0D">
              <w:rPr>
                <w:rFonts w:ascii="Arial Narrow" w:hAnsi="Arial Narrow"/>
              </w:rPr>
              <w:t xml:space="preserve"> określonych w stosownym ogłoszeniu lub dokumentach zamówienia wykonawca oświadcza, że aktualna(-e) wartość(-ci) wymaganego(-</w:t>
            </w:r>
            <w:proofErr w:type="spellStart"/>
            <w:r w:rsidRPr="00180B0D">
              <w:rPr>
                <w:rFonts w:ascii="Arial Narrow" w:hAnsi="Arial Narrow"/>
              </w:rPr>
              <w:t>ych</w:t>
            </w:r>
            <w:proofErr w:type="spellEnd"/>
            <w:r w:rsidRPr="00180B0D">
              <w:rPr>
                <w:rFonts w:ascii="Arial Narrow" w:hAnsi="Arial Narrow"/>
              </w:rPr>
              <w:t>) wskaźnika(-ów) jest (są) następująca(-e):</w:t>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6F7CC1D5" w14:textId="77777777" w:rsidR="00180B0D" w:rsidRPr="00180B0D" w:rsidRDefault="00180B0D" w:rsidP="00180B0D">
            <w:pPr>
              <w:rPr>
                <w:rFonts w:ascii="Arial Narrow" w:hAnsi="Arial Narrow"/>
              </w:rPr>
            </w:pPr>
            <w:r w:rsidRPr="00180B0D">
              <w:rPr>
                <w:rFonts w:ascii="Arial Narrow" w:hAnsi="Arial Narrow"/>
              </w:rPr>
              <w:t>(określenie wymaganego wskaźnika – stosunek X do Y</w:t>
            </w:r>
            <w:r w:rsidRPr="00180B0D">
              <w:rPr>
                <w:rFonts w:ascii="Arial Narrow" w:hAnsi="Arial Narrow"/>
                <w:vertAlign w:val="superscript"/>
              </w:rPr>
              <w:footnoteReference w:id="37"/>
            </w:r>
            <w:r w:rsidRPr="00180B0D">
              <w:rPr>
                <w:rFonts w:ascii="Arial Narrow" w:hAnsi="Arial Narrow"/>
              </w:rPr>
              <w:t xml:space="preserve"> – oraz wartość):</w:t>
            </w:r>
            <w:r w:rsidRPr="00180B0D">
              <w:rPr>
                <w:rFonts w:ascii="Arial Narrow" w:hAnsi="Arial Narrow"/>
              </w:rPr>
              <w:br/>
              <w:t>[……], [……]</w:t>
            </w:r>
            <w:r w:rsidRPr="00180B0D">
              <w:rPr>
                <w:rFonts w:ascii="Arial Narrow" w:hAnsi="Arial Narrow"/>
                <w:vertAlign w:val="superscript"/>
              </w:rPr>
              <w:footnoteReference w:id="38"/>
            </w:r>
            <w:r w:rsidRPr="00180B0D">
              <w:rPr>
                <w:rFonts w:ascii="Arial Narrow" w:hAnsi="Arial Narrow"/>
              </w:rPr>
              <w:br/>
            </w:r>
            <w:r w:rsidRPr="00180B0D">
              <w:rPr>
                <w:rFonts w:ascii="Arial Narrow" w:hAnsi="Arial Narrow"/>
                <w:i/>
              </w:rPr>
              <w:br/>
            </w:r>
            <w:r w:rsidRPr="00180B0D">
              <w:rPr>
                <w:rFonts w:ascii="Arial Narrow" w:hAnsi="Arial Narrow"/>
                <w:i/>
              </w:rPr>
              <w:br/>
            </w:r>
            <w:r w:rsidRPr="00180B0D">
              <w:rPr>
                <w:rFonts w:ascii="Arial Narrow" w:hAnsi="Arial Narrow"/>
              </w:rPr>
              <w:t>(adres internetowy, wydający urząd lub organ, dokładne dane referencyjne dokumentacji): [……][……][……]</w:t>
            </w:r>
          </w:p>
        </w:tc>
      </w:tr>
      <w:tr w:rsidR="00180B0D" w:rsidRPr="00180B0D" w14:paraId="29FEAD0C"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726151E" w14:textId="77777777" w:rsidR="00180B0D" w:rsidRPr="00180B0D" w:rsidRDefault="00180B0D" w:rsidP="00180B0D">
            <w:pPr>
              <w:rPr>
                <w:rFonts w:ascii="Arial Narrow" w:hAnsi="Arial Narrow"/>
              </w:rPr>
            </w:pPr>
            <w:r w:rsidRPr="00180B0D">
              <w:rPr>
                <w:rFonts w:ascii="Arial Narrow" w:hAnsi="Arial Narrow"/>
              </w:rPr>
              <w:t xml:space="preserve">5) W ramach </w:t>
            </w:r>
            <w:r w:rsidRPr="00180B0D">
              <w:rPr>
                <w:rFonts w:ascii="Arial Narrow" w:hAnsi="Arial Narrow"/>
                <w:b/>
              </w:rPr>
              <w:t>ubezpieczenia z tytułu ryzyka zawodowego</w:t>
            </w:r>
            <w:r w:rsidRPr="00180B0D">
              <w:rPr>
                <w:rFonts w:ascii="Arial Narrow" w:hAnsi="Arial Narrow"/>
              </w:rPr>
              <w:t xml:space="preserve"> wykonawca jest ubezpieczony na następującą kwotę:</w:t>
            </w:r>
            <w:r w:rsidRPr="00180B0D">
              <w:rPr>
                <w:rFonts w:ascii="Arial Narrow" w:hAnsi="Arial Narrow"/>
              </w:rPr>
              <w:br/>
            </w:r>
            <w:r w:rsidRPr="00180B0D">
              <w:rPr>
                <w:rFonts w:ascii="Arial Narrow" w:hAnsi="Arial Narrow"/>
                <w:b/>
              </w:rPr>
              <w:t>Jeżeli t</w:t>
            </w:r>
            <w:r w:rsidRPr="00180B0D">
              <w:rPr>
                <w:rFonts w:ascii="Arial Narrow" w:hAnsi="Arial Narrow"/>
              </w:rPr>
              <w:t>e informacje są dostępne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1B0500DC" w14:textId="77777777" w:rsidR="00180B0D" w:rsidRPr="00180B0D" w:rsidRDefault="00180B0D" w:rsidP="00180B0D">
            <w:pPr>
              <w:rPr>
                <w:rFonts w:ascii="Arial Narrow" w:hAnsi="Arial Narrow"/>
              </w:rPr>
            </w:pPr>
            <w:r w:rsidRPr="00180B0D">
              <w:rPr>
                <w:rFonts w:ascii="Arial Narrow" w:hAnsi="Arial Narrow"/>
              </w:rPr>
              <w:t>[……] […] waluta</w:t>
            </w:r>
            <w:r w:rsidRPr="00180B0D">
              <w:rPr>
                <w:rFonts w:ascii="Arial Narrow" w:hAnsi="Arial Narrow"/>
              </w:rPr>
              <w:br/>
            </w:r>
            <w:r w:rsidRPr="00180B0D">
              <w:rPr>
                <w:rFonts w:ascii="Arial Narrow" w:hAnsi="Arial Narrow"/>
              </w:rPr>
              <w:br/>
              <w:t>(adres internetowy, wydający urząd lub organ, dokładne dane referencyjne dokumentacji): [……][……][……]</w:t>
            </w:r>
          </w:p>
        </w:tc>
      </w:tr>
      <w:tr w:rsidR="00180B0D" w:rsidRPr="00180B0D" w14:paraId="73AF290D"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A4176E2" w14:textId="77777777" w:rsidR="00180B0D" w:rsidRPr="00180B0D" w:rsidRDefault="00180B0D" w:rsidP="00180B0D">
            <w:pPr>
              <w:rPr>
                <w:rFonts w:ascii="Arial Narrow" w:hAnsi="Arial Narrow"/>
              </w:rPr>
            </w:pPr>
            <w:r w:rsidRPr="00180B0D">
              <w:rPr>
                <w:rFonts w:ascii="Arial Narrow" w:hAnsi="Arial Narrow"/>
              </w:rPr>
              <w:t xml:space="preserve">6) W odniesieniu do </w:t>
            </w:r>
            <w:r w:rsidRPr="00180B0D">
              <w:rPr>
                <w:rFonts w:ascii="Arial Narrow" w:hAnsi="Arial Narrow"/>
                <w:b/>
              </w:rPr>
              <w:t>innych ewentualnych wymogów ekonomicznych lub finansowych</w:t>
            </w:r>
            <w:r w:rsidRPr="00180B0D">
              <w:rPr>
                <w:rFonts w:ascii="Arial Narrow" w:hAnsi="Arial Narrow"/>
              </w:rPr>
              <w:t>, które mogły zostać określone w stosownym ogłoszeniu lub dokumentach zamówienia, wykonawca oświadcza, że</w:t>
            </w:r>
            <w:r w:rsidRPr="00180B0D">
              <w:rPr>
                <w:rFonts w:ascii="Arial Narrow" w:hAnsi="Arial Narrow"/>
              </w:rPr>
              <w:br/>
              <w:t xml:space="preserve">Jeżeli odnośna dokumentacja, która </w:t>
            </w:r>
            <w:r w:rsidRPr="00180B0D">
              <w:rPr>
                <w:rFonts w:ascii="Arial Narrow" w:hAnsi="Arial Narrow"/>
                <w:b/>
              </w:rPr>
              <w:t>mogła</w:t>
            </w:r>
            <w:r w:rsidRPr="00180B0D">
              <w:rPr>
                <w:rFonts w:ascii="Arial Narrow" w:hAnsi="Arial Narrow"/>
              </w:rPr>
              <w:t xml:space="preserve"> zostać określona w stosownym ogłoszeniu lub w </w:t>
            </w:r>
            <w:r w:rsidRPr="00180B0D">
              <w:rPr>
                <w:rFonts w:ascii="Arial Narrow" w:hAnsi="Arial Narrow"/>
              </w:rPr>
              <w:lastRenderedPageBreak/>
              <w:t>dokumentach zamówienia,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2C7A878E" w14:textId="77777777" w:rsidR="00180B0D" w:rsidRPr="00180B0D" w:rsidRDefault="00180B0D" w:rsidP="00180B0D">
            <w:pPr>
              <w:rPr>
                <w:rFonts w:ascii="Arial Narrow" w:hAnsi="Arial Narrow"/>
              </w:rPr>
            </w:pPr>
            <w:r w:rsidRPr="00180B0D">
              <w:rPr>
                <w:rFonts w:ascii="Arial Narrow" w:hAnsi="Arial Narrow"/>
              </w:rPr>
              <w:lastRenderedPageBreak/>
              <w:t>[……]</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lastRenderedPageBreak/>
              <w:t>(adres internetowy, wydający urząd lub organ, dokładne dane referencyjne dokumentacji): [……][……][……]</w:t>
            </w:r>
          </w:p>
        </w:tc>
      </w:tr>
    </w:tbl>
    <w:p w14:paraId="21C6C917" w14:textId="77777777" w:rsidR="00180B0D" w:rsidRPr="00180B0D" w:rsidRDefault="00180B0D" w:rsidP="00180B0D">
      <w:pPr>
        <w:rPr>
          <w:rFonts w:ascii="Arial Narrow" w:hAnsi="Arial Narrow"/>
        </w:rPr>
      </w:pPr>
      <w:r w:rsidRPr="00180B0D">
        <w:rPr>
          <w:rFonts w:ascii="Arial Narrow" w:hAnsi="Arial Narrow"/>
        </w:rPr>
        <w:lastRenderedPageBreak/>
        <w:t>C: Zdolność techniczna i zawodowa</w:t>
      </w:r>
    </w:p>
    <w:p w14:paraId="621D4A73" w14:textId="77777777" w:rsidR="00180B0D" w:rsidRPr="00180B0D" w:rsidRDefault="00180B0D" w:rsidP="00180B0D">
      <w:pPr>
        <w:rPr>
          <w:rFonts w:ascii="Arial Narrow" w:hAnsi="Arial Narrow"/>
          <w:b/>
        </w:rPr>
      </w:pPr>
      <w:r w:rsidRPr="00180B0D">
        <w:rPr>
          <w:rFonts w:ascii="Arial Narrow" w:hAnsi="Arial Narrow"/>
          <w:b/>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4390AF54"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8BE087A" w14:textId="77777777" w:rsidR="00180B0D" w:rsidRPr="00180B0D" w:rsidRDefault="00180B0D" w:rsidP="00180B0D">
            <w:pPr>
              <w:rPr>
                <w:rFonts w:ascii="Arial Narrow" w:hAnsi="Arial Narrow"/>
                <w:b/>
              </w:rPr>
            </w:pPr>
            <w:bookmarkStart w:id="12" w:name="_DV_M4301"/>
            <w:bookmarkStart w:id="13" w:name="_DV_M4300"/>
            <w:bookmarkEnd w:id="12"/>
            <w:bookmarkEnd w:id="13"/>
            <w:r w:rsidRPr="00180B0D">
              <w:rPr>
                <w:rFonts w:ascii="Arial Narrow" w:hAnsi="Arial Narrow"/>
                <w:b/>
              </w:rPr>
              <w:t>Zdolność techniczna i zawodowa</w:t>
            </w:r>
          </w:p>
        </w:tc>
        <w:tc>
          <w:tcPr>
            <w:tcW w:w="4645" w:type="dxa"/>
            <w:tcBorders>
              <w:top w:val="single" w:sz="4" w:space="0" w:color="auto"/>
              <w:left w:val="single" w:sz="4" w:space="0" w:color="auto"/>
              <w:bottom w:val="single" w:sz="4" w:space="0" w:color="auto"/>
              <w:right w:val="single" w:sz="4" w:space="0" w:color="auto"/>
            </w:tcBorders>
            <w:hideMark/>
          </w:tcPr>
          <w:p w14:paraId="4D57FCF9"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5457083A"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0A2FF50" w14:textId="77777777" w:rsidR="00180B0D" w:rsidRPr="00180B0D" w:rsidRDefault="00180B0D" w:rsidP="00180B0D">
            <w:pPr>
              <w:rPr>
                <w:rFonts w:ascii="Arial Narrow" w:hAnsi="Arial Narrow"/>
              </w:rPr>
            </w:pPr>
            <w:r w:rsidRPr="00180B0D">
              <w:rPr>
                <w:rFonts w:ascii="Arial Narrow" w:hAnsi="Arial Narrow"/>
              </w:rPr>
              <w:t xml:space="preserve">1a) Jedynie w odniesieniu do </w:t>
            </w:r>
            <w:r w:rsidRPr="00180B0D">
              <w:rPr>
                <w:rFonts w:ascii="Arial Narrow" w:hAnsi="Arial Narrow"/>
                <w:b/>
              </w:rPr>
              <w:t>zamówień publicznych na roboty budowlane</w:t>
            </w:r>
            <w:r w:rsidRPr="00180B0D">
              <w:rPr>
                <w:rFonts w:ascii="Arial Narrow" w:hAnsi="Arial Narrow"/>
              </w:rPr>
              <w:t>:</w:t>
            </w:r>
            <w:r w:rsidRPr="00180B0D">
              <w:rPr>
                <w:rFonts w:ascii="Arial Narrow" w:hAnsi="Arial Narrow"/>
              </w:rPr>
              <w:br/>
              <w:t>W okresie odniesienia</w:t>
            </w:r>
            <w:r w:rsidRPr="00180B0D">
              <w:rPr>
                <w:rFonts w:ascii="Arial Narrow" w:hAnsi="Arial Narrow"/>
                <w:vertAlign w:val="superscript"/>
              </w:rPr>
              <w:footnoteReference w:id="39"/>
            </w:r>
            <w:r w:rsidRPr="00180B0D">
              <w:rPr>
                <w:rFonts w:ascii="Arial Narrow" w:hAnsi="Arial Narrow"/>
              </w:rPr>
              <w:t xml:space="preserve"> wykonawca </w:t>
            </w:r>
            <w:r w:rsidRPr="00180B0D">
              <w:rPr>
                <w:rFonts w:ascii="Arial Narrow" w:hAnsi="Arial Narrow"/>
                <w:b/>
              </w:rPr>
              <w:t>wykonał następujące roboty budowlane określonego rodzaju</w:t>
            </w:r>
            <w:r w:rsidRPr="00180B0D">
              <w:rPr>
                <w:rFonts w:ascii="Arial Narrow" w:hAnsi="Arial Narrow"/>
              </w:rPr>
              <w:t xml:space="preserve">: </w:t>
            </w:r>
            <w:r w:rsidRPr="00180B0D">
              <w:rPr>
                <w:rFonts w:ascii="Arial Narrow" w:hAnsi="Arial Narrow"/>
              </w:rPr>
              <w:br/>
              <w:t>Jeżeli odnośna dokumentacja dotycząca zadowalającego wykonania i rezultatu w odniesieniu do najważniejszych robót budowlanych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282952B7" w14:textId="77777777" w:rsidR="00180B0D" w:rsidRPr="00180B0D" w:rsidRDefault="00180B0D" w:rsidP="00180B0D">
            <w:pPr>
              <w:rPr>
                <w:rFonts w:ascii="Arial Narrow" w:hAnsi="Arial Narrow"/>
              </w:rPr>
            </w:pPr>
            <w:r w:rsidRPr="00180B0D">
              <w:rPr>
                <w:rFonts w:ascii="Arial Narrow" w:hAnsi="Arial Narrow"/>
              </w:rPr>
              <w:t>Liczba lat (okres ten został wskazany w stosownym ogłoszeniu lub dokumentach zamówienia): […]</w:t>
            </w:r>
            <w:r w:rsidRPr="00180B0D">
              <w:rPr>
                <w:rFonts w:ascii="Arial Narrow" w:hAnsi="Arial Narrow"/>
              </w:rPr>
              <w:br/>
              <w:t>Roboty budowlane: [……]</w:t>
            </w:r>
            <w:r w:rsidRPr="00180B0D">
              <w:rPr>
                <w:rFonts w:ascii="Arial Narrow" w:hAnsi="Arial Narrow"/>
              </w:rPr>
              <w:br/>
            </w:r>
            <w:r w:rsidRPr="00180B0D">
              <w:rPr>
                <w:rFonts w:ascii="Arial Narrow" w:hAnsi="Arial Narrow"/>
              </w:rPr>
              <w:br/>
              <w:t>(adres internetowy, wydający urząd lub organ, dokładne dane referencyjne dokumentacji): [……][……][……]</w:t>
            </w:r>
          </w:p>
        </w:tc>
      </w:tr>
      <w:tr w:rsidR="00180B0D" w:rsidRPr="00180B0D" w14:paraId="6911C7DE"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9E3796E" w14:textId="77777777" w:rsidR="00180B0D" w:rsidRPr="00180B0D" w:rsidRDefault="00180B0D" w:rsidP="00180B0D">
            <w:pPr>
              <w:rPr>
                <w:rFonts w:ascii="Arial Narrow" w:hAnsi="Arial Narrow"/>
              </w:rPr>
            </w:pPr>
            <w:r w:rsidRPr="00180B0D">
              <w:rPr>
                <w:rFonts w:ascii="Arial Narrow" w:hAnsi="Arial Narrow"/>
              </w:rPr>
              <w:t xml:space="preserve">1b) Jedynie w odniesieniu do </w:t>
            </w:r>
            <w:r w:rsidRPr="00180B0D">
              <w:rPr>
                <w:rFonts w:ascii="Arial Narrow" w:hAnsi="Arial Narrow"/>
                <w:b/>
              </w:rPr>
              <w:t>zamówień publicznych na dostawy i zamówień publicznych na usługi</w:t>
            </w:r>
            <w:r w:rsidRPr="00180B0D">
              <w:rPr>
                <w:rFonts w:ascii="Arial Narrow" w:hAnsi="Arial Narrow"/>
              </w:rPr>
              <w:t>:</w:t>
            </w:r>
            <w:r w:rsidRPr="00180B0D">
              <w:rPr>
                <w:rFonts w:ascii="Arial Narrow" w:hAnsi="Arial Narrow"/>
              </w:rPr>
              <w:br/>
              <w:t>W okresie odniesienia</w:t>
            </w:r>
            <w:r w:rsidRPr="00180B0D">
              <w:rPr>
                <w:rFonts w:ascii="Arial Narrow" w:hAnsi="Arial Narrow"/>
                <w:vertAlign w:val="superscript"/>
              </w:rPr>
              <w:footnoteReference w:id="40"/>
            </w:r>
            <w:r w:rsidRPr="00180B0D">
              <w:rPr>
                <w:rFonts w:ascii="Arial Narrow" w:hAnsi="Arial Narrow"/>
              </w:rPr>
              <w:t xml:space="preserve"> wykonawca </w:t>
            </w:r>
            <w:r w:rsidRPr="00180B0D">
              <w:rPr>
                <w:rFonts w:ascii="Arial Narrow" w:hAnsi="Arial Narrow"/>
                <w:b/>
              </w:rPr>
              <w:t>zrealizował następujące główne dostawy określonego rodzaju lub wyświadczył następujące główne usługi określonego rodzaju</w:t>
            </w:r>
            <w:r w:rsidRPr="00180B0D">
              <w:rPr>
                <w:rFonts w:ascii="Arial Narrow" w:hAnsi="Arial Narrow"/>
              </w:rPr>
              <w:t>:</w:t>
            </w:r>
            <w:r w:rsidRPr="00180B0D">
              <w:rPr>
                <w:rFonts w:ascii="Arial Narrow" w:hAnsi="Arial Narrow"/>
                <w:b/>
              </w:rPr>
              <w:t xml:space="preserve"> </w:t>
            </w:r>
            <w:r w:rsidRPr="00180B0D">
              <w:rPr>
                <w:rFonts w:ascii="Arial Narrow" w:hAnsi="Arial Narrow"/>
              </w:rPr>
              <w:t>Przy sporządzaniu wykazu proszę podać kwoty, daty i odbiorców, zarówno publicznych, jak i prywatnych</w:t>
            </w:r>
            <w:r w:rsidRPr="00180B0D">
              <w:rPr>
                <w:rFonts w:ascii="Arial Narrow" w:hAnsi="Arial Narrow"/>
                <w:vertAlign w:val="superscript"/>
              </w:rPr>
              <w:footnoteReference w:id="41"/>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16B63B11" w14:textId="77777777" w:rsidR="00180B0D" w:rsidRPr="00180B0D" w:rsidRDefault="00180B0D" w:rsidP="00180B0D">
            <w:pPr>
              <w:rPr>
                <w:rFonts w:ascii="Arial Narrow" w:hAnsi="Arial Narrow"/>
              </w:rPr>
            </w:pPr>
            <w:r w:rsidRPr="00180B0D">
              <w:rPr>
                <w:rFonts w:ascii="Arial Narrow" w:hAnsi="Arial Narrow"/>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180B0D" w:rsidRPr="00180B0D" w14:paraId="4380DE70" w14:textId="77777777">
              <w:tc>
                <w:tcPr>
                  <w:tcW w:w="1336" w:type="dxa"/>
                  <w:tcBorders>
                    <w:top w:val="single" w:sz="4" w:space="0" w:color="auto"/>
                    <w:left w:val="single" w:sz="4" w:space="0" w:color="auto"/>
                    <w:bottom w:val="single" w:sz="4" w:space="0" w:color="auto"/>
                    <w:right w:val="single" w:sz="4" w:space="0" w:color="auto"/>
                  </w:tcBorders>
                  <w:hideMark/>
                </w:tcPr>
                <w:p w14:paraId="6804C74D" w14:textId="77777777" w:rsidR="00180B0D" w:rsidRPr="00180B0D" w:rsidRDefault="00180B0D" w:rsidP="00180B0D">
                  <w:pPr>
                    <w:rPr>
                      <w:rFonts w:ascii="Arial Narrow" w:hAnsi="Arial Narrow"/>
                    </w:rPr>
                  </w:pPr>
                  <w:r w:rsidRPr="00180B0D">
                    <w:rPr>
                      <w:rFonts w:ascii="Arial Narrow" w:hAnsi="Arial Narrow"/>
                    </w:rPr>
                    <w:t>Opis</w:t>
                  </w:r>
                </w:p>
              </w:tc>
              <w:tc>
                <w:tcPr>
                  <w:tcW w:w="936" w:type="dxa"/>
                  <w:tcBorders>
                    <w:top w:val="single" w:sz="4" w:space="0" w:color="auto"/>
                    <w:left w:val="single" w:sz="4" w:space="0" w:color="auto"/>
                    <w:bottom w:val="single" w:sz="4" w:space="0" w:color="auto"/>
                    <w:right w:val="single" w:sz="4" w:space="0" w:color="auto"/>
                  </w:tcBorders>
                  <w:hideMark/>
                </w:tcPr>
                <w:p w14:paraId="1A5EC3CB" w14:textId="77777777" w:rsidR="00180B0D" w:rsidRPr="00180B0D" w:rsidRDefault="00180B0D" w:rsidP="00180B0D">
                  <w:pPr>
                    <w:rPr>
                      <w:rFonts w:ascii="Arial Narrow" w:hAnsi="Arial Narrow"/>
                    </w:rPr>
                  </w:pPr>
                  <w:r w:rsidRPr="00180B0D">
                    <w:rPr>
                      <w:rFonts w:ascii="Arial Narrow" w:hAnsi="Arial Narrow"/>
                    </w:rPr>
                    <w:t>Kwoty</w:t>
                  </w:r>
                </w:p>
              </w:tc>
              <w:tc>
                <w:tcPr>
                  <w:tcW w:w="724" w:type="dxa"/>
                  <w:tcBorders>
                    <w:top w:val="single" w:sz="4" w:space="0" w:color="auto"/>
                    <w:left w:val="single" w:sz="4" w:space="0" w:color="auto"/>
                    <w:bottom w:val="single" w:sz="4" w:space="0" w:color="auto"/>
                    <w:right w:val="single" w:sz="4" w:space="0" w:color="auto"/>
                  </w:tcBorders>
                  <w:hideMark/>
                </w:tcPr>
                <w:p w14:paraId="408A0F06" w14:textId="77777777" w:rsidR="00180B0D" w:rsidRPr="00180B0D" w:rsidRDefault="00180B0D" w:rsidP="00180B0D">
                  <w:pPr>
                    <w:rPr>
                      <w:rFonts w:ascii="Arial Narrow" w:hAnsi="Arial Narrow"/>
                    </w:rPr>
                  </w:pPr>
                  <w:r w:rsidRPr="00180B0D">
                    <w:rPr>
                      <w:rFonts w:ascii="Arial Narrow" w:hAnsi="Arial Narrow"/>
                    </w:rPr>
                    <w:t>Daty</w:t>
                  </w:r>
                </w:p>
              </w:tc>
              <w:tc>
                <w:tcPr>
                  <w:tcW w:w="1149" w:type="dxa"/>
                  <w:tcBorders>
                    <w:top w:val="single" w:sz="4" w:space="0" w:color="auto"/>
                    <w:left w:val="single" w:sz="4" w:space="0" w:color="auto"/>
                    <w:bottom w:val="single" w:sz="4" w:space="0" w:color="auto"/>
                    <w:right w:val="single" w:sz="4" w:space="0" w:color="auto"/>
                  </w:tcBorders>
                  <w:hideMark/>
                </w:tcPr>
                <w:p w14:paraId="0B6F2F93" w14:textId="77777777" w:rsidR="00180B0D" w:rsidRPr="00180B0D" w:rsidRDefault="00180B0D" w:rsidP="00180B0D">
                  <w:pPr>
                    <w:rPr>
                      <w:rFonts w:ascii="Arial Narrow" w:hAnsi="Arial Narrow"/>
                    </w:rPr>
                  </w:pPr>
                  <w:r w:rsidRPr="00180B0D">
                    <w:rPr>
                      <w:rFonts w:ascii="Arial Narrow" w:hAnsi="Arial Narrow"/>
                    </w:rPr>
                    <w:t>Odbiorcy</w:t>
                  </w:r>
                </w:p>
              </w:tc>
            </w:tr>
            <w:tr w:rsidR="00180B0D" w:rsidRPr="00180B0D" w14:paraId="03018CA2" w14:textId="77777777">
              <w:tc>
                <w:tcPr>
                  <w:tcW w:w="1336" w:type="dxa"/>
                  <w:tcBorders>
                    <w:top w:val="single" w:sz="4" w:space="0" w:color="auto"/>
                    <w:left w:val="single" w:sz="4" w:space="0" w:color="auto"/>
                    <w:bottom w:val="single" w:sz="4" w:space="0" w:color="auto"/>
                    <w:right w:val="single" w:sz="4" w:space="0" w:color="auto"/>
                  </w:tcBorders>
                </w:tcPr>
                <w:p w14:paraId="41E245D4" w14:textId="77777777" w:rsidR="00180B0D" w:rsidRPr="00180B0D" w:rsidRDefault="00180B0D" w:rsidP="00180B0D">
                  <w:pPr>
                    <w:rPr>
                      <w:rFonts w:ascii="Arial Narrow" w:hAnsi="Arial Narrow"/>
                    </w:rPr>
                  </w:pPr>
                </w:p>
              </w:tc>
              <w:tc>
                <w:tcPr>
                  <w:tcW w:w="936" w:type="dxa"/>
                  <w:tcBorders>
                    <w:top w:val="single" w:sz="4" w:space="0" w:color="auto"/>
                    <w:left w:val="single" w:sz="4" w:space="0" w:color="auto"/>
                    <w:bottom w:val="single" w:sz="4" w:space="0" w:color="auto"/>
                    <w:right w:val="single" w:sz="4" w:space="0" w:color="auto"/>
                  </w:tcBorders>
                </w:tcPr>
                <w:p w14:paraId="209DB95F" w14:textId="77777777" w:rsidR="00180B0D" w:rsidRPr="00180B0D" w:rsidRDefault="00180B0D" w:rsidP="00180B0D">
                  <w:pPr>
                    <w:rPr>
                      <w:rFonts w:ascii="Arial Narrow" w:hAnsi="Arial Narrow"/>
                    </w:rPr>
                  </w:pPr>
                </w:p>
              </w:tc>
              <w:tc>
                <w:tcPr>
                  <w:tcW w:w="724" w:type="dxa"/>
                  <w:tcBorders>
                    <w:top w:val="single" w:sz="4" w:space="0" w:color="auto"/>
                    <w:left w:val="single" w:sz="4" w:space="0" w:color="auto"/>
                    <w:bottom w:val="single" w:sz="4" w:space="0" w:color="auto"/>
                    <w:right w:val="single" w:sz="4" w:space="0" w:color="auto"/>
                  </w:tcBorders>
                </w:tcPr>
                <w:p w14:paraId="5DDD45CE" w14:textId="77777777" w:rsidR="00180B0D" w:rsidRPr="00180B0D" w:rsidRDefault="00180B0D" w:rsidP="00180B0D">
                  <w:pPr>
                    <w:rPr>
                      <w:rFonts w:ascii="Arial Narrow" w:hAnsi="Arial Narrow"/>
                    </w:rPr>
                  </w:pPr>
                </w:p>
              </w:tc>
              <w:tc>
                <w:tcPr>
                  <w:tcW w:w="1149" w:type="dxa"/>
                  <w:tcBorders>
                    <w:top w:val="single" w:sz="4" w:space="0" w:color="auto"/>
                    <w:left w:val="single" w:sz="4" w:space="0" w:color="auto"/>
                    <w:bottom w:val="single" w:sz="4" w:space="0" w:color="auto"/>
                    <w:right w:val="single" w:sz="4" w:space="0" w:color="auto"/>
                  </w:tcBorders>
                </w:tcPr>
                <w:p w14:paraId="0CCBD6F1" w14:textId="77777777" w:rsidR="00180B0D" w:rsidRPr="00180B0D" w:rsidRDefault="00180B0D" w:rsidP="00180B0D">
                  <w:pPr>
                    <w:rPr>
                      <w:rFonts w:ascii="Arial Narrow" w:hAnsi="Arial Narrow"/>
                    </w:rPr>
                  </w:pPr>
                </w:p>
              </w:tc>
            </w:tr>
          </w:tbl>
          <w:p w14:paraId="6D7CD55A" w14:textId="77777777" w:rsidR="00180B0D" w:rsidRPr="00180B0D" w:rsidRDefault="00180B0D" w:rsidP="00180B0D">
            <w:pPr>
              <w:rPr>
                <w:rFonts w:ascii="Arial Narrow" w:hAnsi="Arial Narrow"/>
              </w:rPr>
            </w:pPr>
          </w:p>
        </w:tc>
      </w:tr>
      <w:tr w:rsidR="00180B0D" w:rsidRPr="00180B0D" w14:paraId="7A4121E9"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A2D8F40" w14:textId="77777777" w:rsidR="00180B0D" w:rsidRPr="00180B0D" w:rsidRDefault="00180B0D" w:rsidP="00180B0D">
            <w:pPr>
              <w:rPr>
                <w:rFonts w:ascii="Arial Narrow" w:hAnsi="Arial Narrow"/>
              </w:rPr>
            </w:pPr>
            <w:r w:rsidRPr="00180B0D">
              <w:rPr>
                <w:rFonts w:ascii="Arial Narrow" w:hAnsi="Arial Narrow"/>
              </w:rPr>
              <w:t xml:space="preserve">2) Może skorzystać z usług następujących </w:t>
            </w:r>
            <w:r w:rsidRPr="00180B0D">
              <w:rPr>
                <w:rFonts w:ascii="Arial Narrow" w:hAnsi="Arial Narrow"/>
                <w:b/>
              </w:rPr>
              <w:t>pracowników technicznych lub służb technicznych</w:t>
            </w:r>
            <w:r w:rsidRPr="00180B0D">
              <w:rPr>
                <w:rFonts w:ascii="Arial Narrow" w:hAnsi="Arial Narrow"/>
                <w:vertAlign w:val="superscript"/>
              </w:rPr>
              <w:footnoteReference w:id="42"/>
            </w:r>
            <w:r w:rsidRPr="00180B0D">
              <w:rPr>
                <w:rFonts w:ascii="Arial Narrow" w:hAnsi="Arial Narrow"/>
              </w:rPr>
              <w:t>, w szczególności tych odpowiedzialnych za kontrolę jakości:</w:t>
            </w:r>
            <w:r w:rsidRPr="00180B0D">
              <w:rPr>
                <w:rFonts w:ascii="Arial Narrow" w:hAnsi="Arial Narrow"/>
              </w:rPr>
              <w:br/>
              <w:t>W przypadku zamówień publicznych na roboty budowlane wykonawca będzie mógł się zwrócić do następujących pracowników technicznych lub służb technicznych o wykonanie robót:</w:t>
            </w:r>
          </w:p>
        </w:tc>
        <w:tc>
          <w:tcPr>
            <w:tcW w:w="4645" w:type="dxa"/>
            <w:tcBorders>
              <w:top w:val="single" w:sz="4" w:space="0" w:color="auto"/>
              <w:left w:val="single" w:sz="4" w:space="0" w:color="auto"/>
              <w:bottom w:val="single" w:sz="4" w:space="0" w:color="auto"/>
              <w:right w:val="single" w:sz="4" w:space="0" w:color="auto"/>
            </w:tcBorders>
            <w:hideMark/>
          </w:tcPr>
          <w:p w14:paraId="70DD70E6" w14:textId="77777777" w:rsidR="00180B0D" w:rsidRPr="00180B0D" w:rsidRDefault="00180B0D" w:rsidP="00180B0D">
            <w:pPr>
              <w:rPr>
                <w:rFonts w:ascii="Arial Narrow" w:hAnsi="Arial Narrow"/>
              </w:rPr>
            </w:pPr>
            <w:r w:rsidRPr="00180B0D">
              <w:rPr>
                <w:rFonts w:ascii="Arial Narrow" w:hAnsi="Arial Narrow"/>
              </w:rPr>
              <w:t>[……]</w:t>
            </w:r>
            <w:r w:rsidRPr="00180B0D">
              <w:rPr>
                <w:rFonts w:ascii="Arial Narrow" w:hAnsi="Arial Narrow"/>
              </w:rPr>
              <w:br/>
            </w:r>
            <w:r w:rsidRPr="00180B0D">
              <w:rPr>
                <w:rFonts w:ascii="Arial Narrow" w:hAnsi="Arial Narrow"/>
              </w:rPr>
              <w:br/>
            </w:r>
            <w:r w:rsidRPr="00180B0D">
              <w:rPr>
                <w:rFonts w:ascii="Arial Narrow" w:hAnsi="Arial Narrow"/>
              </w:rPr>
              <w:br/>
              <w:t>[……]</w:t>
            </w:r>
          </w:p>
        </w:tc>
      </w:tr>
      <w:tr w:rsidR="00180B0D" w:rsidRPr="00180B0D" w14:paraId="6A716C5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2FBED950" w14:textId="77777777" w:rsidR="00180B0D" w:rsidRPr="00180B0D" w:rsidRDefault="00180B0D" w:rsidP="00180B0D">
            <w:pPr>
              <w:rPr>
                <w:rFonts w:ascii="Arial Narrow" w:hAnsi="Arial Narrow"/>
              </w:rPr>
            </w:pPr>
            <w:r w:rsidRPr="00180B0D">
              <w:rPr>
                <w:rFonts w:ascii="Arial Narrow" w:hAnsi="Arial Narrow"/>
              </w:rPr>
              <w:t xml:space="preserve">3) Korzysta z następujących </w:t>
            </w:r>
            <w:r w:rsidRPr="00180B0D">
              <w:rPr>
                <w:rFonts w:ascii="Arial Narrow" w:hAnsi="Arial Narrow"/>
                <w:b/>
              </w:rPr>
              <w:t>urządzeń technicznych oraz środków w celu zapewnienia jakości</w:t>
            </w:r>
            <w:r w:rsidRPr="00180B0D">
              <w:rPr>
                <w:rFonts w:ascii="Arial Narrow" w:hAnsi="Arial Narrow"/>
              </w:rPr>
              <w:t xml:space="preserve">, a jego </w:t>
            </w:r>
            <w:r w:rsidRPr="00180B0D">
              <w:rPr>
                <w:rFonts w:ascii="Arial Narrow" w:hAnsi="Arial Narrow"/>
                <w:b/>
              </w:rPr>
              <w:t>zaplecze naukowo-badawcze</w:t>
            </w:r>
            <w:r w:rsidRPr="00180B0D">
              <w:rPr>
                <w:rFonts w:ascii="Arial Narrow" w:hAnsi="Arial Narrow"/>
              </w:rPr>
              <w:t xml:space="preserve"> jest następujące: </w:t>
            </w:r>
          </w:p>
        </w:tc>
        <w:tc>
          <w:tcPr>
            <w:tcW w:w="4645" w:type="dxa"/>
            <w:tcBorders>
              <w:top w:val="single" w:sz="4" w:space="0" w:color="auto"/>
              <w:left w:val="single" w:sz="4" w:space="0" w:color="auto"/>
              <w:bottom w:val="single" w:sz="4" w:space="0" w:color="auto"/>
              <w:right w:val="single" w:sz="4" w:space="0" w:color="auto"/>
            </w:tcBorders>
            <w:hideMark/>
          </w:tcPr>
          <w:p w14:paraId="47A39AAB"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1AFC186C"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C55ED65" w14:textId="77777777" w:rsidR="00180B0D" w:rsidRPr="00180B0D" w:rsidRDefault="00180B0D" w:rsidP="00180B0D">
            <w:pPr>
              <w:rPr>
                <w:rFonts w:ascii="Arial Narrow" w:hAnsi="Arial Narrow"/>
              </w:rPr>
            </w:pPr>
            <w:r w:rsidRPr="00180B0D">
              <w:rPr>
                <w:rFonts w:ascii="Arial Narrow" w:hAnsi="Arial Narrow"/>
              </w:rPr>
              <w:t xml:space="preserve">4) Podczas realizacji zamówienia będzie mógł stosować następujące systemy </w:t>
            </w:r>
            <w:r w:rsidRPr="00180B0D">
              <w:rPr>
                <w:rFonts w:ascii="Arial Narrow" w:hAnsi="Arial Narrow"/>
                <w:b/>
              </w:rPr>
              <w:t xml:space="preserve">zarządzania </w:t>
            </w:r>
            <w:r w:rsidRPr="00180B0D">
              <w:rPr>
                <w:rFonts w:ascii="Arial Narrow" w:hAnsi="Arial Narrow"/>
                <w:b/>
              </w:rPr>
              <w:lastRenderedPageBreak/>
              <w:t>łańcuchem dostaw</w:t>
            </w:r>
            <w:r w:rsidRPr="00180B0D">
              <w:rPr>
                <w:rFonts w:ascii="Arial Narrow" w:hAnsi="Arial Narrow"/>
              </w:rPr>
              <w:t xml:space="preserve"> i śledzenia łańcucha dostaw:</w:t>
            </w:r>
          </w:p>
        </w:tc>
        <w:tc>
          <w:tcPr>
            <w:tcW w:w="4645" w:type="dxa"/>
            <w:tcBorders>
              <w:top w:val="single" w:sz="4" w:space="0" w:color="auto"/>
              <w:left w:val="single" w:sz="4" w:space="0" w:color="auto"/>
              <w:bottom w:val="single" w:sz="4" w:space="0" w:color="auto"/>
              <w:right w:val="single" w:sz="4" w:space="0" w:color="auto"/>
            </w:tcBorders>
            <w:hideMark/>
          </w:tcPr>
          <w:p w14:paraId="2781007A" w14:textId="77777777" w:rsidR="00180B0D" w:rsidRPr="00180B0D" w:rsidRDefault="00180B0D" w:rsidP="00180B0D">
            <w:pPr>
              <w:rPr>
                <w:rFonts w:ascii="Arial Narrow" w:hAnsi="Arial Narrow"/>
              </w:rPr>
            </w:pPr>
            <w:r w:rsidRPr="00180B0D">
              <w:rPr>
                <w:rFonts w:ascii="Arial Narrow" w:hAnsi="Arial Narrow"/>
              </w:rPr>
              <w:lastRenderedPageBreak/>
              <w:t>[……]</w:t>
            </w:r>
          </w:p>
        </w:tc>
      </w:tr>
      <w:tr w:rsidR="00180B0D" w:rsidRPr="00180B0D" w14:paraId="3ED4340B"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441A161" w14:textId="77777777" w:rsidR="00180B0D" w:rsidRPr="00180B0D" w:rsidRDefault="00180B0D" w:rsidP="00180B0D">
            <w:pPr>
              <w:rPr>
                <w:rFonts w:ascii="Arial Narrow" w:hAnsi="Arial Narrow"/>
              </w:rPr>
            </w:pPr>
            <w:r w:rsidRPr="00180B0D">
              <w:rPr>
                <w:rFonts w:ascii="Arial Narrow" w:hAnsi="Arial Narrow"/>
              </w:rPr>
              <w:lastRenderedPageBreak/>
              <w:t>5)</w:t>
            </w:r>
            <w:r w:rsidRPr="00180B0D">
              <w:rPr>
                <w:rFonts w:ascii="Arial Narrow" w:hAnsi="Arial Narrow"/>
                <w:b/>
              </w:rPr>
              <w:t xml:space="preserve"> W odniesieniu do produktów lub usług o złożonym charakterze, które mają zostać dostarczone, lub – wyjątkowo – w odniesieniu do produktów lub usług o szczególnym przeznaczeniu:</w:t>
            </w:r>
            <w:r w:rsidRPr="00180B0D">
              <w:rPr>
                <w:rFonts w:ascii="Arial Narrow" w:hAnsi="Arial Narrow"/>
                <w:b/>
              </w:rPr>
              <w:br/>
            </w:r>
            <w:r w:rsidRPr="00180B0D">
              <w:rPr>
                <w:rFonts w:ascii="Arial Narrow" w:hAnsi="Arial Narrow"/>
              </w:rPr>
              <w:t xml:space="preserve">Czy wykonawca </w:t>
            </w:r>
            <w:r w:rsidRPr="00180B0D">
              <w:rPr>
                <w:rFonts w:ascii="Arial Narrow" w:hAnsi="Arial Narrow"/>
                <w:b/>
              </w:rPr>
              <w:t>zezwoli</w:t>
            </w:r>
            <w:r w:rsidRPr="00180B0D">
              <w:rPr>
                <w:rFonts w:ascii="Arial Narrow" w:hAnsi="Arial Narrow"/>
              </w:rPr>
              <w:t xml:space="preserve"> na przeprowadzenie </w:t>
            </w:r>
            <w:r w:rsidRPr="00180B0D">
              <w:rPr>
                <w:rFonts w:ascii="Arial Narrow" w:hAnsi="Arial Narrow"/>
                <w:b/>
              </w:rPr>
              <w:t>kontroli</w:t>
            </w:r>
            <w:r w:rsidRPr="00180B0D">
              <w:rPr>
                <w:rFonts w:ascii="Arial Narrow" w:hAnsi="Arial Narrow"/>
                <w:vertAlign w:val="superscript"/>
              </w:rPr>
              <w:footnoteReference w:id="43"/>
            </w:r>
            <w:r w:rsidRPr="00180B0D">
              <w:rPr>
                <w:rFonts w:ascii="Arial Narrow" w:hAnsi="Arial Narrow"/>
              </w:rPr>
              <w:t xml:space="preserve"> swoich </w:t>
            </w:r>
            <w:r w:rsidRPr="00180B0D">
              <w:rPr>
                <w:rFonts w:ascii="Arial Narrow" w:hAnsi="Arial Narrow"/>
                <w:b/>
              </w:rPr>
              <w:t>zdolności produkcyjnych</w:t>
            </w:r>
            <w:r w:rsidRPr="00180B0D">
              <w:rPr>
                <w:rFonts w:ascii="Arial Narrow" w:hAnsi="Arial Narrow"/>
              </w:rPr>
              <w:t xml:space="preserve"> lub </w:t>
            </w:r>
            <w:r w:rsidRPr="00180B0D">
              <w:rPr>
                <w:rFonts w:ascii="Arial Narrow" w:hAnsi="Arial Narrow"/>
                <w:b/>
              </w:rPr>
              <w:t>zdolności technicznych</w:t>
            </w:r>
            <w:r w:rsidRPr="00180B0D">
              <w:rPr>
                <w:rFonts w:ascii="Arial Narrow" w:hAnsi="Arial Narrow"/>
              </w:rPr>
              <w:t xml:space="preserve">, a w razie konieczności także dostępnych mu </w:t>
            </w:r>
            <w:r w:rsidRPr="00180B0D">
              <w:rPr>
                <w:rFonts w:ascii="Arial Narrow" w:hAnsi="Arial Narrow"/>
                <w:b/>
              </w:rPr>
              <w:t>środków naukowych i badawczych</w:t>
            </w:r>
            <w:r w:rsidRPr="00180B0D">
              <w:rPr>
                <w:rFonts w:ascii="Arial Narrow" w:hAnsi="Arial Narrow"/>
              </w:rPr>
              <w:t xml:space="preserve">, jak również </w:t>
            </w:r>
            <w:r w:rsidRPr="00180B0D">
              <w:rPr>
                <w:rFonts w:ascii="Arial Narrow" w:hAnsi="Arial Narrow"/>
                <w:b/>
              </w:rPr>
              <w:t>środków kontroli jakości</w:t>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74D8DE47" w14:textId="77777777" w:rsidR="00180B0D" w:rsidRPr="00180B0D" w:rsidRDefault="00180B0D" w:rsidP="00180B0D">
            <w:pPr>
              <w:rPr>
                <w:rFonts w:ascii="Arial Narrow" w:hAnsi="Arial Narrow"/>
              </w:rPr>
            </w:pPr>
            <w:r w:rsidRPr="00180B0D">
              <w:rPr>
                <w:rFonts w:ascii="Arial Narrow" w:hAnsi="Arial Narrow"/>
              </w:rPr>
              <w:br/>
            </w:r>
            <w:r w:rsidRPr="00180B0D">
              <w:rPr>
                <w:rFonts w:ascii="Arial Narrow" w:hAnsi="Arial Narrow"/>
              </w:rPr>
              <w:br/>
            </w:r>
            <w:r w:rsidRPr="00180B0D">
              <w:rPr>
                <w:rFonts w:ascii="Arial Narrow" w:hAnsi="Arial Narrow"/>
              </w:rPr>
              <w:br/>
              <w:t>[] Tak [] Nie</w:t>
            </w:r>
          </w:p>
        </w:tc>
      </w:tr>
      <w:tr w:rsidR="00180B0D" w:rsidRPr="00180B0D" w14:paraId="7183EE19"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DDD5359" w14:textId="77777777" w:rsidR="00180B0D" w:rsidRPr="00180B0D" w:rsidRDefault="00180B0D" w:rsidP="00180B0D">
            <w:pPr>
              <w:rPr>
                <w:rFonts w:ascii="Arial Narrow" w:hAnsi="Arial Narrow"/>
                <w:b/>
              </w:rPr>
            </w:pPr>
            <w:r w:rsidRPr="00180B0D">
              <w:rPr>
                <w:rFonts w:ascii="Arial Narrow" w:hAnsi="Arial Narrow"/>
              </w:rPr>
              <w:t xml:space="preserve">6) Następującym </w:t>
            </w:r>
            <w:r w:rsidRPr="00180B0D">
              <w:rPr>
                <w:rFonts w:ascii="Arial Narrow" w:hAnsi="Arial Narrow"/>
                <w:b/>
              </w:rPr>
              <w:t>wykształceniem i kwalifikacjami zawodowymi</w:t>
            </w:r>
            <w:r w:rsidRPr="00180B0D">
              <w:rPr>
                <w:rFonts w:ascii="Arial Narrow" w:hAnsi="Arial Narrow"/>
              </w:rPr>
              <w:t xml:space="preserve"> legitymuje się:</w:t>
            </w:r>
            <w:r w:rsidRPr="00180B0D">
              <w:rPr>
                <w:rFonts w:ascii="Arial Narrow" w:hAnsi="Arial Narrow"/>
              </w:rPr>
              <w:br/>
              <w:t>a) sam usługodawca lub wykonawca:</w:t>
            </w:r>
            <w:r w:rsidRPr="00180B0D">
              <w:rPr>
                <w:rFonts w:ascii="Arial Narrow" w:hAnsi="Arial Narrow"/>
              </w:rPr>
              <w:br/>
            </w:r>
            <w:r w:rsidRPr="00180B0D">
              <w:rPr>
                <w:rFonts w:ascii="Arial Narrow" w:hAnsi="Arial Narrow"/>
                <w:b/>
              </w:rPr>
              <w:t>lub</w:t>
            </w:r>
            <w:r w:rsidRPr="00180B0D">
              <w:rPr>
                <w:rFonts w:ascii="Arial Narrow" w:hAnsi="Arial Narrow"/>
              </w:rPr>
              <w:t xml:space="preserve"> (w zależności od wymogów określonych w stosownym ogłoszeniu lub dokumentach zamówienia):</w:t>
            </w:r>
            <w:r w:rsidRPr="00180B0D">
              <w:rPr>
                <w:rFonts w:ascii="Arial Narrow" w:hAnsi="Arial Narrow"/>
              </w:rPr>
              <w:br/>
              <w:t>b) jego kadra kierownicza:</w:t>
            </w:r>
          </w:p>
        </w:tc>
        <w:tc>
          <w:tcPr>
            <w:tcW w:w="4645" w:type="dxa"/>
            <w:tcBorders>
              <w:top w:val="single" w:sz="4" w:space="0" w:color="auto"/>
              <w:left w:val="single" w:sz="4" w:space="0" w:color="auto"/>
              <w:bottom w:val="single" w:sz="4" w:space="0" w:color="auto"/>
              <w:right w:val="single" w:sz="4" w:space="0" w:color="auto"/>
            </w:tcBorders>
            <w:hideMark/>
          </w:tcPr>
          <w:p w14:paraId="5ED376DD" w14:textId="77777777" w:rsidR="00180B0D" w:rsidRPr="00180B0D" w:rsidRDefault="00180B0D" w:rsidP="00180B0D">
            <w:pPr>
              <w:rPr>
                <w:rFonts w:ascii="Arial Narrow" w:hAnsi="Arial Narrow"/>
              </w:rPr>
            </w:pPr>
            <w:r w:rsidRPr="00180B0D">
              <w:rPr>
                <w:rFonts w:ascii="Arial Narrow" w:hAnsi="Arial Narrow"/>
              </w:rPr>
              <w:br/>
            </w:r>
            <w:r w:rsidRPr="00180B0D">
              <w:rPr>
                <w:rFonts w:ascii="Arial Narrow" w:hAnsi="Arial Narrow"/>
              </w:rPr>
              <w:br/>
              <w:t>a) [……]</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b) [……]</w:t>
            </w:r>
          </w:p>
        </w:tc>
      </w:tr>
      <w:tr w:rsidR="00180B0D" w:rsidRPr="00180B0D" w14:paraId="28D36AEE"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D5231E9" w14:textId="77777777" w:rsidR="00180B0D" w:rsidRPr="00180B0D" w:rsidRDefault="00180B0D" w:rsidP="00180B0D">
            <w:pPr>
              <w:rPr>
                <w:rFonts w:ascii="Arial Narrow" w:hAnsi="Arial Narrow"/>
              </w:rPr>
            </w:pPr>
            <w:r w:rsidRPr="00180B0D">
              <w:rPr>
                <w:rFonts w:ascii="Arial Narrow" w:hAnsi="Arial Narrow"/>
              </w:rPr>
              <w:t xml:space="preserve">7) Podczas realizacji zamówienia wykonawca będzie mógł stosować następujące </w:t>
            </w:r>
            <w:r w:rsidRPr="00180B0D">
              <w:rPr>
                <w:rFonts w:ascii="Arial Narrow" w:hAnsi="Arial Narrow"/>
                <w:b/>
              </w:rPr>
              <w:t>środki zarządzania środowiskowego</w:t>
            </w:r>
            <w:r w:rsidRPr="00180B0D">
              <w:rPr>
                <w:rFonts w:ascii="Arial Narrow" w:hAnsi="Arial Narrow"/>
              </w:rPr>
              <w:t>:</w:t>
            </w:r>
          </w:p>
        </w:tc>
        <w:tc>
          <w:tcPr>
            <w:tcW w:w="4645" w:type="dxa"/>
            <w:tcBorders>
              <w:top w:val="single" w:sz="4" w:space="0" w:color="auto"/>
              <w:left w:val="single" w:sz="4" w:space="0" w:color="auto"/>
              <w:bottom w:val="single" w:sz="4" w:space="0" w:color="auto"/>
              <w:right w:val="single" w:sz="4" w:space="0" w:color="auto"/>
            </w:tcBorders>
            <w:hideMark/>
          </w:tcPr>
          <w:p w14:paraId="0551A92A"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08CB21BE" w14:textId="77777777" w:rsidTr="00036FA0">
        <w:trPr>
          <w:trHeight w:val="2362"/>
        </w:trPr>
        <w:tc>
          <w:tcPr>
            <w:tcW w:w="4644" w:type="dxa"/>
            <w:tcBorders>
              <w:top w:val="single" w:sz="4" w:space="0" w:color="auto"/>
              <w:left w:val="single" w:sz="4" w:space="0" w:color="auto"/>
              <w:bottom w:val="single" w:sz="4" w:space="0" w:color="auto"/>
              <w:right w:val="single" w:sz="4" w:space="0" w:color="auto"/>
            </w:tcBorders>
            <w:hideMark/>
          </w:tcPr>
          <w:p w14:paraId="51B9E88D" w14:textId="77777777" w:rsidR="00180B0D" w:rsidRPr="00180B0D" w:rsidRDefault="00180B0D" w:rsidP="00180B0D">
            <w:pPr>
              <w:rPr>
                <w:rFonts w:ascii="Arial Narrow" w:hAnsi="Arial Narrow"/>
              </w:rPr>
            </w:pPr>
            <w:r w:rsidRPr="00180B0D">
              <w:rPr>
                <w:rFonts w:ascii="Arial Narrow" w:hAnsi="Arial Narrow"/>
              </w:rPr>
              <w:t xml:space="preserve">8) Wielkość </w:t>
            </w:r>
            <w:r w:rsidRPr="00180B0D">
              <w:rPr>
                <w:rFonts w:ascii="Arial Narrow" w:hAnsi="Arial Narrow"/>
                <w:b/>
              </w:rPr>
              <w:t>średniego rocznego zatrudnienia</w:t>
            </w:r>
            <w:r w:rsidRPr="00180B0D">
              <w:rPr>
                <w:rFonts w:ascii="Arial Narrow" w:hAnsi="Arial Narrow"/>
              </w:rPr>
              <w:t xml:space="preserve"> u wykonawcy oraz liczebność kadry kierowniczej w ostatnich trzech latach są następujące</w:t>
            </w:r>
          </w:p>
        </w:tc>
        <w:tc>
          <w:tcPr>
            <w:tcW w:w="4645" w:type="dxa"/>
            <w:tcBorders>
              <w:top w:val="single" w:sz="4" w:space="0" w:color="auto"/>
              <w:left w:val="single" w:sz="4" w:space="0" w:color="auto"/>
              <w:bottom w:val="single" w:sz="4" w:space="0" w:color="auto"/>
              <w:right w:val="single" w:sz="4" w:space="0" w:color="auto"/>
            </w:tcBorders>
            <w:hideMark/>
          </w:tcPr>
          <w:p w14:paraId="641B5CFC" w14:textId="77777777" w:rsidR="00180B0D" w:rsidRPr="00180B0D" w:rsidRDefault="00180B0D" w:rsidP="00180B0D">
            <w:pPr>
              <w:rPr>
                <w:rFonts w:ascii="Arial Narrow" w:hAnsi="Arial Narrow"/>
              </w:rPr>
            </w:pPr>
            <w:r w:rsidRPr="00180B0D">
              <w:rPr>
                <w:rFonts w:ascii="Arial Narrow" w:hAnsi="Arial Narrow"/>
              </w:rPr>
              <w:t>Rok, średnie roczne zatrudnienie:</w:t>
            </w:r>
            <w:r w:rsidRPr="00180B0D">
              <w:rPr>
                <w:rFonts w:ascii="Arial Narrow" w:hAnsi="Arial Narrow"/>
              </w:rPr>
              <w:br/>
              <w:t>[……], [……]</w:t>
            </w:r>
            <w:r w:rsidRPr="00180B0D">
              <w:rPr>
                <w:rFonts w:ascii="Arial Narrow" w:hAnsi="Arial Narrow"/>
              </w:rPr>
              <w:br/>
              <w:t>[……], [……]</w:t>
            </w:r>
            <w:r w:rsidRPr="00180B0D">
              <w:rPr>
                <w:rFonts w:ascii="Arial Narrow" w:hAnsi="Arial Narrow"/>
              </w:rPr>
              <w:br/>
              <w:t>[……], [……]</w:t>
            </w:r>
            <w:r w:rsidRPr="00180B0D">
              <w:rPr>
                <w:rFonts w:ascii="Arial Narrow" w:hAnsi="Arial Narrow"/>
              </w:rPr>
              <w:br/>
              <w:t>Rok, liczebność kadry kierowniczej:</w:t>
            </w:r>
            <w:r w:rsidRPr="00180B0D">
              <w:rPr>
                <w:rFonts w:ascii="Arial Narrow" w:hAnsi="Arial Narrow"/>
              </w:rPr>
              <w:br/>
              <w:t>[……], [……]</w:t>
            </w:r>
            <w:r w:rsidRPr="00180B0D">
              <w:rPr>
                <w:rFonts w:ascii="Arial Narrow" w:hAnsi="Arial Narrow"/>
              </w:rPr>
              <w:br/>
              <w:t>[……], [……]</w:t>
            </w:r>
            <w:r w:rsidRPr="00180B0D">
              <w:rPr>
                <w:rFonts w:ascii="Arial Narrow" w:hAnsi="Arial Narrow"/>
              </w:rPr>
              <w:br/>
              <w:t>[……], [……]</w:t>
            </w:r>
          </w:p>
        </w:tc>
      </w:tr>
      <w:tr w:rsidR="00180B0D" w:rsidRPr="00180B0D" w14:paraId="31F4949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73DA229A" w14:textId="77777777" w:rsidR="00180B0D" w:rsidRPr="00180B0D" w:rsidRDefault="00180B0D" w:rsidP="00180B0D">
            <w:pPr>
              <w:rPr>
                <w:rFonts w:ascii="Arial Narrow" w:hAnsi="Arial Narrow"/>
              </w:rPr>
            </w:pPr>
            <w:r w:rsidRPr="00180B0D">
              <w:rPr>
                <w:rFonts w:ascii="Arial Narrow" w:hAnsi="Arial Narrow"/>
              </w:rPr>
              <w:t xml:space="preserve">9) Będzie dysponował następującymi </w:t>
            </w:r>
            <w:r w:rsidRPr="00180B0D">
              <w:rPr>
                <w:rFonts w:ascii="Arial Narrow" w:hAnsi="Arial Narrow"/>
                <w:b/>
              </w:rPr>
              <w:t>narzędziami, wyposażeniem zakładu i urządzeniami technicznymi</w:t>
            </w:r>
            <w:r w:rsidRPr="00180B0D">
              <w:rPr>
                <w:rFonts w:ascii="Arial Narrow" w:hAnsi="Arial Narrow"/>
              </w:rPr>
              <w:t xml:space="preserve"> na potrzeby realizacji zamówienia:</w:t>
            </w:r>
          </w:p>
        </w:tc>
        <w:tc>
          <w:tcPr>
            <w:tcW w:w="4645" w:type="dxa"/>
            <w:tcBorders>
              <w:top w:val="single" w:sz="4" w:space="0" w:color="auto"/>
              <w:left w:val="single" w:sz="4" w:space="0" w:color="auto"/>
              <w:bottom w:val="single" w:sz="4" w:space="0" w:color="auto"/>
              <w:right w:val="single" w:sz="4" w:space="0" w:color="auto"/>
            </w:tcBorders>
            <w:hideMark/>
          </w:tcPr>
          <w:p w14:paraId="126E7113"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0BA6F585"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0EF4F831" w14:textId="77777777" w:rsidR="00180B0D" w:rsidRPr="00180B0D" w:rsidRDefault="00180B0D" w:rsidP="00180B0D">
            <w:pPr>
              <w:rPr>
                <w:rFonts w:ascii="Arial Narrow" w:hAnsi="Arial Narrow"/>
              </w:rPr>
            </w:pPr>
            <w:r w:rsidRPr="00180B0D">
              <w:rPr>
                <w:rFonts w:ascii="Arial Narrow" w:hAnsi="Arial Narrow"/>
              </w:rPr>
              <w:t xml:space="preserve">10) Wykonawca </w:t>
            </w:r>
            <w:r w:rsidRPr="00180B0D">
              <w:rPr>
                <w:rFonts w:ascii="Arial Narrow" w:hAnsi="Arial Narrow"/>
                <w:b/>
              </w:rPr>
              <w:t>zamierza ewentualnie zlecić podwykonawcom</w:t>
            </w:r>
            <w:r w:rsidRPr="00180B0D">
              <w:rPr>
                <w:rFonts w:ascii="Arial Narrow" w:hAnsi="Arial Narrow"/>
                <w:vertAlign w:val="superscript"/>
              </w:rPr>
              <w:footnoteReference w:id="44"/>
            </w:r>
            <w:r w:rsidRPr="00180B0D">
              <w:rPr>
                <w:rFonts w:ascii="Arial Narrow" w:hAnsi="Arial Narrow"/>
              </w:rPr>
              <w:t xml:space="preserve"> następującą </w:t>
            </w:r>
            <w:r w:rsidRPr="00180B0D">
              <w:rPr>
                <w:rFonts w:ascii="Arial Narrow" w:hAnsi="Arial Narrow"/>
                <w:b/>
              </w:rPr>
              <w:t>część (procentową)</w:t>
            </w:r>
            <w:r w:rsidRPr="00180B0D">
              <w:rPr>
                <w:rFonts w:ascii="Arial Narrow" w:hAnsi="Arial Narrow"/>
              </w:rPr>
              <w:t xml:space="preserve"> zamówienia:</w:t>
            </w:r>
          </w:p>
        </w:tc>
        <w:tc>
          <w:tcPr>
            <w:tcW w:w="4645" w:type="dxa"/>
            <w:tcBorders>
              <w:top w:val="single" w:sz="4" w:space="0" w:color="auto"/>
              <w:left w:val="single" w:sz="4" w:space="0" w:color="auto"/>
              <w:bottom w:val="single" w:sz="4" w:space="0" w:color="auto"/>
              <w:right w:val="single" w:sz="4" w:space="0" w:color="auto"/>
            </w:tcBorders>
            <w:hideMark/>
          </w:tcPr>
          <w:p w14:paraId="66E21E08" w14:textId="77777777" w:rsidR="00180B0D" w:rsidRPr="00180B0D" w:rsidRDefault="00180B0D" w:rsidP="00180B0D">
            <w:pPr>
              <w:rPr>
                <w:rFonts w:ascii="Arial Narrow" w:hAnsi="Arial Narrow"/>
              </w:rPr>
            </w:pPr>
            <w:r w:rsidRPr="00180B0D">
              <w:rPr>
                <w:rFonts w:ascii="Arial Narrow" w:hAnsi="Arial Narrow"/>
              </w:rPr>
              <w:t>[……]</w:t>
            </w:r>
          </w:p>
        </w:tc>
      </w:tr>
      <w:tr w:rsidR="00180B0D" w:rsidRPr="00180B0D" w14:paraId="7F89C8D4"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F25B647" w14:textId="77777777" w:rsidR="00180B0D" w:rsidRPr="00180B0D" w:rsidRDefault="00180B0D" w:rsidP="00180B0D">
            <w:pPr>
              <w:rPr>
                <w:rFonts w:ascii="Arial Narrow" w:hAnsi="Arial Narrow"/>
              </w:rPr>
            </w:pPr>
            <w:r w:rsidRPr="00180B0D">
              <w:rPr>
                <w:rFonts w:ascii="Arial Narrow" w:hAnsi="Arial Narrow"/>
              </w:rPr>
              <w:t xml:space="preserve">11) W odniesieniu do </w:t>
            </w:r>
            <w:r w:rsidRPr="00180B0D">
              <w:rPr>
                <w:rFonts w:ascii="Arial Narrow" w:hAnsi="Arial Narrow"/>
                <w:b/>
              </w:rPr>
              <w:t>zamówień publicznych na dostawy</w:t>
            </w:r>
            <w:r w:rsidRPr="00180B0D">
              <w:rPr>
                <w:rFonts w:ascii="Arial Narrow" w:hAnsi="Arial Narrow"/>
              </w:rPr>
              <w:t>:</w:t>
            </w:r>
            <w:r w:rsidRPr="00180B0D">
              <w:rPr>
                <w:rFonts w:ascii="Arial Narrow" w:hAnsi="Arial Narrow"/>
              </w:rPr>
              <w:br/>
              <w:t>Wykonawca dostarczy wymagane próbki, opisy lub fotografie produktów, które mają być dostarczone i którym nie musi towarzyszyć świadectwo autentyczności.</w:t>
            </w:r>
            <w:r w:rsidRPr="00180B0D">
              <w:rPr>
                <w:rFonts w:ascii="Arial Narrow" w:hAnsi="Arial Narrow"/>
              </w:rPr>
              <w:br/>
              <w:t xml:space="preserve">Wykonawca oświadcza ponadto, że w stosownych </w:t>
            </w:r>
            <w:r w:rsidRPr="00180B0D">
              <w:rPr>
                <w:rFonts w:ascii="Arial Narrow" w:hAnsi="Arial Narrow"/>
              </w:rPr>
              <w:lastRenderedPageBreak/>
              <w:t>przypadkach przedstawi wymagane świadectwa autentyczności.</w:t>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04CE75CC" w14:textId="77777777" w:rsidR="00180B0D" w:rsidRPr="00180B0D" w:rsidRDefault="00180B0D" w:rsidP="00180B0D">
            <w:pPr>
              <w:rPr>
                <w:rFonts w:ascii="Arial Narrow" w:hAnsi="Arial Narrow"/>
              </w:rPr>
            </w:pPr>
            <w:r w:rsidRPr="00180B0D">
              <w:rPr>
                <w:rFonts w:ascii="Arial Narrow" w:hAnsi="Arial Narrow"/>
              </w:rPr>
              <w:lastRenderedPageBreak/>
              <w:b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 Tak [] Nie</w:t>
            </w:r>
            <w:r w:rsidRPr="00180B0D">
              <w:rPr>
                <w:rFonts w:ascii="Arial Narrow" w:hAnsi="Arial Narrow"/>
              </w:rPr>
              <w:br/>
            </w:r>
            <w:r w:rsidRPr="00180B0D">
              <w:rPr>
                <w:rFonts w:ascii="Arial Narrow" w:hAnsi="Arial Narrow"/>
              </w:rPr>
              <w:br/>
            </w:r>
            <w:r w:rsidRPr="00180B0D">
              <w:rPr>
                <w:rFonts w:ascii="Arial Narrow" w:hAnsi="Arial Narrow"/>
              </w:rPr>
              <w:lastRenderedPageBreak/>
              <w:br/>
            </w:r>
            <w:r w:rsidRPr="00180B0D">
              <w:rPr>
                <w:rFonts w:ascii="Arial Narrow" w:hAnsi="Arial Narrow"/>
              </w:rPr>
              <w:br/>
              <w:t>(adres internetowy, wydający urząd lub organ,</w:t>
            </w:r>
            <w:r w:rsidRPr="00180B0D">
              <w:rPr>
                <w:rFonts w:ascii="Arial Narrow" w:hAnsi="Arial Narrow"/>
                <w:i/>
              </w:rPr>
              <w:t xml:space="preserve"> </w:t>
            </w:r>
            <w:r w:rsidRPr="00180B0D">
              <w:rPr>
                <w:rFonts w:ascii="Arial Narrow" w:hAnsi="Arial Narrow"/>
              </w:rPr>
              <w:t>dokładne dane referencyjne dokumentacji): [……][……][……]</w:t>
            </w:r>
          </w:p>
        </w:tc>
      </w:tr>
      <w:tr w:rsidR="00180B0D" w:rsidRPr="00180B0D" w14:paraId="0F96B29E" w14:textId="77777777" w:rsidTr="00036FA0">
        <w:trPr>
          <w:trHeight w:val="4369"/>
        </w:trPr>
        <w:tc>
          <w:tcPr>
            <w:tcW w:w="4644" w:type="dxa"/>
            <w:tcBorders>
              <w:top w:val="single" w:sz="4" w:space="0" w:color="auto"/>
              <w:left w:val="single" w:sz="4" w:space="0" w:color="auto"/>
              <w:bottom w:val="single" w:sz="4" w:space="0" w:color="auto"/>
              <w:right w:val="single" w:sz="4" w:space="0" w:color="auto"/>
            </w:tcBorders>
            <w:hideMark/>
          </w:tcPr>
          <w:p w14:paraId="63EA7648" w14:textId="77777777" w:rsidR="00180B0D" w:rsidRPr="00180B0D" w:rsidRDefault="00180B0D" w:rsidP="00180B0D">
            <w:pPr>
              <w:rPr>
                <w:rFonts w:ascii="Arial Narrow" w:hAnsi="Arial Narrow"/>
              </w:rPr>
            </w:pPr>
            <w:r w:rsidRPr="00180B0D">
              <w:rPr>
                <w:rFonts w:ascii="Arial Narrow" w:hAnsi="Arial Narrow"/>
              </w:rPr>
              <w:lastRenderedPageBreak/>
              <w:t xml:space="preserve">12) W odniesieniu do </w:t>
            </w:r>
            <w:r w:rsidRPr="00180B0D">
              <w:rPr>
                <w:rFonts w:ascii="Arial Narrow" w:hAnsi="Arial Narrow"/>
                <w:b/>
              </w:rPr>
              <w:t>zamówień publicznych na dostawy</w:t>
            </w:r>
            <w:r w:rsidRPr="00180B0D">
              <w:rPr>
                <w:rFonts w:ascii="Arial Narrow" w:hAnsi="Arial Narrow"/>
              </w:rPr>
              <w:t>:</w:t>
            </w:r>
            <w:r w:rsidRPr="00180B0D">
              <w:rPr>
                <w:rFonts w:ascii="Arial Narrow" w:hAnsi="Arial Narrow"/>
              </w:rPr>
              <w:br/>
              <w:t xml:space="preserve">Czy wykonawca może przedstawić wymagane </w:t>
            </w:r>
            <w:r w:rsidRPr="00180B0D">
              <w:rPr>
                <w:rFonts w:ascii="Arial Narrow" w:hAnsi="Arial Narrow"/>
                <w:b/>
              </w:rPr>
              <w:t>zaświadczenia</w:t>
            </w:r>
            <w:r w:rsidRPr="00180B0D">
              <w:rPr>
                <w:rFonts w:ascii="Arial Narrow" w:hAnsi="Arial Narrow"/>
              </w:rPr>
              <w:t xml:space="preserve"> sporządzone przez urzędowe </w:t>
            </w:r>
            <w:r w:rsidRPr="00180B0D">
              <w:rPr>
                <w:rFonts w:ascii="Arial Narrow" w:hAnsi="Arial Narrow"/>
                <w:b/>
              </w:rPr>
              <w:t>instytuty</w:t>
            </w:r>
            <w:r w:rsidRPr="00180B0D">
              <w:rPr>
                <w:rFonts w:ascii="Arial Narrow" w:hAnsi="Arial Narrow"/>
              </w:rPr>
              <w:t xml:space="preserve"> lub agencje </w:t>
            </w:r>
            <w:r w:rsidRPr="00180B0D">
              <w:rPr>
                <w:rFonts w:ascii="Arial Narrow" w:hAnsi="Arial Narrow"/>
                <w:b/>
              </w:rPr>
              <w:t>kontroli jakości</w:t>
            </w:r>
            <w:r w:rsidRPr="00180B0D">
              <w:rPr>
                <w:rFonts w:ascii="Arial Narrow" w:hAnsi="Arial Narrow"/>
              </w:rPr>
              <w:t xml:space="preserve"> o uznanych kompetencjach, potwierdzające zgodność produktów poprzez wyraźne odniesienie do specyfikacji technicznych lub norm, które zostały określone w stosownym ogłoszeniu lub dokumentach zamówienia?</w:t>
            </w:r>
            <w:r w:rsidRPr="00180B0D">
              <w:rPr>
                <w:rFonts w:ascii="Arial Narrow" w:hAnsi="Arial Narrow"/>
              </w:rPr>
              <w:br/>
            </w:r>
            <w:r w:rsidRPr="00180B0D">
              <w:rPr>
                <w:rFonts w:ascii="Arial Narrow" w:hAnsi="Arial Narrow"/>
                <w:b/>
              </w:rPr>
              <w:t>Jeżeli nie</w:t>
            </w:r>
            <w:r w:rsidRPr="00180B0D">
              <w:rPr>
                <w:rFonts w:ascii="Arial Narrow" w:hAnsi="Arial Narrow"/>
              </w:rPr>
              <w:t>, proszę wyjaśnić dlaczego, i wskazać, jakie inne środki dowodowe mogą zostać przedstawione:</w:t>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34C89F5E" w14:textId="77777777" w:rsidR="00180B0D" w:rsidRPr="00180B0D" w:rsidRDefault="00180B0D" w:rsidP="00180B0D">
            <w:pPr>
              <w:rPr>
                <w:rFonts w:ascii="Arial Narrow" w:hAnsi="Arial Narrow"/>
              </w:rPr>
            </w:pPr>
            <w:r w:rsidRPr="00180B0D">
              <w:rPr>
                <w:rFonts w:ascii="Arial Narrow" w:hAnsi="Arial Narrow"/>
              </w:rPr>
              <w:b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w:t>
            </w:r>
            <w:r w:rsidRPr="00180B0D">
              <w:rPr>
                <w:rFonts w:ascii="Arial Narrow" w:hAnsi="Arial Narrow"/>
              </w:rPr>
              <w:br/>
            </w:r>
            <w:r w:rsidRPr="00180B0D">
              <w:rPr>
                <w:rFonts w:ascii="Arial Narrow" w:hAnsi="Arial Narrow"/>
              </w:rPr>
              <w:br/>
              <w:t>(adres internetowy, wydający urząd lub organ, dokładne dane referencyjne dokumentacji): [……][……][……]</w:t>
            </w:r>
          </w:p>
        </w:tc>
      </w:tr>
    </w:tbl>
    <w:p w14:paraId="234F063B" w14:textId="77777777" w:rsidR="00180B0D" w:rsidRPr="00180B0D" w:rsidRDefault="00180B0D" w:rsidP="00180B0D">
      <w:pPr>
        <w:rPr>
          <w:rFonts w:ascii="Arial Narrow" w:hAnsi="Arial Narrow"/>
        </w:rPr>
      </w:pPr>
      <w:bookmarkStart w:id="14" w:name="_DV_M4307"/>
      <w:bookmarkStart w:id="15" w:name="_DV_M4308"/>
      <w:bookmarkStart w:id="16" w:name="_DV_M4309"/>
      <w:bookmarkStart w:id="17" w:name="_DV_M4310"/>
      <w:bookmarkStart w:id="18" w:name="_DV_M4311"/>
      <w:bookmarkStart w:id="19" w:name="_DV_M4312"/>
      <w:bookmarkEnd w:id="14"/>
      <w:bookmarkEnd w:id="15"/>
      <w:bookmarkEnd w:id="16"/>
      <w:bookmarkEnd w:id="17"/>
      <w:bookmarkEnd w:id="18"/>
      <w:bookmarkEnd w:id="19"/>
      <w:r w:rsidRPr="00180B0D">
        <w:rPr>
          <w:rFonts w:ascii="Arial Narrow" w:hAnsi="Arial Narrow"/>
        </w:rPr>
        <w:t>D: Systemy zapewniania jakości i normy zarządzania środowiskowego</w:t>
      </w:r>
    </w:p>
    <w:p w14:paraId="29AECD11" w14:textId="77777777" w:rsidR="00180B0D" w:rsidRPr="00180B0D" w:rsidRDefault="00180B0D" w:rsidP="00180B0D">
      <w:pPr>
        <w:rPr>
          <w:rFonts w:ascii="Arial Narrow" w:hAnsi="Arial Narrow"/>
          <w:b/>
        </w:rPr>
      </w:pPr>
      <w:r w:rsidRPr="00180B0D">
        <w:rPr>
          <w:rFonts w:ascii="Arial Narrow" w:hAnsi="Arial Narrow"/>
          <w:b/>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724826B1"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31FDD187" w14:textId="77777777" w:rsidR="00180B0D" w:rsidRPr="00180B0D" w:rsidRDefault="00180B0D" w:rsidP="00180B0D">
            <w:pPr>
              <w:rPr>
                <w:rFonts w:ascii="Arial Narrow" w:hAnsi="Arial Narrow"/>
                <w:b/>
              </w:rPr>
            </w:pPr>
            <w:r w:rsidRPr="00180B0D">
              <w:rPr>
                <w:rFonts w:ascii="Arial Narrow" w:hAnsi="Arial Narrow"/>
                <w:b/>
              </w:rPr>
              <w:t>Systemy zapewniania jakości i normy zarządzania środowiskowego</w:t>
            </w:r>
          </w:p>
        </w:tc>
        <w:tc>
          <w:tcPr>
            <w:tcW w:w="4645" w:type="dxa"/>
            <w:tcBorders>
              <w:top w:val="single" w:sz="4" w:space="0" w:color="auto"/>
              <w:left w:val="single" w:sz="4" w:space="0" w:color="auto"/>
              <w:bottom w:val="single" w:sz="4" w:space="0" w:color="auto"/>
              <w:right w:val="single" w:sz="4" w:space="0" w:color="auto"/>
            </w:tcBorders>
            <w:hideMark/>
          </w:tcPr>
          <w:p w14:paraId="715C0567"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34449A50"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55015241" w14:textId="77777777" w:rsidR="00180B0D" w:rsidRPr="00180B0D" w:rsidRDefault="00180B0D" w:rsidP="00180B0D">
            <w:pPr>
              <w:rPr>
                <w:rFonts w:ascii="Arial Narrow" w:hAnsi="Arial Narrow"/>
              </w:rPr>
            </w:pPr>
            <w:r w:rsidRPr="00180B0D">
              <w:rPr>
                <w:rFonts w:ascii="Arial Narrow" w:hAnsi="Arial Narrow"/>
              </w:rPr>
              <w:t xml:space="preserve">Czy wykonawca będzie w stanie przedstawić </w:t>
            </w:r>
            <w:r w:rsidRPr="00180B0D">
              <w:rPr>
                <w:rFonts w:ascii="Arial Narrow" w:hAnsi="Arial Narrow"/>
                <w:b/>
              </w:rPr>
              <w:t>zaświadczenia</w:t>
            </w:r>
            <w:r w:rsidRPr="00180B0D">
              <w:rPr>
                <w:rFonts w:ascii="Arial Narrow" w:hAnsi="Arial Narrow"/>
              </w:rPr>
              <w:t xml:space="preserve"> sporządzone przez niezależne jednostki, poświadczające spełnienie przez wykonawcę wymaganych </w:t>
            </w:r>
            <w:r w:rsidRPr="00180B0D">
              <w:rPr>
                <w:rFonts w:ascii="Arial Narrow" w:hAnsi="Arial Narrow"/>
                <w:b/>
              </w:rPr>
              <w:t>norm zapewniania jakości</w:t>
            </w:r>
            <w:r w:rsidRPr="00180B0D">
              <w:rPr>
                <w:rFonts w:ascii="Arial Narrow" w:hAnsi="Arial Narrow"/>
              </w:rPr>
              <w:t>, w tym w zakresie dostępności dla osób niepełnosprawnych?</w:t>
            </w:r>
            <w:r w:rsidRPr="00180B0D">
              <w:rPr>
                <w:rFonts w:ascii="Arial Narrow" w:hAnsi="Arial Narrow"/>
              </w:rPr>
              <w:br/>
            </w:r>
            <w:r w:rsidRPr="00180B0D">
              <w:rPr>
                <w:rFonts w:ascii="Arial Narrow" w:hAnsi="Arial Narrow"/>
                <w:b/>
              </w:rPr>
              <w:t>Jeżeli nie</w:t>
            </w:r>
            <w:r w:rsidRPr="00180B0D">
              <w:rPr>
                <w:rFonts w:ascii="Arial Narrow" w:hAnsi="Arial Narrow"/>
              </w:rPr>
              <w:t>, proszę wyjaśnić dlaczego, i określić, jakie inne środki dowodowe dotyczące systemu zapewniania jakości mogą zostać przedstawione:</w:t>
            </w:r>
            <w:r w:rsidRPr="00180B0D">
              <w:rPr>
                <w:rFonts w:ascii="Arial Narrow" w:hAnsi="Arial Narrow"/>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2EBD6E7E" w14:textId="77777777" w:rsidR="00180B0D" w:rsidRPr="00180B0D" w:rsidRDefault="00180B0D" w:rsidP="00180B0D">
            <w:pPr>
              <w:rPr>
                <w:rFonts w:ascii="Arial Narrow" w:hAnsi="Arial Narrow"/>
              </w:rPr>
            </w:pPr>
            <w:r w:rsidRPr="00180B0D">
              <w:rPr>
                <w:rFonts w:ascii="Arial Narrow" w:hAnsi="Arial Narrow"/>
              </w:rPr>
              <w:t>[] Tak [] Nie</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 [……]</w:t>
            </w:r>
            <w:r w:rsidRPr="00180B0D">
              <w:rPr>
                <w:rFonts w:ascii="Arial Narrow" w:hAnsi="Arial Narrow"/>
              </w:rPr>
              <w:br/>
            </w:r>
            <w:r w:rsidRPr="00180B0D">
              <w:rPr>
                <w:rFonts w:ascii="Arial Narrow" w:hAnsi="Arial Narrow"/>
              </w:rPr>
              <w:br/>
            </w:r>
            <w:r w:rsidRPr="00180B0D">
              <w:rPr>
                <w:rFonts w:ascii="Arial Narrow" w:hAnsi="Arial Narrow"/>
              </w:rPr>
              <w:br/>
              <w:t>(adres internetowy, wydający urząd lub organ, dokładne dane referencyjne dokumentacji): [……][……][……]</w:t>
            </w:r>
          </w:p>
        </w:tc>
      </w:tr>
      <w:tr w:rsidR="00180B0D" w:rsidRPr="00180B0D" w14:paraId="44F8EC9B"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46E0ADED" w14:textId="77777777" w:rsidR="00180B0D" w:rsidRPr="00290C02" w:rsidRDefault="00180B0D" w:rsidP="00180B0D">
            <w:pPr>
              <w:rPr>
                <w:rFonts w:ascii="Arial Narrow" w:hAnsi="Arial Narrow"/>
                <w:sz w:val="20"/>
                <w:szCs w:val="20"/>
              </w:rPr>
            </w:pPr>
            <w:r w:rsidRPr="00290C02">
              <w:rPr>
                <w:rFonts w:ascii="Arial Narrow" w:hAnsi="Arial Narrow"/>
                <w:sz w:val="20"/>
                <w:szCs w:val="20"/>
              </w:rPr>
              <w:t xml:space="preserve">Czy wykonawca będzie w stanie przedstawić </w:t>
            </w:r>
            <w:r w:rsidRPr="00290C02">
              <w:rPr>
                <w:rFonts w:ascii="Arial Narrow" w:hAnsi="Arial Narrow"/>
                <w:b/>
                <w:sz w:val="20"/>
                <w:szCs w:val="20"/>
              </w:rPr>
              <w:t>zaświadczenia</w:t>
            </w:r>
            <w:r w:rsidRPr="00290C02">
              <w:rPr>
                <w:rFonts w:ascii="Arial Narrow" w:hAnsi="Arial Narrow"/>
                <w:sz w:val="20"/>
                <w:szCs w:val="20"/>
              </w:rPr>
              <w:t xml:space="preserve"> sporządzone przez niezależne jednostki, poświadczające spełnienie przez wykonawcę wymogów określonych </w:t>
            </w:r>
            <w:r w:rsidRPr="00290C02">
              <w:rPr>
                <w:rFonts w:ascii="Arial Narrow" w:hAnsi="Arial Narrow"/>
                <w:b/>
                <w:sz w:val="20"/>
                <w:szCs w:val="20"/>
              </w:rPr>
              <w:t>systemów lub norm zarządzania środowiskowego</w:t>
            </w:r>
            <w:r w:rsidRPr="00290C02">
              <w:rPr>
                <w:rFonts w:ascii="Arial Narrow" w:hAnsi="Arial Narrow"/>
                <w:sz w:val="20"/>
                <w:szCs w:val="20"/>
              </w:rPr>
              <w:t>?</w:t>
            </w:r>
            <w:r w:rsidRPr="00290C02">
              <w:rPr>
                <w:rFonts w:ascii="Arial Narrow" w:hAnsi="Arial Narrow"/>
                <w:sz w:val="20"/>
                <w:szCs w:val="20"/>
              </w:rPr>
              <w:br/>
            </w:r>
            <w:r w:rsidRPr="00290C02">
              <w:rPr>
                <w:rFonts w:ascii="Arial Narrow" w:hAnsi="Arial Narrow"/>
                <w:b/>
                <w:sz w:val="20"/>
                <w:szCs w:val="20"/>
              </w:rPr>
              <w:t>Jeżeli nie</w:t>
            </w:r>
            <w:r w:rsidRPr="00290C02">
              <w:rPr>
                <w:rFonts w:ascii="Arial Narrow" w:hAnsi="Arial Narrow"/>
                <w:sz w:val="20"/>
                <w:szCs w:val="20"/>
              </w:rPr>
              <w:t xml:space="preserve">, proszę wyjaśnić dlaczego, i określić, jakie inne środki dowodowe dotyczące </w:t>
            </w:r>
            <w:r w:rsidRPr="00290C02">
              <w:rPr>
                <w:rFonts w:ascii="Arial Narrow" w:hAnsi="Arial Narrow"/>
                <w:b/>
                <w:sz w:val="20"/>
                <w:szCs w:val="20"/>
              </w:rPr>
              <w:t>systemów lub norm zarządzania środowiskowego</w:t>
            </w:r>
            <w:r w:rsidRPr="00290C02">
              <w:rPr>
                <w:rFonts w:ascii="Arial Narrow" w:hAnsi="Arial Narrow"/>
                <w:sz w:val="20"/>
                <w:szCs w:val="20"/>
              </w:rPr>
              <w:t xml:space="preserve"> mogą zostać przedstawione:</w:t>
            </w:r>
            <w:r w:rsidRPr="00290C02">
              <w:rPr>
                <w:rFonts w:ascii="Arial Narrow" w:hAnsi="Arial Narrow"/>
                <w:sz w:val="20"/>
                <w:szCs w:val="20"/>
              </w:rPr>
              <w:br/>
              <w:t>Jeżeli odnośna dokumentacja jest dostępna w formie elektronicznej, proszę wskazać:</w:t>
            </w:r>
          </w:p>
        </w:tc>
        <w:tc>
          <w:tcPr>
            <w:tcW w:w="4645" w:type="dxa"/>
            <w:tcBorders>
              <w:top w:val="single" w:sz="4" w:space="0" w:color="auto"/>
              <w:left w:val="single" w:sz="4" w:space="0" w:color="auto"/>
              <w:bottom w:val="single" w:sz="4" w:space="0" w:color="auto"/>
              <w:right w:val="single" w:sz="4" w:space="0" w:color="auto"/>
            </w:tcBorders>
            <w:hideMark/>
          </w:tcPr>
          <w:p w14:paraId="347D4626" w14:textId="77777777" w:rsidR="00180B0D" w:rsidRPr="00290C02" w:rsidRDefault="00180B0D" w:rsidP="00180B0D">
            <w:pPr>
              <w:rPr>
                <w:rFonts w:ascii="Arial Narrow" w:hAnsi="Arial Narrow"/>
                <w:sz w:val="20"/>
                <w:szCs w:val="20"/>
              </w:rPr>
            </w:pPr>
            <w:r w:rsidRPr="00290C02">
              <w:rPr>
                <w:rFonts w:ascii="Arial Narrow" w:hAnsi="Arial Narrow"/>
                <w:sz w:val="20"/>
                <w:szCs w:val="20"/>
              </w:rPr>
              <w:t>[] Tak [] Nie</w:t>
            </w:r>
            <w:r w:rsidRPr="00290C02">
              <w:rPr>
                <w:rFonts w:ascii="Arial Narrow" w:hAnsi="Arial Narrow"/>
                <w:sz w:val="20"/>
                <w:szCs w:val="20"/>
              </w:rPr>
              <w:br/>
            </w:r>
            <w:r w:rsidRPr="00290C02">
              <w:rPr>
                <w:rFonts w:ascii="Arial Narrow" w:hAnsi="Arial Narrow"/>
                <w:sz w:val="20"/>
                <w:szCs w:val="20"/>
              </w:rPr>
              <w:br/>
            </w:r>
            <w:r w:rsidRPr="00290C02">
              <w:rPr>
                <w:rFonts w:ascii="Arial Narrow" w:hAnsi="Arial Narrow"/>
                <w:sz w:val="20"/>
                <w:szCs w:val="20"/>
              </w:rPr>
              <w:br/>
            </w:r>
            <w:r w:rsidRPr="00290C02">
              <w:rPr>
                <w:rFonts w:ascii="Arial Narrow" w:hAnsi="Arial Narrow"/>
                <w:sz w:val="20"/>
                <w:szCs w:val="20"/>
              </w:rPr>
              <w:br/>
            </w:r>
            <w:r w:rsidRPr="00290C02">
              <w:rPr>
                <w:rFonts w:ascii="Arial Narrow" w:hAnsi="Arial Narrow"/>
                <w:sz w:val="20"/>
                <w:szCs w:val="20"/>
              </w:rPr>
              <w:br/>
              <w:t>[……] [……]</w:t>
            </w:r>
            <w:r w:rsidRPr="00290C02">
              <w:rPr>
                <w:rFonts w:ascii="Arial Narrow" w:hAnsi="Arial Narrow"/>
                <w:sz w:val="20"/>
                <w:szCs w:val="20"/>
              </w:rPr>
              <w:br/>
            </w:r>
            <w:r w:rsidRPr="00290C02">
              <w:rPr>
                <w:rFonts w:ascii="Arial Narrow" w:hAnsi="Arial Narrow"/>
                <w:sz w:val="20"/>
                <w:szCs w:val="20"/>
              </w:rPr>
              <w:br/>
            </w:r>
            <w:r w:rsidRPr="00290C02">
              <w:rPr>
                <w:rFonts w:ascii="Arial Narrow" w:hAnsi="Arial Narrow"/>
                <w:sz w:val="20"/>
                <w:szCs w:val="20"/>
              </w:rPr>
              <w:br/>
              <w:t>(adres internetowy, wydający urząd lub organ, dokładne dane referencyjne dokumentacji): [……][……][……]</w:t>
            </w:r>
          </w:p>
        </w:tc>
      </w:tr>
    </w:tbl>
    <w:p w14:paraId="54DE6773" w14:textId="77777777" w:rsidR="00180B0D" w:rsidRPr="00180B0D" w:rsidRDefault="00180B0D" w:rsidP="00180B0D">
      <w:pPr>
        <w:rPr>
          <w:rFonts w:ascii="Arial Narrow" w:hAnsi="Arial Narrow"/>
          <w:b/>
        </w:rPr>
      </w:pPr>
      <w:r w:rsidRPr="00180B0D">
        <w:rPr>
          <w:rFonts w:ascii="Arial Narrow" w:hAnsi="Arial Narrow"/>
          <w:b/>
        </w:rPr>
        <w:lastRenderedPageBreak/>
        <w:t>Część V: Ograniczanie liczby kwalifikujących się kandydatów</w:t>
      </w:r>
    </w:p>
    <w:p w14:paraId="7333808A" w14:textId="77777777" w:rsidR="00180B0D" w:rsidRPr="00180B0D" w:rsidRDefault="00180B0D" w:rsidP="00180B0D">
      <w:pPr>
        <w:rPr>
          <w:rFonts w:ascii="Arial Narrow" w:hAnsi="Arial Narrow"/>
          <w:b/>
        </w:rPr>
      </w:pPr>
      <w:r w:rsidRPr="00180B0D">
        <w:rPr>
          <w:rFonts w:ascii="Arial Narrow" w:hAnsi="Arial Narrow"/>
          <w:b/>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80B0D">
        <w:rPr>
          <w:rFonts w:ascii="Arial Narrow" w:hAnsi="Arial Narrow"/>
          <w:b/>
        </w:rPr>
        <w:br/>
        <w:t>Dotyczy jedynie procedury ograniczonej, procedury konkurencyjnej z negocjacjami, dialogu konkurencyjnego i partnerstwa innowacyjnego:</w:t>
      </w:r>
    </w:p>
    <w:p w14:paraId="19D71F34" w14:textId="77777777" w:rsidR="00180B0D" w:rsidRPr="00180B0D" w:rsidRDefault="00180B0D" w:rsidP="00180B0D">
      <w:pPr>
        <w:rPr>
          <w:rFonts w:ascii="Arial Narrow" w:hAnsi="Arial Narrow"/>
          <w:b/>
        </w:rPr>
      </w:pPr>
      <w:r w:rsidRPr="00180B0D">
        <w:rPr>
          <w:rFonts w:ascii="Arial Narrow" w:hAnsi="Arial Narrow"/>
          <w:b/>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180B0D" w:rsidRPr="00180B0D" w14:paraId="00857437"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6CD4C51C" w14:textId="77777777" w:rsidR="00180B0D" w:rsidRPr="00180B0D" w:rsidRDefault="00180B0D" w:rsidP="00180B0D">
            <w:pPr>
              <w:rPr>
                <w:rFonts w:ascii="Arial Narrow" w:hAnsi="Arial Narrow"/>
                <w:b/>
              </w:rPr>
            </w:pPr>
            <w:r w:rsidRPr="00180B0D">
              <w:rPr>
                <w:rFonts w:ascii="Arial Narrow" w:hAnsi="Arial Narrow"/>
                <w:b/>
              </w:rPr>
              <w:t>Ograniczanie liczby kandydatów</w:t>
            </w:r>
          </w:p>
        </w:tc>
        <w:tc>
          <w:tcPr>
            <w:tcW w:w="4645" w:type="dxa"/>
            <w:tcBorders>
              <w:top w:val="single" w:sz="4" w:space="0" w:color="auto"/>
              <w:left w:val="single" w:sz="4" w:space="0" w:color="auto"/>
              <w:bottom w:val="single" w:sz="4" w:space="0" w:color="auto"/>
              <w:right w:val="single" w:sz="4" w:space="0" w:color="auto"/>
            </w:tcBorders>
            <w:hideMark/>
          </w:tcPr>
          <w:p w14:paraId="399ABE5B" w14:textId="77777777" w:rsidR="00180B0D" w:rsidRPr="00180B0D" w:rsidRDefault="00180B0D" w:rsidP="00180B0D">
            <w:pPr>
              <w:rPr>
                <w:rFonts w:ascii="Arial Narrow" w:hAnsi="Arial Narrow"/>
                <w:b/>
              </w:rPr>
            </w:pPr>
            <w:r w:rsidRPr="00180B0D">
              <w:rPr>
                <w:rFonts w:ascii="Arial Narrow" w:hAnsi="Arial Narrow"/>
                <w:b/>
              </w:rPr>
              <w:t>Odpowiedź:</w:t>
            </w:r>
          </w:p>
        </w:tc>
      </w:tr>
      <w:tr w:rsidR="00180B0D" w:rsidRPr="00180B0D" w14:paraId="4C311DDA" w14:textId="77777777" w:rsidTr="00180B0D">
        <w:tc>
          <w:tcPr>
            <w:tcW w:w="4644" w:type="dxa"/>
            <w:tcBorders>
              <w:top w:val="single" w:sz="4" w:space="0" w:color="auto"/>
              <w:left w:val="single" w:sz="4" w:space="0" w:color="auto"/>
              <w:bottom w:val="single" w:sz="4" w:space="0" w:color="auto"/>
              <w:right w:val="single" w:sz="4" w:space="0" w:color="auto"/>
            </w:tcBorders>
            <w:hideMark/>
          </w:tcPr>
          <w:p w14:paraId="1AC81C94" w14:textId="77777777" w:rsidR="00180B0D" w:rsidRPr="00180B0D" w:rsidRDefault="00180B0D" w:rsidP="00180B0D">
            <w:pPr>
              <w:rPr>
                <w:rFonts w:ascii="Arial Narrow" w:hAnsi="Arial Narrow"/>
                <w:b/>
              </w:rPr>
            </w:pPr>
            <w:r w:rsidRPr="00180B0D">
              <w:rPr>
                <w:rFonts w:ascii="Arial Narrow" w:hAnsi="Arial Narrow"/>
              </w:rPr>
              <w:t xml:space="preserve">W następujący sposób </w:t>
            </w:r>
            <w:r w:rsidRPr="00180B0D">
              <w:rPr>
                <w:rFonts w:ascii="Arial Narrow" w:hAnsi="Arial Narrow"/>
                <w:b/>
              </w:rPr>
              <w:t>spełnia</w:t>
            </w:r>
            <w:r w:rsidRPr="00180B0D">
              <w:rPr>
                <w:rFonts w:ascii="Arial Narrow" w:hAnsi="Arial Narrow"/>
              </w:rPr>
              <w:t xml:space="preserve"> obiektywne i niedyskryminacyjne kryteria lub zasady, które mają być stosowane w celu ograniczenia liczby kandydatów:</w:t>
            </w:r>
            <w:r w:rsidRPr="00180B0D">
              <w:rPr>
                <w:rFonts w:ascii="Arial Narrow" w:hAnsi="Arial Narrow"/>
              </w:rPr>
              <w:br/>
              <w:t xml:space="preserve">W przypadku gdy wymagane są określone zaświadczenia lub inne rodzaje dowodów w formie dokumentów, proszę wskazać dla </w:t>
            </w:r>
            <w:r w:rsidRPr="00180B0D">
              <w:rPr>
                <w:rFonts w:ascii="Arial Narrow" w:hAnsi="Arial Narrow"/>
                <w:b/>
              </w:rPr>
              <w:t>każdego</w:t>
            </w:r>
            <w:r w:rsidRPr="00180B0D">
              <w:rPr>
                <w:rFonts w:ascii="Arial Narrow" w:hAnsi="Arial Narrow"/>
              </w:rPr>
              <w:t xml:space="preserve"> z nich, czy wykonawca posiada wymagane dokumenty:</w:t>
            </w:r>
            <w:r w:rsidRPr="00180B0D">
              <w:rPr>
                <w:rFonts w:ascii="Arial Narrow" w:hAnsi="Arial Narrow"/>
              </w:rPr>
              <w:br/>
              <w:t>Jeżeli niektóre z tych zaświadczeń lub rodzajów dowodów w formie dokumentów są dostępne w postaci elektronicznej</w:t>
            </w:r>
            <w:r w:rsidRPr="00180B0D">
              <w:rPr>
                <w:rFonts w:ascii="Arial Narrow" w:hAnsi="Arial Narrow"/>
                <w:vertAlign w:val="superscript"/>
              </w:rPr>
              <w:footnoteReference w:id="45"/>
            </w:r>
            <w:r w:rsidRPr="00180B0D">
              <w:rPr>
                <w:rFonts w:ascii="Arial Narrow" w:hAnsi="Arial Narrow"/>
              </w:rPr>
              <w:t xml:space="preserve">, proszę wskazać dla </w:t>
            </w:r>
            <w:r w:rsidRPr="00180B0D">
              <w:rPr>
                <w:rFonts w:ascii="Arial Narrow" w:hAnsi="Arial Narrow"/>
                <w:b/>
              </w:rPr>
              <w:t>każdego</w:t>
            </w:r>
            <w:r w:rsidRPr="00180B0D">
              <w:rPr>
                <w:rFonts w:ascii="Arial Narrow" w:hAnsi="Arial Narrow"/>
              </w:rPr>
              <w:t xml:space="preserve"> z nich:</w:t>
            </w:r>
          </w:p>
        </w:tc>
        <w:tc>
          <w:tcPr>
            <w:tcW w:w="4645" w:type="dxa"/>
            <w:tcBorders>
              <w:top w:val="single" w:sz="4" w:space="0" w:color="auto"/>
              <w:left w:val="single" w:sz="4" w:space="0" w:color="auto"/>
              <w:bottom w:val="single" w:sz="4" w:space="0" w:color="auto"/>
              <w:right w:val="single" w:sz="4" w:space="0" w:color="auto"/>
            </w:tcBorders>
            <w:hideMark/>
          </w:tcPr>
          <w:p w14:paraId="09FD0EE5" w14:textId="77777777" w:rsidR="00180B0D" w:rsidRPr="00180B0D" w:rsidRDefault="00180B0D" w:rsidP="00180B0D">
            <w:pPr>
              <w:rPr>
                <w:rFonts w:ascii="Arial Narrow" w:hAnsi="Arial Narrow"/>
                <w:b/>
              </w:rPr>
            </w:pPr>
            <w:r w:rsidRPr="00180B0D">
              <w:rPr>
                <w:rFonts w:ascii="Arial Narrow" w:hAnsi="Arial Narrow"/>
              </w:rPr>
              <w:t>[….]</w:t>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 Tak [] Nie</w:t>
            </w:r>
            <w:r w:rsidRPr="00180B0D">
              <w:rPr>
                <w:rFonts w:ascii="Arial Narrow" w:hAnsi="Arial Narrow"/>
                <w:vertAlign w:val="superscript"/>
              </w:rPr>
              <w:footnoteReference w:id="46"/>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r>
            <w:r w:rsidRPr="00180B0D">
              <w:rPr>
                <w:rFonts w:ascii="Arial Narrow" w:hAnsi="Arial Narrow"/>
              </w:rPr>
              <w:br/>
              <w:t>(adres internetowy, wydający urząd lub organ, dokładne dane referencyjne dokumentacji): [……][……][……]</w:t>
            </w:r>
            <w:r w:rsidRPr="00180B0D">
              <w:rPr>
                <w:rFonts w:ascii="Arial Narrow" w:hAnsi="Arial Narrow"/>
                <w:vertAlign w:val="superscript"/>
              </w:rPr>
              <w:footnoteReference w:id="47"/>
            </w:r>
          </w:p>
        </w:tc>
      </w:tr>
    </w:tbl>
    <w:p w14:paraId="13530E4D" w14:textId="77777777" w:rsidR="00180B0D" w:rsidRPr="00180B0D" w:rsidRDefault="00180B0D" w:rsidP="00180B0D">
      <w:pPr>
        <w:rPr>
          <w:rFonts w:ascii="Arial Narrow" w:hAnsi="Arial Narrow"/>
          <w:b/>
        </w:rPr>
      </w:pPr>
      <w:r w:rsidRPr="00180B0D">
        <w:rPr>
          <w:rFonts w:ascii="Arial Narrow" w:hAnsi="Arial Narrow"/>
          <w:b/>
        </w:rPr>
        <w:t>Część VI: Oświadczenia końcowe</w:t>
      </w:r>
    </w:p>
    <w:p w14:paraId="74585086" w14:textId="77777777" w:rsidR="00180B0D" w:rsidRPr="00290C02" w:rsidRDefault="00180B0D" w:rsidP="00180B0D">
      <w:pPr>
        <w:rPr>
          <w:rFonts w:ascii="Arial Narrow" w:hAnsi="Arial Narrow"/>
          <w:i/>
          <w:sz w:val="20"/>
          <w:szCs w:val="20"/>
        </w:rPr>
      </w:pPr>
      <w:r w:rsidRPr="00290C02">
        <w:rPr>
          <w:rFonts w:ascii="Arial Narrow" w:hAnsi="Arial Narrow"/>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7B16197D" w14:textId="77777777" w:rsidR="00180B0D" w:rsidRPr="00290C02" w:rsidRDefault="00180B0D" w:rsidP="00180B0D">
      <w:pPr>
        <w:rPr>
          <w:rFonts w:ascii="Arial Narrow" w:hAnsi="Arial Narrow"/>
          <w:i/>
          <w:sz w:val="20"/>
          <w:szCs w:val="20"/>
        </w:rPr>
      </w:pPr>
      <w:r w:rsidRPr="00290C02">
        <w:rPr>
          <w:rFonts w:ascii="Arial Narrow" w:hAnsi="Arial Narrow"/>
          <w:i/>
          <w:sz w:val="20"/>
          <w:szCs w:val="20"/>
        </w:rPr>
        <w:t>Niżej podpisany(-a)(-i) oficjalnie oświadcza(-ją), że jest (są) w stanie, na żądanie i bez zwłoki, przedstawić zaświadczenia i inne rodzaje dowodów w formie dokumentów, z wyjątkiem przypadków, w których:</w:t>
      </w:r>
    </w:p>
    <w:p w14:paraId="19DCD782" w14:textId="77777777" w:rsidR="00180B0D" w:rsidRPr="00290C02" w:rsidRDefault="00180B0D" w:rsidP="00180B0D">
      <w:pPr>
        <w:rPr>
          <w:rFonts w:ascii="Arial Narrow" w:hAnsi="Arial Narrow"/>
          <w:i/>
          <w:sz w:val="20"/>
          <w:szCs w:val="20"/>
        </w:rPr>
      </w:pPr>
      <w:r w:rsidRPr="00290C02">
        <w:rPr>
          <w:rFonts w:ascii="Arial Narrow" w:hAnsi="Arial Narrow"/>
          <w:i/>
          <w:sz w:val="20"/>
          <w:szCs w:val="20"/>
        </w:rPr>
        <w:t>a) instytucja zamawiająca lub podmiot zamawiający ma możliwość uzyskania odpowiednich dokumentów potwierdzających bezpośrednio za pomocą bezpłatnej krajowej bazy danych w dowolnym państwie członkowskim</w:t>
      </w:r>
      <w:r w:rsidRPr="00290C02">
        <w:rPr>
          <w:rFonts w:ascii="Arial Narrow" w:hAnsi="Arial Narrow"/>
          <w:sz w:val="20"/>
          <w:szCs w:val="20"/>
          <w:vertAlign w:val="superscript"/>
        </w:rPr>
        <w:footnoteReference w:id="48"/>
      </w:r>
      <w:r w:rsidRPr="00290C02">
        <w:rPr>
          <w:rFonts w:ascii="Arial Narrow" w:hAnsi="Arial Narrow"/>
          <w:i/>
          <w:sz w:val="20"/>
          <w:szCs w:val="20"/>
        </w:rPr>
        <w:t xml:space="preserve">, lub </w:t>
      </w:r>
    </w:p>
    <w:p w14:paraId="48445CE2" w14:textId="77777777" w:rsidR="00180B0D" w:rsidRPr="00290C02" w:rsidRDefault="00180B0D" w:rsidP="00180B0D">
      <w:pPr>
        <w:rPr>
          <w:rFonts w:ascii="Arial Narrow" w:hAnsi="Arial Narrow"/>
          <w:i/>
          <w:sz w:val="20"/>
          <w:szCs w:val="20"/>
        </w:rPr>
      </w:pPr>
      <w:r w:rsidRPr="00290C02">
        <w:rPr>
          <w:rFonts w:ascii="Arial Narrow" w:hAnsi="Arial Narrow"/>
          <w:i/>
          <w:sz w:val="20"/>
          <w:szCs w:val="20"/>
        </w:rPr>
        <w:t>b) najpóźniej od dnia 18 kwietnia 2018 r.</w:t>
      </w:r>
      <w:r w:rsidRPr="00290C02">
        <w:rPr>
          <w:rFonts w:ascii="Arial Narrow" w:hAnsi="Arial Narrow"/>
          <w:sz w:val="20"/>
          <w:szCs w:val="20"/>
          <w:vertAlign w:val="superscript"/>
        </w:rPr>
        <w:footnoteReference w:id="49"/>
      </w:r>
      <w:r w:rsidRPr="00290C02">
        <w:rPr>
          <w:rFonts w:ascii="Arial Narrow" w:hAnsi="Arial Narrow"/>
          <w:i/>
          <w:sz w:val="20"/>
          <w:szCs w:val="20"/>
        </w:rPr>
        <w:t>, instytucja zamawiająca lub podmiot zamawiający już posiada odpowiednią dokumentację</w:t>
      </w:r>
      <w:r w:rsidRPr="00290C02">
        <w:rPr>
          <w:rFonts w:ascii="Arial Narrow" w:hAnsi="Arial Narrow"/>
          <w:sz w:val="20"/>
          <w:szCs w:val="20"/>
        </w:rPr>
        <w:t>.</w:t>
      </w:r>
    </w:p>
    <w:p w14:paraId="01AC2EF6" w14:textId="77777777" w:rsidR="00180B0D" w:rsidRPr="00290C02" w:rsidRDefault="00180B0D" w:rsidP="00180B0D">
      <w:pPr>
        <w:rPr>
          <w:rFonts w:ascii="Arial Narrow" w:hAnsi="Arial Narrow"/>
          <w:i/>
          <w:vanish/>
          <w:sz w:val="20"/>
          <w:szCs w:val="20"/>
        </w:rPr>
      </w:pPr>
      <w:r w:rsidRPr="00290C02">
        <w:rPr>
          <w:rFonts w:ascii="Arial Narrow" w:hAnsi="Arial Narrow"/>
          <w:i/>
          <w:sz w:val="20"/>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290C02">
        <w:rPr>
          <w:rFonts w:ascii="Arial Narrow" w:hAnsi="Arial Narrow"/>
          <w:sz w:val="20"/>
          <w:szCs w:val="20"/>
        </w:rPr>
        <w:t xml:space="preserve">[określić postępowanie o udzielenie zamówienia: (skrócony opis, adres publikacyjny w </w:t>
      </w:r>
      <w:r w:rsidRPr="00290C02">
        <w:rPr>
          <w:rFonts w:ascii="Arial Narrow" w:hAnsi="Arial Narrow"/>
          <w:i/>
          <w:sz w:val="20"/>
          <w:szCs w:val="20"/>
        </w:rPr>
        <w:t>Dzienniku Urzędowym Unii Europejskiej</w:t>
      </w:r>
      <w:r w:rsidRPr="00290C02">
        <w:rPr>
          <w:rFonts w:ascii="Arial Narrow" w:hAnsi="Arial Narrow"/>
          <w:sz w:val="20"/>
          <w:szCs w:val="20"/>
        </w:rPr>
        <w:t>, numer referencyjny)].</w:t>
      </w:r>
    </w:p>
    <w:p w14:paraId="45923336" w14:textId="77777777" w:rsidR="00180B0D" w:rsidRPr="00290C02" w:rsidRDefault="00180B0D" w:rsidP="00180B0D">
      <w:pPr>
        <w:rPr>
          <w:rFonts w:ascii="Arial Narrow" w:hAnsi="Arial Narrow"/>
          <w:i/>
          <w:sz w:val="20"/>
          <w:szCs w:val="20"/>
        </w:rPr>
      </w:pPr>
      <w:r w:rsidRPr="00290C02">
        <w:rPr>
          <w:rFonts w:ascii="Arial Narrow" w:hAnsi="Arial Narrow"/>
          <w:i/>
          <w:sz w:val="20"/>
          <w:szCs w:val="20"/>
        </w:rPr>
        <w:t xml:space="preserve"> </w:t>
      </w:r>
    </w:p>
    <w:p w14:paraId="64A1D506" w14:textId="1A366B40" w:rsidR="00D438A5" w:rsidRPr="00AB3F5C" w:rsidRDefault="00180B0D" w:rsidP="00182341">
      <w:pPr>
        <w:rPr>
          <w:rFonts w:ascii="Arial Narrow" w:hAnsi="Arial Narrow"/>
        </w:rPr>
      </w:pPr>
      <w:r w:rsidRPr="00180B0D">
        <w:rPr>
          <w:rFonts w:ascii="Arial Narrow" w:hAnsi="Arial Narrow"/>
        </w:rPr>
        <w:t xml:space="preserve">Data, miejscowość oraz – jeżeli jest to wymagane lub konieczne – podpis(-y): [……] </w:t>
      </w:r>
    </w:p>
    <w:sectPr w:rsidR="00D438A5" w:rsidRPr="00AB3F5C" w:rsidSect="00D438A5">
      <w:headerReference w:type="default" r:id="rId29"/>
      <w:footerReference w:type="default" r:id="rId30"/>
      <w:headerReference w:type="first" r:id="rId31"/>
      <w:footerReference w:type="first" r:id="rId32"/>
      <w:pgSz w:w="11907" w:h="16840" w:code="9"/>
      <w:pgMar w:top="851" w:right="1418" w:bottom="851" w:left="1418" w:header="510" w:footer="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617BF" w14:textId="77777777" w:rsidR="00056508" w:rsidRDefault="00056508" w:rsidP="006566AE">
      <w:pPr>
        <w:spacing w:after="0" w:line="240" w:lineRule="auto"/>
      </w:pPr>
      <w:r>
        <w:separator/>
      </w:r>
    </w:p>
  </w:endnote>
  <w:endnote w:type="continuationSeparator" w:id="0">
    <w:p w14:paraId="5D7E2669" w14:textId="77777777" w:rsidR="00056508" w:rsidRDefault="00056508" w:rsidP="00656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Serif">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201720"/>
      <w:docPartObj>
        <w:docPartGallery w:val="Page Numbers (Bottom of Page)"/>
        <w:docPartUnique/>
      </w:docPartObj>
    </w:sdtPr>
    <w:sdtEndPr>
      <w:rPr>
        <w:rFonts w:ascii="Times New Roman" w:hAnsi="Times New Roman" w:cs="Times New Roman"/>
        <w:b/>
        <w:sz w:val="18"/>
        <w:szCs w:val="18"/>
      </w:rPr>
    </w:sdtEndPr>
    <w:sdtContent>
      <w:sdt>
        <w:sdtPr>
          <w:rPr>
            <w:rFonts w:ascii="Times New Roman" w:hAnsi="Times New Roman" w:cs="Times New Roman"/>
            <w:b/>
            <w:sz w:val="18"/>
            <w:szCs w:val="18"/>
          </w:rPr>
          <w:id w:val="1105696326"/>
          <w:docPartObj>
            <w:docPartGallery w:val="Page Numbers (Top of Page)"/>
            <w:docPartUnique/>
          </w:docPartObj>
        </w:sdtPr>
        <w:sdtContent>
          <w:p w14:paraId="5AD94337" w14:textId="77777777" w:rsidR="001D1925" w:rsidRDefault="001D1925">
            <w:pPr>
              <w:pStyle w:val="Stopka"/>
              <w:jc w:val="right"/>
              <w:rPr>
                <w:rFonts w:ascii="Times New Roman" w:hAnsi="Times New Roman" w:cs="Times New Roman"/>
                <w:b/>
                <w:sz w:val="18"/>
                <w:szCs w:val="18"/>
              </w:rPr>
            </w:pPr>
          </w:p>
          <w:p w14:paraId="5BF47BA1" w14:textId="77777777" w:rsidR="001D1925" w:rsidRDefault="001D1925">
            <w:pPr>
              <w:pStyle w:val="Stopka"/>
              <w:jc w:val="right"/>
              <w:rPr>
                <w:rFonts w:ascii="Times New Roman" w:hAnsi="Times New Roman" w:cs="Times New Roman"/>
                <w:b/>
                <w:sz w:val="18"/>
                <w:szCs w:val="18"/>
              </w:rPr>
            </w:pPr>
          </w:p>
          <w:p w14:paraId="4D37C9D8" w14:textId="77777777" w:rsidR="001D1925" w:rsidRPr="003F3B6C" w:rsidRDefault="001D1925">
            <w:pPr>
              <w:pStyle w:val="Stopka"/>
              <w:jc w:val="right"/>
              <w:rPr>
                <w:rFonts w:ascii="Arial Narrow" w:hAnsi="Arial Narrow" w:cs="Times New Roman"/>
                <w:b/>
                <w:bCs/>
                <w:sz w:val="18"/>
                <w:szCs w:val="18"/>
              </w:rPr>
            </w:pPr>
            <w:r w:rsidRPr="003F3B6C">
              <w:rPr>
                <w:rFonts w:ascii="Arial Narrow" w:hAnsi="Arial Narrow" w:cs="Times New Roman"/>
                <w:b/>
                <w:sz w:val="18"/>
                <w:szCs w:val="18"/>
              </w:rPr>
              <w:t xml:space="preserve">Strona </w:t>
            </w:r>
            <w:r w:rsidRPr="003F3B6C">
              <w:rPr>
                <w:rFonts w:ascii="Arial Narrow" w:hAnsi="Arial Narrow" w:cs="Times New Roman"/>
                <w:b/>
                <w:bCs/>
                <w:sz w:val="18"/>
                <w:szCs w:val="18"/>
              </w:rPr>
              <w:fldChar w:fldCharType="begin"/>
            </w:r>
            <w:r w:rsidRPr="003F3B6C">
              <w:rPr>
                <w:rFonts w:ascii="Arial Narrow" w:hAnsi="Arial Narrow" w:cs="Times New Roman"/>
                <w:b/>
                <w:bCs/>
                <w:sz w:val="18"/>
                <w:szCs w:val="18"/>
              </w:rPr>
              <w:instrText>PAGE</w:instrText>
            </w:r>
            <w:r w:rsidRPr="003F3B6C">
              <w:rPr>
                <w:rFonts w:ascii="Arial Narrow" w:hAnsi="Arial Narrow" w:cs="Times New Roman"/>
                <w:b/>
                <w:bCs/>
                <w:sz w:val="18"/>
                <w:szCs w:val="18"/>
              </w:rPr>
              <w:fldChar w:fldCharType="separate"/>
            </w:r>
            <w:r w:rsidR="00635FCD">
              <w:rPr>
                <w:rFonts w:ascii="Arial Narrow" w:hAnsi="Arial Narrow" w:cs="Times New Roman"/>
                <w:b/>
                <w:bCs/>
                <w:noProof/>
                <w:sz w:val="18"/>
                <w:szCs w:val="18"/>
              </w:rPr>
              <w:t>31</w:t>
            </w:r>
            <w:r w:rsidRPr="003F3B6C">
              <w:rPr>
                <w:rFonts w:ascii="Arial Narrow" w:hAnsi="Arial Narrow" w:cs="Times New Roman"/>
                <w:b/>
                <w:bCs/>
                <w:sz w:val="18"/>
                <w:szCs w:val="18"/>
              </w:rPr>
              <w:fldChar w:fldCharType="end"/>
            </w:r>
            <w:r w:rsidRPr="003F3B6C">
              <w:rPr>
                <w:rFonts w:ascii="Arial Narrow" w:hAnsi="Arial Narrow" w:cs="Times New Roman"/>
                <w:b/>
                <w:sz w:val="18"/>
                <w:szCs w:val="18"/>
              </w:rPr>
              <w:t xml:space="preserve"> z </w:t>
            </w:r>
            <w:r w:rsidRPr="003F3B6C">
              <w:rPr>
                <w:rFonts w:ascii="Arial Narrow" w:hAnsi="Arial Narrow" w:cs="Times New Roman"/>
                <w:b/>
                <w:bCs/>
                <w:sz w:val="18"/>
                <w:szCs w:val="18"/>
              </w:rPr>
              <w:fldChar w:fldCharType="begin"/>
            </w:r>
            <w:r w:rsidRPr="003F3B6C">
              <w:rPr>
                <w:rFonts w:ascii="Arial Narrow" w:hAnsi="Arial Narrow" w:cs="Times New Roman"/>
                <w:b/>
                <w:bCs/>
                <w:sz w:val="18"/>
                <w:szCs w:val="18"/>
              </w:rPr>
              <w:instrText>NUMPAGES</w:instrText>
            </w:r>
            <w:r w:rsidRPr="003F3B6C">
              <w:rPr>
                <w:rFonts w:ascii="Arial Narrow" w:hAnsi="Arial Narrow" w:cs="Times New Roman"/>
                <w:b/>
                <w:bCs/>
                <w:sz w:val="18"/>
                <w:szCs w:val="18"/>
              </w:rPr>
              <w:fldChar w:fldCharType="separate"/>
            </w:r>
            <w:r w:rsidR="00635FCD">
              <w:rPr>
                <w:rFonts w:ascii="Arial Narrow" w:hAnsi="Arial Narrow" w:cs="Times New Roman"/>
                <w:b/>
                <w:bCs/>
                <w:noProof/>
                <w:sz w:val="18"/>
                <w:szCs w:val="18"/>
              </w:rPr>
              <w:t>61</w:t>
            </w:r>
            <w:r w:rsidRPr="003F3B6C">
              <w:rPr>
                <w:rFonts w:ascii="Arial Narrow" w:hAnsi="Arial Narrow" w:cs="Times New Roman"/>
                <w:b/>
                <w:bCs/>
                <w:sz w:val="18"/>
                <w:szCs w:val="18"/>
              </w:rPr>
              <w:fldChar w:fldCharType="end"/>
            </w:r>
          </w:p>
          <w:p w14:paraId="7047550F" w14:textId="77777777" w:rsidR="001D1925" w:rsidRPr="004C44DF" w:rsidRDefault="001D1925">
            <w:pPr>
              <w:pStyle w:val="Stopka"/>
              <w:jc w:val="right"/>
              <w:rPr>
                <w:rFonts w:ascii="Times New Roman" w:hAnsi="Times New Roman" w:cs="Times New Roman"/>
                <w:b/>
                <w:sz w:val="18"/>
                <w:szCs w:val="18"/>
              </w:rPr>
            </w:pPr>
          </w:p>
        </w:sdtContent>
      </w:sdt>
    </w:sdtContent>
  </w:sdt>
  <w:p w14:paraId="7B97085F" w14:textId="77777777" w:rsidR="001D1925" w:rsidRPr="00811991" w:rsidRDefault="001D1925" w:rsidP="006549CC">
    <w:pPr>
      <w:pStyle w:val="Stopka"/>
      <w:jc w:val="center"/>
      <w:rPr>
        <w:rFonts w:ascii="Arial Narrow" w:hAnsi="Arial Narrow"/>
        <w:color w:val="7F7F7F" w:themeColor="text1" w:themeTint="80"/>
        <w:sz w:val="2"/>
        <w:szCs w:val="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18"/>
        <w:szCs w:val="18"/>
      </w:rPr>
      <w:id w:val="-324437044"/>
      <w:docPartObj>
        <w:docPartGallery w:val="Page Numbers (Bottom of Page)"/>
        <w:docPartUnique/>
      </w:docPartObj>
    </w:sdtPr>
    <w:sdtContent>
      <w:sdt>
        <w:sdtPr>
          <w:rPr>
            <w:rFonts w:ascii="Times New Roman" w:hAnsi="Times New Roman" w:cs="Times New Roman"/>
            <w:b/>
            <w:sz w:val="18"/>
            <w:szCs w:val="18"/>
          </w:rPr>
          <w:id w:val="860082579"/>
          <w:docPartObj>
            <w:docPartGallery w:val="Page Numbers (Top of Page)"/>
            <w:docPartUnique/>
          </w:docPartObj>
        </w:sdtPr>
        <w:sdtContent>
          <w:p w14:paraId="20A7ED5A" w14:textId="77777777" w:rsidR="001D1925" w:rsidRDefault="001D1925" w:rsidP="00D438A5">
            <w:pPr>
              <w:pStyle w:val="Stopka"/>
              <w:rPr>
                <w:rFonts w:ascii="Times New Roman" w:hAnsi="Times New Roman" w:cs="Times New Roman"/>
                <w:b/>
                <w:sz w:val="18"/>
                <w:szCs w:val="18"/>
              </w:rPr>
            </w:pPr>
          </w:p>
          <w:p w14:paraId="65496C76" w14:textId="77777777" w:rsidR="001D1925" w:rsidRDefault="001D1925" w:rsidP="00D438A5">
            <w:pPr>
              <w:pStyle w:val="Stopka"/>
              <w:rPr>
                <w:rFonts w:ascii="Times New Roman" w:hAnsi="Times New Roman" w:cs="Times New Roman"/>
                <w:b/>
                <w:sz w:val="18"/>
                <w:szCs w:val="18"/>
              </w:rPr>
            </w:pPr>
          </w:p>
          <w:p w14:paraId="4CD2D1BE" w14:textId="77777777" w:rsidR="001D1925" w:rsidRDefault="001D1925" w:rsidP="00D438A5">
            <w:pPr>
              <w:pStyle w:val="Stopka"/>
              <w:jc w:val="right"/>
              <w:rPr>
                <w:rFonts w:ascii="Times New Roman" w:hAnsi="Times New Roman" w:cs="Times New Roman"/>
                <w:b/>
                <w:sz w:val="18"/>
                <w:szCs w:val="18"/>
              </w:rPr>
            </w:pPr>
            <w:r>
              <w:rPr>
                <w:rFonts w:ascii="Times New Roman" w:hAnsi="Times New Roman" w:cs="Times New Roman"/>
                <w:b/>
                <w:noProof/>
                <w:sz w:val="18"/>
                <w:szCs w:val="18"/>
                <w:lang w:eastAsia="pl-PL"/>
              </w:rPr>
              <w:drawing>
                <wp:inline distT="0" distB="0" distL="0" distR="0" wp14:anchorId="15CE836C" wp14:editId="2E949549">
                  <wp:extent cx="1042670" cy="932815"/>
                  <wp:effectExtent l="0" t="0" r="508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932815"/>
                          </a:xfrm>
                          <a:prstGeom prst="rect">
                            <a:avLst/>
                          </a:prstGeom>
                          <a:noFill/>
                        </pic:spPr>
                      </pic:pic>
                    </a:graphicData>
                  </a:graphic>
                </wp:inline>
              </w:drawing>
            </w:r>
          </w:p>
          <w:p w14:paraId="4EC54EEC" w14:textId="77777777" w:rsidR="001D1925" w:rsidRDefault="001D1925" w:rsidP="00D438A5">
            <w:pPr>
              <w:pStyle w:val="Stopka"/>
              <w:rPr>
                <w:rFonts w:ascii="Times New Roman" w:hAnsi="Times New Roman" w:cs="Times New Roman"/>
                <w:b/>
                <w:sz w:val="18"/>
                <w:szCs w:val="18"/>
              </w:rPr>
            </w:pPr>
          </w:p>
          <w:p w14:paraId="027198F7" w14:textId="77777777" w:rsidR="001D1925" w:rsidRDefault="001D1925" w:rsidP="00D438A5">
            <w:pPr>
              <w:pStyle w:val="Stopka"/>
              <w:rPr>
                <w:rFonts w:ascii="Times New Roman" w:hAnsi="Times New Roman" w:cs="Times New Roman"/>
                <w:b/>
                <w:sz w:val="18"/>
                <w:szCs w:val="18"/>
              </w:rPr>
            </w:pPr>
          </w:p>
          <w:p w14:paraId="5B05FE6A" w14:textId="77777777" w:rsidR="001D1925" w:rsidRDefault="001D1925" w:rsidP="00D438A5">
            <w:pPr>
              <w:pStyle w:val="Stopka"/>
              <w:jc w:val="right"/>
              <w:rPr>
                <w:rFonts w:ascii="Times New Roman" w:hAnsi="Times New Roman" w:cs="Times New Roman"/>
                <w:b/>
                <w:bCs/>
                <w:sz w:val="18"/>
                <w:szCs w:val="18"/>
              </w:rPr>
            </w:pPr>
            <w:r w:rsidRPr="002C2275">
              <w:rPr>
                <w:rFonts w:ascii="Times New Roman" w:hAnsi="Times New Roman" w:cs="Times New Roman"/>
                <w:b/>
                <w:sz w:val="18"/>
                <w:szCs w:val="18"/>
              </w:rPr>
              <w:t xml:space="preserve">Strona </w:t>
            </w:r>
            <w:r w:rsidRPr="002C2275">
              <w:rPr>
                <w:rFonts w:ascii="Times New Roman" w:hAnsi="Times New Roman" w:cs="Times New Roman"/>
                <w:b/>
                <w:bCs/>
                <w:sz w:val="18"/>
                <w:szCs w:val="18"/>
              </w:rPr>
              <w:fldChar w:fldCharType="begin"/>
            </w:r>
            <w:r w:rsidRPr="002C2275">
              <w:rPr>
                <w:rFonts w:ascii="Times New Roman" w:hAnsi="Times New Roman" w:cs="Times New Roman"/>
                <w:b/>
                <w:bCs/>
                <w:sz w:val="18"/>
                <w:szCs w:val="18"/>
              </w:rPr>
              <w:instrText>PAGE</w:instrText>
            </w:r>
            <w:r w:rsidRPr="002C2275">
              <w:rPr>
                <w:rFonts w:ascii="Times New Roman" w:hAnsi="Times New Roman" w:cs="Times New Roman"/>
                <w:b/>
                <w:bCs/>
                <w:sz w:val="18"/>
                <w:szCs w:val="18"/>
              </w:rPr>
              <w:fldChar w:fldCharType="separate"/>
            </w:r>
            <w:r w:rsidR="00635FCD">
              <w:rPr>
                <w:rFonts w:ascii="Times New Roman" w:hAnsi="Times New Roman" w:cs="Times New Roman"/>
                <w:b/>
                <w:bCs/>
                <w:noProof/>
                <w:sz w:val="18"/>
                <w:szCs w:val="18"/>
              </w:rPr>
              <w:t>1</w:t>
            </w:r>
            <w:r w:rsidRPr="002C2275">
              <w:rPr>
                <w:rFonts w:ascii="Times New Roman" w:hAnsi="Times New Roman" w:cs="Times New Roman"/>
                <w:b/>
                <w:bCs/>
                <w:sz w:val="18"/>
                <w:szCs w:val="18"/>
              </w:rPr>
              <w:fldChar w:fldCharType="end"/>
            </w:r>
            <w:r w:rsidRPr="002C2275">
              <w:rPr>
                <w:rFonts w:ascii="Times New Roman" w:hAnsi="Times New Roman" w:cs="Times New Roman"/>
                <w:b/>
                <w:sz w:val="18"/>
                <w:szCs w:val="18"/>
              </w:rPr>
              <w:t xml:space="preserve"> z </w:t>
            </w:r>
            <w:r w:rsidRPr="002C2275">
              <w:rPr>
                <w:rFonts w:ascii="Times New Roman" w:hAnsi="Times New Roman" w:cs="Times New Roman"/>
                <w:b/>
                <w:bCs/>
                <w:sz w:val="18"/>
                <w:szCs w:val="18"/>
              </w:rPr>
              <w:fldChar w:fldCharType="begin"/>
            </w:r>
            <w:r w:rsidRPr="002C2275">
              <w:rPr>
                <w:rFonts w:ascii="Times New Roman" w:hAnsi="Times New Roman" w:cs="Times New Roman"/>
                <w:b/>
                <w:bCs/>
                <w:sz w:val="18"/>
                <w:szCs w:val="18"/>
              </w:rPr>
              <w:instrText>NUMPAGES</w:instrText>
            </w:r>
            <w:r w:rsidRPr="002C2275">
              <w:rPr>
                <w:rFonts w:ascii="Times New Roman" w:hAnsi="Times New Roman" w:cs="Times New Roman"/>
                <w:b/>
                <w:bCs/>
                <w:sz w:val="18"/>
                <w:szCs w:val="18"/>
              </w:rPr>
              <w:fldChar w:fldCharType="separate"/>
            </w:r>
            <w:r w:rsidR="00635FCD">
              <w:rPr>
                <w:rFonts w:ascii="Times New Roman" w:hAnsi="Times New Roman" w:cs="Times New Roman"/>
                <w:b/>
                <w:bCs/>
                <w:noProof/>
                <w:sz w:val="18"/>
                <w:szCs w:val="18"/>
              </w:rPr>
              <w:t>61</w:t>
            </w:r>
            <w:r w:rsidRPr="002C2275">
              <w:rPr>
                <w:rFonts w:ascii="Times New Roman" w:hAnsi="Times New Roman" w:cs="Times New Roman"/>
                <w:b/>
                <w:bCs/>
                <w:sz w:val="18"/>
                <w:szCs w:val="18"/>
              </w:rPr>
              <w:fldChar w:fldCharType="end"/>
            </w:r>
          </w:p>
          <w:p w14:paraId="0FFE1BAE" w14:textId="77777777" w:rsidR="001D1925" w:rsidRPr="002C2275" w:rsidRDefault="001D1925" w:rsidP="00D438A5">
            <w:pPr>
              <w:pStyle w:val="Stopka"/>
              <w:jc w:val="right"/>
              <w:rPr>
                <w:rFonts w:ascii="Times New Roman" w:hAnsi="Times New Roman" w:cs="Times New Roman"/>
                <w:b/>
                <w:sz w:val="18"/>
                <w:szCs w:val="18"/>
              </w:rPr>
            </w:pPr>
          </w:p>
        </w:sdtContent>
      </w:sdt>
    </w:sdtContent>
  </w:sdt>
  <w:p w14:paraId="22788D4C" w14:textId="77777777" w:rsidR="001D1925" w:rsidRPr="00811991" w:rsidRDefault="001D1925" w:rsidP="00C741A9">
    <w:pPr>
      <w:pStyle w:val="Stopka"/>
      <w:jc w:val="center"/>
      <w:rPr>
        <w:rFonts w:ascii="Arial Narrow" w:hAnsi="Arial Narrow"/>
        <w:color w:val="7F7F7F" w:themeColor="text1" w:themeTint="80"/>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498C7" w14:textId="77777777" w:rsidR="00056508" w:rsidRDefault="00056508" w:rsidP="006566AE">
      <w:pPr>
        <w:spacing w:after="0" w:line="240" w:lineRule="auto"/>
      </w:pPr>
      <w:r>
        <w:separator/>
      </w:r>
    </w:p>
  </w:footnote>
  <w:footnote w:type="continuationSeparator" w:id="0">
    <w:p w14:paraId="6A650374" w14:textId="77777777" w:rsidR="00056508" w:rsidRDefault="00056508" w:rsidP="006566AE">
      <w:pPr>
        <w:spacing w:after="0" w:line="240" w:lineRule="auto"/>
      </w:pPr>
      <w:r>
        <w:continuationSeparator/>
      </w:r>
    </w:p>
  </w:footnote>
  <w:footnote w:id="1">
    <w:p w14:paraId="2FE538FE" w14:textId="69DD80C8" w:rsidR="001D1925" w:rsidRPr="00EB31FE" w:rsidRDefault="001D1925" w:rsidP="00182341">
      <w:pPr>
        <w:pStyle w:val="Tekstprzypisudolnego"/>
        <w:jc w:val="both"/>
      </w:pPr>
      <w:r>
        <w:rPr>
          <w:rStyle w:val="Odwoanieprzypisudolnego"/>
        </w:rPr>
        <w:footnoteRef/>
      </w:r>
      <w:r>
        <w:t xml:space="preserve"> </w:t>
      </w:r>
      <w:r w:rsidRPr="00EB31FE">
        <w:rPr>
          <w:color w:val="000000"/>
          <w:sz w:val="16"/>
          <w:szCs w:val="16"/>
        </w:rPr>
        <w:t>W przypadku</w:t>
      </w:r>
      <w:r>
        <w:rPr>
          <w:color w:val="000000"/>
          <w:sz w:val="16"/>
          <w:szCs w:val="16"/>
        </w:rPr>
        <w:t>,</w:t>
      </w:r>
      <w:r w:rsidRPr="00EB31FE">
        <w:rPr>
          <w:color w:val="000000"/>
          <w:sz w:val="16"/>
          <w:szCs w:val="16"/>
        </w:rPr>
        <w:t xml:space="preserve"> gdy </w:t>
      </w:r>
      <w:r>
        <w:rPr>
          <w:color w:val="000000"/>
          <w:sz w:val="16"/>
          <w:szCs w:val="16"/>
        </w:rPr>
        <w:t>W</w:t>
      </w:r>
      <w:r w:rsidRPr="00EB31FE">
        <w:rPr>
          <w:color w:val="000000"/>
          <w:sz w:val="16"/>
          <w:szCs w:val="16"/>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rPr>
        <w:t>W</w:t>
      </w:r>
      <w:r w:rsidRPr="00EB31FE">
        <w:rPr>
          <w:color w:val="000000"/>
          <w:sz w:val="16"/>
          <w:szCs w:val="16"/>
        </w:rPr>
        <w:t>ykonawca nie składa (prosimy o usunięcie treści oświadczenia np. przez jego wykreślenie).</w:t>
      </w:r>
    </w:p>
  </w:footnote>
  <w:footnote w:id="2">
    <w:p w14:paraId="44159ECC" w14:textId="77777777" w:rsidR="001D1925" w:rsidRDefault="001D1925" w:rsidP="00180B0D">
      <w:pPr>
        <w:pStyle w:val="Tekstprzypisudolnego"/>
        <w:rPr>
          <w:rFonts w:ascii="Arial" w:hAnsi="Arial" w:cs="Arial"/>
          <w:sz w:val="16"/>
          <w:szCs w:val="16"/>
          <w:lang w:eastAsia="pl-PL"/>
        </w:rPr>
      </w:pPr>
      <w:r>
        <w:rPr>
          <w:rStyle w:val="Odwoanieprzypisudolnego"/>
          <w:rFonts w:ascii="Arial" w:hAnsi="Arial" w:cs="Arial"/>
          <w:sz w:val="16"/>
          <w:szCs w:val="16"/>
        </w:rPr>
        <w:footnoteRef/>
      </w:r>
      <w:r>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0C79DFB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3A891127"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3763E78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Zob. pkt II.1.1 i II.1.3 stosownego ogłoszenia.</w:t>
      </w:r>
    </w:p>
  </w:footnote>
  <w:footnote w:id="6">
    <w:p w14:paraId="0EB6D2A9" w14:textId="77777777" w:rsidR="001D1925" w:rsidRDefault="001D1925" w:rsidP="00180B0D">
      <w:pPr>
        <w:pStyle w:val="Tekstprzypisudolnego"/>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ab/>
        <w:t>Zob. pkt II.1.1 stosownego ogłoszenia.</w:t>
      </w:r>
    </w:p>
  </w:footnote>
  <w:footnote w:id="7">
    <w:p w14:paraId="16BC46FC"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informacje dotyczące osób wyznaczonych do kontaktów tyle razy, ile jest to konieczne.</w:t>
      </w:r>
    </w:p>
  </w:footnote>
  <w:footnote w:id="8">
    <w:p w14:paraId="4FFBDDC1" w14:textId="77777777" w:rsidR="001D1925" w:rsidRDefault="001D1925" w:rsidP="00180B0D">
      <w:pPr>
        <w:pStyle w:val="Tekstprzypisudolnego"/>
      </w:pPr>
      <w:r>
        <w:rPr>
          <w:rStyle w:val="Odwoanieprzypisudolnego"/>
          <w:rFonts w:ascii="Arial" w:hAnsi="Arial" w:cs="Arial"/>
          <w:sz w:val="16"/>
          <w:szCs w:val="16"/>
        </w:rPr>
        <w:footnoteRef/>
      </w:r>
      <w:r>
        <w:rPr>
          <w:rFonts w:ascii="Arial" w:hAnsi="Arial" w:cs="Arial"/>
          <w:sz w:val="16"/>
          <w:szCs w:val="16"/>
        </w:rPr>
        <w:tab/>
        <w:t xml:space="preserve">Por. zalecenie Komisji z dnia 6 maja 2003 r. dotyczące definicji mikroprzedsiębiorstw oraz małych i średnich przedsiębiorstw (Dz.U. L 124 z 20.5.2003, s. 36). Te informacje są wymagane wyłącznie do celów statystycznych. </w:t>
      </w:r>
    </w:p>
    <w:p w14:paraId="0C771566" w14:textId="77777777" w:rsidR="001D1925" w:rsidRDefault="001D1925" w:rsidP="00180B0D">
      <w:pPr>
        <w:pStyle w:val="Tekstprzypisudolnego"/>
        <w:ind w:hanging="12"/>
        <w:rPr>
          <w:rFonts w:ascii="Arial" w:hAnsi="Arial" w:cs="Arial"/>
          <w:b/>
          <w:i/>
          <w:sz w:val="16"/>
          <w:szCs w:val="16"/>
        </w:rPr>
      </w:pPr>
      <w:r>
        <w:rPr>
          <w:rFonts w:ascii="Arial" w:hAnsi="Arial" w:cs="Arial"/>
          <w:sz w:val="16"/>
          <w:szCs w:val="16"/>
        </w:rPr>
        <w:t>Mikroprzedsiębiorstwo: przedsiębiorstwo, które zatrudnia mniej niż 10 osób i którego roczny obrót lub roczna suma bilansowa nie przekracza 2 milionów EUR.</w:t>
      </w:r>
    </w:p>
    <w:p w14:paraId="4F7CAD31" w14:textId="77777777" w:rsidR="001D1925" w:rsidRDefault="001D1925" w:rsidP="00180B0D">
      <w:pPr>
        <w:pStyle w:val="Tekstprzypisudolnego"/>
        <w:ind w:hanging="12"/>
        <w:rPr>
          <w:rFonts w:ascii="Arial" w:hAnsi="Arial" w:cs="Arial"/>
          <w:b/>
          <w:i/>
          <w:sz w:val="16"/>
          <w:szCs w:val="16"/>
        </w:rPr>
      </w:pPr>
      <w:r>
        <w:rPr>
          <w:rFonts w:ascii="Arial" w:hAnsi="Arial" w:cs="Arial"/>
          <w:sz w:val="16"/>
          <w:szCs w:val="16"/>
        </w:rPr>
        <w:t>Małe przedsiębiorstwo: przedsiębiorstwo, które zatrudnia mniej niż 50 osób i którego roczny obrót lub roczna suma bilansowa nie przekracza 10 milionów EUR.</w:t>
      </w:r>
    </w:p>
    <w:p w14:paraId="7D0D010C" w14:textId="77777777" w:rsidR="001D1925" w:rsidRDefault="001D1925" w:rsidP="00180B0D">
      <w:pPr>
        <w:pStyle w:val="Tekstprzypisudolnego"/>
        <w:ind w:hanging="12"/>
      </w:pPr>
      <w:r>
        <w:rPr>
          <w:rFonts w:ascii="Arial" w:hAnsi="Arial" w:cs="Arial"/>
          <w:sz w:val="16"/>
          <w:szCs w:val="16"/>
        </w:rPr>
        <w:t xml:space="preserve">Średnie przedsiębiorstwa: przedsiębiorstwa, które nie są mikroprzedsiębiorstwami ani małymi przedsiębiorstwami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76EE17C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Zob. ogłoszenie o zamówieniu, pkt III.1.5.</w:t>
      </w:r>
    </w:p>
  </w:footnote>
  <w:footnote w:id="10">
    <w:p w14:paraId="271409C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Tj. przedsiębiorstwem, którego głównym celem jest społeczna i zawodowa integracja </w:t>
      </w:r>
      <w:bookmarkStart w:id="8" w:name="_DV_C939"/>
      <w:r>
        <w:rPr>
          <w:rFonts w:ascii="Arial" w:hAnsi="Arial" w:cs="Arial"/>
          <w:sz w:val="16"/>
          <w:szCs w:val="16"/>
        </w:rPr>
        <w:t>osób</w:t>
      </w:r>
      <w:bookmarkEnd w:id="8"/>
      <w:r>
        <w:rPr>
          <w:rFonts w:ascii="Arial" w:hAnsi="Arial" w:cs="Arial"/>
          <w:sz w:val="16"/>
          <w:szCs w:val="16"/>
        </w:rPr>
        <w:t xml:space="preserve"> niepełnosprawnych lub defaworyzowanych.</w:t>
      </w:r>
    </w:p>
  </w:footnote>
  <w:footnote w:id="11">
    <w:p w14:paraId="46C836A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Dane referencyjne i klasyfikacja, o ile istnieją, są określone na zaświadczeniu.</w:t>
      </w:r>
    </w:p>
  </w:footnote>
  <w:footnote w:id="12">
    <w:p w14:paraId="09E5FF03"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5774D51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Np. dla służb technicznych zaangażowanych w kontrolę jakości: część IV, sekcja C, pkt 3.</w:t>
      </w:r>
    </w:p>
  </w:footnote>
  <w:footnote w:id="14">
    <w:p w14:paraId="38203D6F"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14:paraId="47E18FE2"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3359B2A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W rozumieniu art. 1 Konwencji w sprawie ochrony interesów finansowych Wspólnot Europejskich (Dz.U. C 316 z 27.11.1995, s. 48).</w:t>
      </w:r>
    </w:p>
  </w:footnote>
  <w:footnote w:id="17">
    <w:p w14:paraId="1327C3E8"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77934BD5"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Pr>
          <w:rFonts w:ascii="Arial" w:hAnsi="Arial" w:cs="Arial"/>
          <w:color w:val="000000"/>
          <w:sz w:val="16"/>
          <w:szCs w:val="16"/>
        </w:rPr>
        <w:t xml:space="preserve"> (Dz.U. L 309 z 25.11.2005, s. 15).</w:t>
      </w:r>
    </w:p>
  </w:footnote>
  <w:footnote w:id="19">
    <w:p w14:paraId="68D11F31"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r>
      <w:r>
        <w:rPr>
          <w:rFonts w:ascii="Arial" w:hAnsi="Arial" w:cs="Arial"/>
          <w:w w:val="1"/>
          <w:sz w:val="16"/>
          <w:szCs w:val="16"/>
        </w:rPr>
        <w:t>Zgodnie z definicją zawartą w art. 2 dyrektywy Parlamentu Europejskiego i Rady 2011/36/UE z dnia 5 kwietnia 2011 r. w sprawie zapobiegania handlowi ludźmi i zwalczania tego procederu oraz ochrony ofiar</w:t>
      </w:r>
      <w:r>
        <w:rPr>
          <w:rFonts w:ascii="Arial" w:hAnsi="Arial" w:cs="Arial"/>
          <w:color w:val="000000"/>
          <w:sz w:val="16"/>
          <w:szCs w:val="16"/>
        </w:rPr>
        <w:t>, zastępującej decyzję ramową Rady 2002/629/WSiSW (Dz.U. L 101 z 15.4.2011, s. 1).</w:t>
      </w:r>
    </w:p>
  </w:footnote>
  <w:footnote w:id="20">
    <w:p w14:paraId="39A67B8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21">
    <w:p w14:paraId="42DDFD5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22">
    <w:p w14:paraId="594D4394"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23">
    <w:p w14:paraId="04267576"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przepisami krajowymi wdrażającymi art. 57 ust. 6 dyrektywy 2014/24/UE.</w:t>
      </w:r>
    </w:p>
  </w:footnote>
  <w:footnote w:id="24">
    <w:p w14:paraId="5274EA8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14:paraId="6A566C3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26">
    <w:p w14:paraId="1082BA7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Zob. art. 57 ust. 4 dyrektywy 2014/24/WE.</w:t>
      </w:r>
    </w:p>
  </w:footnote>
  <w:footnote w:id="27">
    <w:p w14:paraId="02387FC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O których mowa, do celów niniejszego zamówienia, w prawie krajowym, w stosownym ogłoszeniu lub w dokumentach zamówienia bądź w art. 18 ust. 2 dyrektywy 2014/24/UE.</w:t>
      </w:r>
    </w:p>
  </w:footnote>
  <w:footnote w:id="28">
    <w:p w14:paraId="4C8B14F7"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Zob. przepisy krajowe, stosowne ogłoszenie lub dokumenty zamówienia.</w:t>
      </w:r>
    </w:p>
  </w:footnote>
  <w:footnote w:id="29">
    <w:p w14:paraId="0EB0247F"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1674E1AC"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W stosownych przypadkach zob. definicje w prawie krajowym, stosownym ogłoszeniu lub dokumentach zamówienia.</w:t>
      </w:r>
    </w:p>
  </w:footnote>
  <w:footnote w:id="31">
    <w:p w14:paraId="1D024C8B"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Wskazanym w prawie krajowym, stosownym ogłoszeniu lub dokumentach zamówienia.</w:t>
      </w:r>
    </w:p>
  </w:footnote>
  <w:footnote w:id="32">
    <w:p w14:paraId="7C3F27C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33">
    <w:p w14:paraId="1DE6728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4">
    <w:p w14:paraId="2CC4B8E1"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Jedynie jeżeli jest to dopuszczone w stosownym ogłoszeniu lub dokumentach zamówienia.</w:t>
      </w:r>
    </w:p>
  </w:footnote>
  <w:footnote w:id="35">
    <w:p w14:paraId="11F551AE"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Jedynie jeżeli jest to dopuszczone w stosownym ogłoszeniu lub dokumentach zamówienia.</w:t>
      </w:r>
    </w:p>
  </w:footnote>
  <w:footnote w:id="36">
    <w:p w14:paraId="0B4B2DB2"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Np. stosunek aktywów do zobowiązań.</w:t>
      </w:r>
    </w:p>
  </w:footnote>
  <w:footnote w:id="37">
    <w:p w14:paraId="5E24C2F4"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Np. stosunek aktywów do zobowiązań.</w:t>
      </w:r>
    </w:p>
  </w:footnote>
  <w:footnote w:id="38">
    <w:p w14:paraId="4357FACF"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39">
    <w:p w14:paraId="213DADD2"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564203D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3D9B266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041E0815"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0F28B100"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4">
    <w:p w14:paraId="271AF64A"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50672B94"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jasno wskazać, do której z pozycji odnosi się odpowiedź.</w:t>
      </w:r>
    </w:p>
  </w:footnote>
  <w:footnote w:id="46">
    <w:p w14:paraId="20FFBD8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47">
    <w:p w14:paraId="0E16F269"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Proszę powtórzyć tyle razy, ile jest to konieczne.</w:t>
      </w:r>
    </w:p>
  </w:footnote>
  <w:footnote w:id="48">
    <w:p w14:paraId="215E5E1E"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3C4D72AD" w14:textId="77777777" w:rsidR="001D1925" w:rsidRDefault="001D1925" w:rsidP="00180B0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36A36" w14:textId="77777777" w:rsidR="001D1925" w:rsidRDefault="001D1925">
    <w:pPr>
      <w:pStyle w:val="Nagwek"/>
    </w:pPr>
  </w:p>
  <w:p w14:paraId="6BEE87AF" w14:textId="77777777" w:rsidR="001D1925" w:rsidRDefault="001D19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565F" w14:textId="77777777" w:rsidR="001D1925" w:rsidRDefault="001D1925" w:rsidP="00D438A5">
    <w:pPr>
      <w:pStyle w:val="Nagwek"/>
      <w:tabs>
        <w:tab w:val="clear" w:pos="4536"/>
        <w:tab w:val="clear" w:pos="9072"/>
        <w:tab w:val="center" w:pos="993"/>
        <w:tab w:val="right" w:pos="9071"/>
      </w:tabs>
      <w:jc w:val="both"/>
      <w:rPr>
        <w:rFonts w:ascii="Times New Roman" w:hAnsi="Times New Roman" w:cs="Times New Roman"/>
        <w:b/>
        <w:smallCaps/>
        <w:color w:val="404040" w:themeColor="text1" w:themeTint="BF"/>
        <w:sz w:val="24"/>
        <w:szCs w:val="24"/>
      </w:rPr>
    </w:pPr>
    <w:r>
      <w:rPr>
        <w:rFonts w:ascii="Times New Roman" w:hAnsi="Times New Roman" w:cs="Times New Roman"/>
        <w:b/>
        <w:smallCaps/>
        <w:color w:val="404040" w:themeColor="text1" w:themeTint="BF"/>
        <w:sz w:val="24"/>
        <w:szCs w:val="24"/>
      </w:rPr>
      <w:t xml:space="preserve">    </w:t>
    </w:r>
    <w:r>
      <w:rPr>
        <w:rFonts w:ascii="Times New Roman" w:hAnsi="Times New Roman" w:cs="Times New Roman"/>
        <w:b/>
        <w:smallCaps/>
        <w:noProof/>
        <w:color w:val="404040" w:themeColor="text1" w:themeTint="BF"/>
        <w:sz w:val="24"/>
        <w:szCs w:val="24"/>
        <w:lang w:eastAsia="pl-PL"/>
      </w:rPr>
      <w:drawing>
        <wp:inline distT="0" distB="0" distL="0" distR="0" wp14:anchorId="66269153" wp14:editId="70A21A0E">
          <wp:extent cx="1981200" cy="4203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0370"/>
                  </a:xfrm>
                  <a:prstGeom prst="rect">
                    <a:avLst/>
                  </a:prstGeom>
                  <a:noFill/>
                </pic:spPr>
              </pic:pic>
            </a:graphicData>
          </a:graphic>
        </wp:inline>
      </w:drawing>
    </w:r>
  </w:p>
  <w:p w14:paraId="50FC1F00" w14:textId="77777777" w:rsidR="001D1925" w:rsidRPr="00D438A5" w:rsidRDefault="001D1925" w:rsidP="00D438A5">
    <w:pPr>
      <w:pStyle w:val="Nagwek"/>
      <w:tabs>
        <w:tab w:val="clear" w:pos="4536"/>
        <w:tab w:val="clear" w:pos="9072"/>
        <w:tab w:val="center" w:pos="993"/>
        <w:tab w:val="right" w:pos="9071"/>
      </w:tabs>
      <w:jc w:val="both"/>
      <w:rPr>
        <w:rFonts w:ascii="Times New Roman" w:hAnsi="Times New Roman" w:cs="Times New Roman"/>
        <w:b/>
        <w:smallCaps/>
        <w:color w:val="404040" w:themeColor="text1" w:themeTint="BF"/>
        <w:sz w:val="16"/>
        <w:szCs w:val="16"/>
      </w:rPr>
    </w:pPr>
  </w:p>
  <w:p w14:paraId="733E2E72" w14:textId="77777777" w:rsidR="001D1925" w:rsidRPr="009956FD" w:rsidRDefault="001D1925" w:rsidP="009956FD">
    <w:pPr>
      <w:pStyle w:val="Nagwek"/>
      <w:tabs>
        <w:tab w:val="clear" w:pos="4536"/>
        <w:tab w:val="clear" w:pos="9072"/>
        <w:tab w:val="center" w:pos="993"/>
        <w:tab w:val="right" w:pos="9071"/>
      </w:tabs>
      <w:ind w:left="992"/>
      <w:jc w:val="both"/>
      <w:rPr>
        <w:rFonts w:ascii="Times New Roman" w:hAnsi="Times New Roman" w:cs="Times New Roman"/>
        <w:smallCaps/>
        <w:color w:val="404040" w:themeColor="text1" w:themeTint="BF"/>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985"/>
    <w:multiLevelType w:val="hybridMultilevel"/>
    <w:tmpl w:val="2BB05C8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nsid w:val="06EF2291"/>
    <w:multiLevelType w:val="hybridMultilevel"/>
    <w:tmpl w:val="5C5CB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823C16"/>
    <w:multiLevelType w:val="hybridMultilevel"/>
    <w:tmpl w:val="87CE6488"/>
    <w:lvl w:ilvl="0" w:tplc="4B80BDA6">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704B7C"/>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D1347BD"/>
    <w:multiLevelType w:val="multilevel"/>
    <w:tmpl w:val="B1E4F206"/>
    <w:lvl w:ilvl="0">
      <w:start w:val="1"/>
      <w:numFmt w:val="decimal"/>
      <w:lvlText w:val="%1."/>
      <w:lvlJc w:val="left"/>
      <w:pPr>
        <w:ind w:left="360" w:hanging="360"/>
      </w:pPr>
      <w:rPr>
        <w:rFonts w:cstheme="minorBidi" w:hint="default"/>
        <w:color w:val="auto"/>
      </w:rPr>
    </w:lvl>
    <w:lvl w:ilvl="1">
      <w:start w:val="3"/>
      <w:numFmt w:val="decimal"/>
      <w:lvlText w:val="%1.%2."/>
      <w:lvlJc w:val="left"/>
      <w:pPr>
        <w:ind w:left="1470" w:hanging="360"/>
      </w:pPr>
      <w:rPr>
        <w:rFonts w:cstheme="minorBidi" w:hint="default"/>
        <w:color w:val="auto"/>
      </w:rPr>
    </w:lvl>
    <w:lvl w:ilvl="2">
      <w:start w:val="1"/>
      <w:numFmt w:val="decimal"/>
      <w:lvlText w:val="%1.%2.%3."/>
      <w:lvlJc w:val="left"/>
      <w:pPr>
        <w:ind w:left="2940" w:hanging="720"/>
      </w:pPr>
      <w:rPr>
        <w:rFonts w:cstheme="minorBidi" w:hint="default"/>
        <w:color w:val="auto"/>
      </w:rPr>
    </w:lvl>
    <w:lvl w:ilvl="3">
      <w:start w:val="1"/>
      <w:numFmt w:val="decimal"/>
      <w:lvlText w:val="%1.%2.%3.%4."/>
      <w:lvlJc w:val="left"/>
      <w:pPr>
        <w:ind w:left="4050" w:hanging="720"/>
      </w:pPr>
      <w:rPr>
        <w:rFonts w:cstheme="minorBidi" w:hint="default"/>
        <w:color w:val="auto"/>
      </w:rPr>
    </w:lvl>
    <w:lvl w:ilvl="4">
      <w:start w:val="1"/>
      <w:numFmt w:val="decimal"/>
      <w:lvlText w:val="%1.%2.%3.%4.%5."/>
      <w:lvlJc w:val="left"/>
      <w:pPr>
        <w:ind w:left="5520" w:hanging="1080"/>
      </w:pPr>
      <w:rPr>
        <w:rFonts w:cstheme="minorBidi" w:hint="default"/>
        <w:color w:val="auto"/>
      </w:rPr>
    </w:lvl>
    <w:lvl w:ilvl="5">
      <w:start w:val="1"/>
      <w:numFmt w:val="decimal"/>
      <w:lvlText w:val="%1.%2.%3.%4.%5.%6."/>
      <w:lvlJc w:val="left"/>
      <w:pPr>
        <w:ind w:left="6630" w:hanging="1080"/>
      </w:pPr>
      <w:rPr>
        <w:rFonts w:cstheme="minorBidi" w:hint="default"/>
        <w:color w:val="auto"/>
      </w:rPr>
    </w:lvl>
    <w:lvl w:ilvl="6">
      <w:start w:val="1"/>
      <w:numFmt w:val="decimal"/>
      <w:lvlText w:val="%1.%2.%3.%4.%5.%6.%7."/>
      <w:lvlJc w:val="left"/>
      <w:pPr>
        <w:ind w:left="7740" w:hanging="1080"/>
      </w:pPr>
      <w:rPr>
        <w:rFonts w:cstheme="minorBidi" w:hint="default"/>
        <w:color w:val="auto"/>
      </w:rPr>
    </w:lvl>
    <w:lvl w:ilvl="7">
      <w:start w:val="1"/>
      <w:numFmt w:val="decimal"/>
      <w:lvlText w:val="%1.%2.%3.%4.%5.%6.%7.%8."/>
      <w:lvlJc w:val="left"/>
      <w:pPr>
        <w:ind w:left="9210" w:hanging="1440"/>
      </w:pPr>
      <w:rPr>
        <w:rFonts w:cstheme="minorBidi" w:hint="default"/>
        <w:color w:val="auto"/>
      </w:rPr>
    </w:lvl>
    <w:lvl w:ilvl="8">
      <w:start w:val="1"/>
      <w:numFmt w:val="decimal"/>
      <w:lvlText w:val="%1.%2.%3.%4.%5.%6.%7.%8.%9."/>
      <w:lvlJc w:val="left"/>
      <w:pPr>
        <w:ind w:left="10320" w:hanging="1440"/>
      </w:pPr>
      <w:rPr>
        <w:rFonts w:cstheme="minorBidi" w:hint="default"/>
        <w:color w:val="auto"/>
      </w:rPr>
    </w:lvl>
  </w:abstractNum>
  <w:abstractNum w:abstractNumId="5">
    <w:nsid w:val="0D6B6A1A"/>
    <w:multiLevelType w:val="hybridMultilevel"/>
    <w:tmpl w:val="44F26AB2"/>
    <w:lvl w:ilvl="0" w:tplc="9B245852">
      <w:start w:val="1"/>
      <w:numFmt w:val="decimal"/>
      <w:lvlText w:val="%1."/>
      <w:lvlJc w:val="left"/>
      <w:pPr>
        <w:ind w:left="720" w:hanging="360"/>
      </w:pPr>
    </w:lvl>
    <w:lvl w:ilvl="1" w:tplc="A30C6E02">
      <w:start w:val="1"/>
      <w:numFmt w:val="lowerLetter"/>
      <w:lvlText w:val="%2."/>
      <w:lvlJc w:val="left"/>
      <w:pPr>
        <w:ind w:left="1440" w:hanging="360"/>
      </w:pPr>
    </w:lvl>
    <w:lvl w:ilvl="2" w:tplc="DB3887CC">
      <w:start w:val="1"/>
      <w:numFmt w:val="lowerRoman"/>
      <w:lvlText w:val="%3."/>
      <w:lvlJc w:val="right"/>
      <w:pPr>
        <w:ind w:left="2160" w:hanging="180"/>
      </w:pPr>
    </w:lvl>
    <w:lvl w:ilvl="3" w:tplc="3758B88E">
      <w:start w:val="1"/>
      <w:numFmt w:val="decimal"/>
      <w:lvlText w:val="%4."/>
      <w:lvlJc w:val="left"/>
      <w:pPr>
        <w:ind w:left="2880" w:hanging="360"/>
      </w:pPr>
    </w:lvl>
    <w:lvl w:ilvl="4" w:tplc="A738A220">
      <w:start w:val="1"/>
      <w:numFmt w:val="lowerLetter"/>
      <w:lvlText w:val="%5."/>
      <w:lvlJc w:val="left"/>
      <w:pPr>
        <w:ind w:left="3600" w:hanging="360"/>
      </w:pPr>
    </w:lvl>
    <w:lvl w:ilvl="5" w:tplc="3EC0BD84">
      <w:start w:val="1"/>
      <w:numFmt w:val="lowerRoman"/>
      <w:lvlText w:val="%6."/>
      <w:lvlJc w:val="right"/>
      <w:pPr>
        <w:ind w:left="4320" w:hanging="180"/>
      </w:pPr>
    </w:lvl>
    <w:lvl w:ilvl="6" w:tplc="09404096">
      <w:start w:val="1"/>
      <w:numFmt w:val="decimal"/>
      <w:lvlText w:val="%7."/>
      <w:lvlJc w:val="left"/>
      <w:pPr>
        <w:ind w:left="5040" w:hanging="360"/>
      </w:pPr>
    </w:lvl>
    <w:lvl w:ilvl="7" w:tplc="06AAE1C6">
      <w:start w:val="1"/>
      <w:numFmt w:val="lowerLetter"/>
      <w:lvlText w:val="%8."/>
      <w:lvlJc w:val="left"/>
      <w:pPr>
        <w:ind w:left="5760" w:hanging="360"/>
      </w:pPr>
    </w:lvl>
    <w:lvl w:ilvl="8" w:tplc="F27E5912">
      <w:start w:val="1"/>
      <w:numFmt w:val="lowerRoman"/>
      <w:lvlText w:val="%9."/>
      <w:lvlJc w:val="right"/>
      <w:pPr>
        <w:ind w:left="6480" w:hanging="180"/>
      </w:pPr>
    </w:lvl>
  </w:abstractNum>
  <w:abstractNum w:abstractNumId="6">
    <w:nsid w:val="0D6F14B5"/>
    <w:multiLevelType w:val="hybridMultilevel"/>
    <w:tmpl w:val="2BB05C8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nsid w:val="0FFA0D64"/>
    <w:multiLevelType w:val="hybridMultilevel"/>
    <w:tmpl w:val="DAA6A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0623436"/>
    <w:multiLevelType w:val="hybridMultilevel"/>
    <w:tmpl w:val="04F23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547F51"/>
    <w:multiLevelType w:val="hybridMultilevel"/>
    <w:tmpl w:val="4A0E7A5E"/>
    <w:lvl w:ilvl="0" w:tplc="FC0E2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75976"/>
    <w:multiLevelType w:val="multilevel"/>
    <w:tmpl w:val="3CE81880"/>
    <w:lvl w:ilvl="0">
      <w:start w:val="10"/>
      <w:numFmt w:val="decimal"/>
      <w:lvlText w:val="%1"/>
      <w:lvlJc w:val="left"/>
      <w:pPr>
        <w:ind w:left="375" w:hanging="375"/>
      </w:pPr>
      <w:rPr>
        <w:rFonts w:ascii="Arial Narrow" w:hAnsi="Arial Narrow" w:cs="Arial" w:hint="default"/>
      </w:rPr>
    </w:lvl>
    <w:lvl w:ilvl="1">
      <w:start w:val="1"/>
      <w:numFmt w:val="decimal"/>
      <w:lvlText w:val="%1.%2"/>
      <w:lvlJc w:val="left"/>
      <w:pPr>
        <w:ind w:left="800" w:hanging="375"/>
      </w:pPr>
      <w:rPr>
        <w:rFonts w:ascii="Arial Narrow" w:hAnsi="Arial Narrow" w:hint="default"/>
      </w:rPr>
    </w:lvl>
    <w:lvl w:ilvl="2">
      <w:start w:val="1"/>
      <w:numFmt w:val="decimal"/>
      <w:lvlText w:val="%1.%2.%3"/>
      <w:lvlJc w:val="left"/>
      <w:pPr>
        <w:ind w:left="2008" w:hanging="720"/>
      </w:pPr>
      <w:rPr>
        <w:rFonts w:asciiTheme="minorHAnsi" w:hAnsiTheme="minorHAnsi" w:hint="default"/>
      </w:rPr>
    </w:lvl>
    <w:lvl w:ilvl="3">
      <w:start w:val="1"/>
      <w:numFmt w:val="decimal"/>
      <w:lvlText w:val="%1.%2.%3.%4"/>
      <w:lvlJc w:val="left"/>
      <w:pPr>
        <w:ind w:left="2652" w:hanging="720"/>
      </w:pPr>
      <w:rPr>
        <w:rFonts w:asciiTheme="minorHAnsi" w:hAnsiTheme="minorHAnsi" w:hint="default"/>
      </w:rPr>
    </w:lvl>
    <w:lvl w:ilvl="4">
      <w:start w:val="1"/>
      <w:numFmt w:val="decimal"/>
      <w:lvlText w:val="%1.%2.%3.%4.%5"/>
      <w:lvlJc w:val="left"/>
      <w:pPr>
        <w:ind w:left="3656" w:hanging="1080"/>
      </w:pPr>
      <w:rPr>
        <w:rFonts w:asciiTheme="minorHAnsi" w:hAnsiTheme="minorHAnsi" w:hint="default"/>
      </w:rPr>
    </w:lvl>
    <w:lvl w:ilvl="5">
      <w:start w:val="1"/>
      <w:numFmt w:val="decimal"/>
      <w:lvlText w:val="%1.%2.%3.%4.%5.%6"/>
      <w:lvlJc w:val="left"/>
      <w:pPr>
        <w:ind w:left="4300" w:hanging="1080"/>
      </w:pPr>
      <w:rPr>
        <w:rFonts w:asciiTheme="minorHAnsi" w:hAnsiTheme="minorHAnsi" w:hint="default"/>
      </w:rPr>
    </w:lvl>
    <w:lvl w:ilvl="6">
      <w:start w:val="1"/>
      <w:numFmt w:val="decimal"/>
      <w:lvlText w:val="%1.%2.%3.%4.%5.%6.%7"/>
      <w:lvlJc w:val="left"/>
      <w:pPr>
        <w:ind w:left="5304" w:hanging="1440"/>
      </w:pPr>
      <w:rPr>
        <w:rFonts w:asciiTheme="minorHAnsi" w:hAnsiTheme="minorHAnsi" w:hint="default"/>
      </w:rPr>
    </w:lvl>
    <w:lvl w:ilvl="7">
      <w:start w:val="1"/>
      <w:numFmt w:val="decimal"/>
      <w:lvlText w:val="%1.%2.%3.%4.%5.%6.%7.%8"/>
      <w:lvlJc w:val="left"/>
      <w:pPr>
        <w:ind w:left="5948" w:hanging="1440"/>
      </w:pPr>
      <w:rPr>
        <w:rFonts w:asciiTheme="minorHAnsi" w:hAnsiTheme="minorHAnsi" w:hint="default"/>
      </w:rPr>
    </w:lvl>
    <w:lvl w:ilvl="8">
      <w:start w:val="1"/>
      <w:numFmt w:val="decimal"/>
      <w:lvlText w:val="%1.%2.%3.%4.%5.%6.%7.%8.%9"/>
      <w:lvlJc w:val="left"/>
      <w:pPr>
        <w:ind w:left="6592" w:hanging="1440"/>
      </w:pPr>
      <w:rPr>
        <w:rFonts w:asciiTheme="minorHAnsi" w:hAnsiTheme="minorHAnsi" w:hint="default"/>
      </w:rPr>
    </w:lvl>
  </w:abstractNum>
  <w:abstractNum w:abstractNumId="11">
    <w:nsid w:val="14A95EA8"/>
    <w:multiLevelType w:val="multilevel"/>
    <w:tmpl w:val="CD14F7B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ascii="Arial" w:hAnsi="Arial" w:cs="Arial" w:hint="default"/>
        <w:b w:val="0"/>
        <w:sz w:val="20"/>
      </w:rPr>
    </w:lvl>
    <w:lvl w:ilvl="2">
      <w:start w:val="1"/>
      <w:numFmt w:val="decimal"/>
      <w:isLgl/>
      <w:lvlText w:val="%1.%2.%3"/>
      <w:lvlJc w:val="left"/>
      <w:pPr>
        <w:ind w:left="1800" w:hanging="720"/>
      </w:pPr>
      <w:rPr>
        <w:rFonts w:ascii="Arial" w:hAnsi="Arial" w:cs="Arial" w:hint="default"/>
        <w:b w:val="0"/>
        <w:sz w:val="20"/>
      </w:rPr>
    </w:lvl>
    <w:lvl w:ilvl="3">
      <w:start w:val="1"/>
      <w:numFmt w:val="decimal"/>
      <w:isLgl/>
      <w:lvlText w:val="%1.%2.%3.%4"/>
      <w:lvlJc w:val="left"/>
      <w:pPr>
        <w:ind w:left="2160" w:hanging="720"/>
      </w:pPr>
      <w:rPr>
        <w:rFonts w:ascii="Arial" w:hAnsi="Arial" w:cs="Arial" w:hint="default"/>
        <w:b w:val="0"/>
        <w:sz w:val="20"/>
      </w:rPr>
    </w:lvl>
    <w:lvl w:ilvl="4">
      <w:start w:val="1"/>
      <w:numFmt w:val="decimal"/>
      <w:isLgl/>
      <w:lvlText w:val="%1.%2.%3.%4.%5"/>
      <w:lvlJc w:val="left"/>
      <w:pPr>
        <w:ind w:left="2880" w:hanging="1080"/>
      </w:pPr>
      <w:rPr>
        <w:rFonts w:ascii="Arial" w:hAnsi="Arial" w:cs="Arial" w:hint="default"/>
        <w:b w:val="0"/>
        <w:sz w:val="20"/>
      </w:rPr>
    </w:lvl>
    <w:lvl w:ilvl="5">
      <w:start w:val="1"/>
      <w:numFmt w:val="decimal"/>
      <w:isLgl/>
      <w:lvlText w:val="%1.%2.%3.%4.%5.%6"/>
      <w:lvlJc w:val="left"/>
      <w:pPr>
        <w:ind w:left="3240" w:hanging="1080"/>
      </w:pPr>
      <w:rPr>
        <w:rFonts w:ascii="Arial" w:hAnsi="Arial" w:cs="Arial" w:hint="default"/>
        <w:b w:val="0"/>
        <w:sz w:val="20"/>
      </w:rPr>
    </w:lvl>
    <w:lvl w:ilvl="6">
      <w:start w:val="1"/>
      <w:numFmt w:val="decimal"/>
      <w:isLgl/>
      <w:lvlText w:val="%1.%2.%3.%4.%5.%6.%7"/>
      <w:lvlJc w:val="left"/>
      <w:pPr>
        <w:ind w:left="3960" w:hanging="1440"/>
      </w:pPr>
      <w:rPr>
        <w:rFonts w:ascii="Arial" w:hAnsi="Arial" w:cs="Arial" w:hint="default"/>
        <w:b w:val="0"/>
        <w:sz w:val="20"/>
      </w:rPr>
    </w:lvl>
    <w:lvl w:ilvl="7">
      <w:start w:val="1"/>
      <w:numFmt w:val="decimal"/>
      <w:isLgl/>
      <w:lvlText w:val="%1.%2.%3.%4.%5.%6.%7.%8"/>
      <w:lvlJc w:val="left"/>
      <w:pPr>
        <w:ind w:left="4320" w:hanging="1440"/>
      </w:pPr>
      <w:rPr>
        <w:rFonts w:ascii="Arial" w:hAnsi="Arial" w:cs="Arial" w:hint="default"/>
        <w:b w:val="0"/>
        <w:sz w:val="20"/>
      </w:rPr>
    </w:lvl>
    <w:lvl w:ilvl="8">
      <w:start w:val="1"/>
      <w:numFmt w:val="decimal"/>
      <w:isLgl/>
      <w:lvlText w:val="%1.%2.%3.%4.%5.%6.%7.%8.%9"/>
      <w:lvlJc w:val="left"/>
      <w:pPr>
        <w:ind w:left="5040" w:hanging="1800"/>
      </w:pPr>
      <w:rPr>
        <w:rFonts w:ascii="Arial" w:hAnsi="Arial" w:cs="Arial" w:hint="default"/>
        <w:b w:val="0"/>
        <w:sz w:val="20"/>
      </w:rPr>
    </w:lvl>
  </w:abstractNum>
  <w:abstractNum w:abstractNumId="12">
    <w:nsid w:val="15D959B3"/>
    <w:multiLevelType w:val="hybridMultilevel"/>
    <w:tmpl w:val="D5DCF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712C6D"/>
    <w:multiLevelType w:val="hybridMultilevel"/>
    <w:tmpl w:val="353C9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7317A6B"/>
    <w:multiLevelType w:val="hybridMultilevel"/>
    <w:tmpl w:val="4B66FE08"/>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nsid w:val="175E13D0"/>
    <w:multiLevelType w:val="hybridMultilevel"/>
    <w:tmpl w:val="B39A8D42"/>
    <w:lvl w:ilvl="0" w:tplc="744A99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6E3700"/>
    <w:multiLevelType w:val="hybridMultilevel"/>
    <w:tmpl w:val="04F23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9613D4"/>
    <w:multiLevelType w:val="hybridMultilevel"/>
    <w:tmpl w:val="E1E6DBAA"/>
    <w:lvl w:ilvl="0" w:tplc="83DE6A22">
      <w:start w:val="1"/>
      <w:numFmt w:val="decimal"/>
      <w:lvlText w:val="%1."/>
      <w:lvlJc w:val="left"/>
      <w:pPr>
        <w:ind w:left="720" w:hanging="360"/>
      </w:pPr>
    </w:lvl>
    <w:lvl w:ilvl="1" w:tplc="1878014E">
      <w:start w:val="1"/>
      <w:numFmt w:val="decimal"/>
      <w:lvlText w:val="%2)"/>
      <w:lvlJc w:val="left"/>
      <w:pPr>
        <w:ind w:left="1440" w:hanging="360"/>
      </w:pPr>
    </w:lvl>
    <w:lvl w:ilvl="2" w:tplc="8EC23B72">
      <w:start w:val="1"/>
      <w:numFmt w:val="lowerRoman"/>
      <w:lvlText w:val="%3."/>
      <w:lvlJc w:val="right"/>
      <w:pPr>
        <w:ind w:left="2160" w:hanging="180"/>
      </w:pPr>
    </w:lvl>
    <w:lvl w:ilvl="3" w:tplc="0D34FE5A">
      <w:start w:val="1"/>
      <w:numFmt w:val="decimal"/>
      <w:lvlText w:val="%4."/>
      <w:lvlJc w:val="left"/>
      <w:pPr>
        <w:ind w:left="2880" w:hanging="360"/>
      </w:pPr>
    </w:lvl>
    <w:lvl w:ilvl="4" w:tplc="76A66376">
      <w:start w:val="1"/>
      <w:numFmt w:val="lowerLetter"/>
      <w:lvlText w:val="%5."/>
      <w:lvlJc w:val="left"/>
      <w:pPr>
        <w:ind w:left="3600" w:hanging="360"/>
      </w:pPr>
    </w:lvl>
    <w:lvl w:ilvl="5" w:tplc="402EAE0E">
      <w:start w:val="1"/>
      <w:numFmt w:val="lowerRoman"/>
      <w:lvlText w:val="%6."/>
      <w:lvlJc w:val="right"/>
      <w:pPr>
        <w:ind w:left="4320" w:hanging="180"/>
      </w:pPr>
    </w:lvl>
    <w:lvl w:ilvl="6" w:tplc="C082D4EC">
      <w:start w:val="1"/>
      <w:numFmt w:val="decimal"/>
      <w:lvlText w:val="%7."/>
      <w:lvlJc w:val="left"/>
      <w:pPr>
        <w:ind w:left="5040" w:hanging="360"/>
      </w:pPr>
    </w:lvl>
    <w:lvl w:ilvl="7" w:tplc="E5B269EA">
      <w:start w:val="1"/>
      <w:numFmt w:val="lowerLetter"/>
      <w:lvlText w:val="%8."/>
      <w:lvlJc w:val="left"/>
      <w:pPr>
        <w:ind w:left="5760" w:hanging="360"/>
      </w:pPr>
    </w:lvl>
    <w:lvl w:ilvl="8" w:tplc="CE587D80">
      <w:start w:val="1"/>
      <w:numFmt w:val="lowerRoman"/>
      <w:lvlText w:val="%9."/>
      <w:lvlJc w:val="right"/>
      <w:pPr>
        <w:ind w:left="6480" w:hanging="180"/>
      </w:pPr>
    </w:lvl>
  </w:abstractNum>
  <w:abstractNum w:abstractNumId="18">
    <w:nsid w:val="1AC11A89"/>
    <w:multiLevelType w:val="hybridMultilevel"/>
    <w:tmpl w:val="4702760A"/>
    <w:lvl w:ilvl="0" w:tplc="1876DDA4">
      <w:start w:val="1"/>
      <w:numFmt w:val="decimal"/>
      <w:lvlText w:val="%1."/>
      <w:lvlJc w:val="left"/>
      <w:pPr>
        <w:ind w:left="720" w:hanging="360"/>
      </w:pPr>
    </w:lvl>
    <w:lvl w:ilvl="1" w:tplc="59522A02">
      <w:start w:val="1"/>
      <w:numFmt w:val="lowerLetter"/>
      <w:lvlText w:val="%2)"/>
      <w:lvlJc w:val="left"/>
      <w:pPr>
        <w:ind w:left="1785" w:hanging="705"/>
      </w:pPr>
    </w:lvl>
    <w:lvl w:ilvl="2" w:tplc="D7E85F62">
      <w:start w:val="1"/>
      <w:numFmt w:val="lowerRoman"/>
      <w:lvlText w:val="%3."/>
      <w:lvlJc w:val="right"/>
      <w:pPr>
        <w:ind w:left="2160" w:hanging="180"/>
      </w:pPr>
    </w:lvl>
    <w:lvl w:ilvl="3" w:tplc="C430F5DC">
      <w:start w:val="1"/>
      <w:numFmt w:val="decimal"/>
      <w:lvlText w:val="%4."/>
      <w:lvlJc w:val="left"/>
      <w:pPr>
        <w:ind w:left="2880" w:hanging="360"/>
      </w:pPr>
    </w:lvl>
    <w:lvl w:ilvl="4" w:tplc="C2C2307A">
      <w:start w:val="1"/>
      <w:numFmt w:val="lowerLetter"/>
      <w:lvlText w:val="%5."/>
      <w:lvlJc w:val="left"/>
      <w:pPr>
        <w:ind w:left="3600" w:hanging="360"/>
      </w:pPr>
    </w:lvl>
    <w:lvl w:ilvl="5" w:tplc="4076805A">
      <w:start w:val="1"/>
      <w:numFmt w:val="lowerRoman"/>
      <w:lvlText w:val="%6."/>
      <w:lvlJc w:val="right"/>
      <w:pPr>
        <w:ind w:left="4320" w:hanging="180"/>
      </w:pPr>
    </w:lvl>
    <w:lvl w:ilvl="6" w:tplc="59904794">
      <w:start w:val="1"/>
      <w:numFmt w:val="decimal"/>
      <w:lvlText w:val="%7."/>
      <w:lvlJc w:val="left"/>
      <w:pPr>
        <w:ind w:left="5040" w:hanging="360"/>
      </w:pPr>
    </w:lvl>
    <w:lvl w:ilvl="7" w:tplc="643A66F0">
      <w:start w:val="1"/>
      <w:numFmt w:val="lowerLetter"/>
      <w:lvlText w:val="%8."/>
      <w:lvlJc w:val="left"/>
      <w:pPr>
        <w:ind w:left="5760" w:hanging="360"/>
      </w:pPr>
    </w:lvl>
    <w:lvl w:ilvl="8" w:tplc="97C010EE">
      <w:start w:val="1"/>
      <w:numFmt w:val="lowerRoman"/>
      <w:lvlText w:val="%9."/>
      <w:lvlJc w:val="right"/>
      <w:pPr>
        <w:ind w:left="6480" w:hanging="180"/>
      </w:pPr>
    </w:lvl>
  </w:abstractNum>
  <w:abstractNum w:abstractNumId="19">
    <w:nsid w:val="1C867241"/>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E5279D2"/>
    <w:multiLevelType w:val="hybridMultilevel"/>
    <w:tmpl w:val="6CBCC450"/>
    <w:lvl w:ilvl="0" w:tplc="D716E71A">
      <w:start w:val="1"/>
      <w:numFmt w:val="upperRoman"/>
      <w:lvlText w:val="%1."/>
      <w:lvlJc w:val="righ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60128A"/>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1F7F15EB"/>
    <w:multiLevelType w:val="multilevel"/>
    <w:tmpl w:val="CD14F7B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ascii="Arial" w:hAnsi="Arial" w:cs="Arial" w:hint="default"/>
        <w:b w:val="0"/>
        <w:sz w:val="20"/>
      </w:rPr>
    </w:lvl>
    <w:lvl w:ilvl="2">
      <w:start w:val="1"/>
      <w:numFmt w:val="decimal"/>
      <w:isLgl/>
      <w:lvlText w:val="%1.%2.%3"/>
      <w:lvlJc w:val="left"/>
      <w:pPr>
        <w:ind w:left="1800" w:hanging="720"/>
      </w:pPr>
      <w:rPr>
        <w:rFonts w:ascii="Arial" w:hAnsi="Arial" w:cs="Arial" w:hint="default"/>
        <w:b w:val="0"/>
        <w:sz w:val="20"/>
      </w:rPr>
    </w:lvl>
    <w:lvl w:ilvl="3">
      <w:start w:val="1"/>
      <w:numFmt w:val="decimal"/>
      <w:isLgl/>
      <w:lvlText w:val="%1.%2.%3.%4"/>
      <w:lvlJc w:val="left"/>
      <w:pPr>
        <w:ind w:left="2160" w:hanging="720"/>
      </w:pPr>
      <w:rPr>
        <w:rFonts w:ascii="Arial" w:hAnsi="Arial" w:cs="Arial" w:hint="default"/>
        <w:b w:val="0"/>
        <w:sz w:val="20"/>
      </w:rPr>
    </w:lvl>
    <w:lvl w:ilvl="4">
      <w:start w:val="1"/>
      <w:numFmt w:val="decimal"/>
      <w:isLgl/>
      <w:lvlText w:val="%1.%2.%3.%4.%5"/>
      <w:lvlJc w:val="left"/>
      <w:pPr>
        <w:ind w:left="2880" w:hanging="1080"/>
      </w:pPr>
      <w:rPr>
        <w:rFonts w:ascii="Arial" w:hAnsi="Arial" w:cs="Arial" w:hint="default"/>
        <w:b w:val="0"/>
        <w:sz w:val="20"/>
      </w:rPr>
    </w:lvl>
    <w:lvl w:ilvl="5">
      <w:start w:val="1"/>
      <w:numFmt w:val="decimal"/>
      <w:isLgl/>
      <w:lvlText w:val="%1.%2.%3.%4.%5.%6"/>
      <w:lvlJc w:val="left"/>
      <w:pPr>
        <w:ind w:left="3240" w:hanging="1080"/>
      </w:pPr>
      <w:rPr>
        <w:rFonts w:ascii="Arial" w:hAnsi="Arial" w:cs="Arial" w:hint="default"/>
        <w:b w:val="0"/>
        <w:sz w:val="20"/>
      </w:rPr>
    </w:lvl>
    <w:lvl w:ilvl="6">
      <w:start w:val="1"/>
      <w:numFmt w:val="decimal"/>
      <w:isLgl/>
      <w:lvlText w:val="%1.%2.%3.%4.%5.%6.%7"/>
      <w:lvlJc w:val="left"/>
      <w:pPr>
        <w:ind w:left="3960" w:hanging="1440"/>
      </w:pPr>
      <w:rPr>
        <w:rFonts w:ascii="Arial" w:hAnsi="Arial" w:cs="Arial" w:hint="default"/>
        <w:b w:val="0"/>
        <w:sz w:val="20"/>
      </w:rPr>
    </w:lvl>
    <w:lvl w:ilvl="7">
      <w:start w:val="1"/>
      <w:numFmt w:val="decimal"/>
      <w:isLgl/>
      <w:lvlText w:val="%1.%2.%3.%4.%5.%6.%7.%8"/>
      <w:lvlJc w:val="left"/>
      <w:pPr>
        <w:ind w:left="4320" w:hanging="1440"/>
      </w:pPr>
      <w:rPr>
        <w:rFonts w:ascii="Arial" w:hAnsi="Arial" w:cs="Arial" w:hint="default"/>
        <w:b w:val="0"/>
        <w:sz w:val="20"/>
      </w:rPr>
    </w:lvl>
    <w:lvl w:ilvl="8">
      <w:start w:val="1"/>
      <w:numFmt w:val="decimal"/>
      <w:isLgl/>
      <w:lvlText w:val="%1.%2.%3.%4.%5.%6.%7.%8.%9"/>
      <w:lvlJc w:val="left"/>
      <w:pPr>
        <w:ind w:left="5040" w:hanging="1800"/>
      </w:pPr>
      <w:rPr>
        <w:rFonts w:ascii="Arial" w:hAnsi="Arial" w:cs="Arial" w:hint="default"/>
        <w:b w:val="0"/>
        <w:sz w:val="20"/>
      </w:rPr>
    </w:lvl>
  </w:abstractNum>
  <w:abstractNum w:abstractNumId="23">
    <w:nsid w:val="1F832B01"/>
    <w:multiLevelType w:val="hybridMultilevel"/>
    <w:tmpl w:val="EA428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15C01B2"/>
    <w:multiLevelType w:val="hybridMultilevel"/>
    <w:tmpl w:val="C1CC3C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558670E"/>
    <w:multiLevelType w:val="multilevel"/>
    <w:tmpl w:val="92B47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79F359F"/>
    <w:multiLevelType w:val="hybridMultilevel"/>
    <w:tmpl w:val="92B47AF0"/>
    <w:lvl w:ilvl="0" w:tplc="83E68466">
      <w:start w:val="1"/>
      <w:numFmt w:val="decimal"/>
      <w:lvlText w:val="%1."/>
      <w:lvlJc w:val="left"/>
      <w:pPr>
        <w:ind w:left="720" w:hanging="360"/>
      </w:pPr>
    </w:lvl>
    <w:lvl w:ilvl="1" w:tplc="D21025C0">
      <w:start w:val="1"/>
      <w:numFmt w:val="lowerLetter"/>
      <w:lvlText w:val="%2."/>
      <w:lvlJc w:val="left"/>
      <w:pPr>
        <w:ind w:left="1440" w:hanging="360"/>
      </w:pPr>
    </w:lvl>
    <w:lvl w:ilvl="2" w:tplc="792E47A4">
      <w:start w:val="1"/>
      <w:numFmt w:val="lowerRoman"/>
      <w:lvlText w:val="%3."/>
      <w:lvlJc w:val="right"/>
      <w:pPr>
        <w:ind w:left="2160" w:hanging="180"/>
      </w:pPr>
    </w:lvl>
    <w:lvl w:ilvl="3" w:tplc="D6C02654">
      <w:start w:val="1"/>
      <w:numFmt w:val="decimal"/>
      <w:lvlText w:val="%4."/>
      <w:lvlJc w:val="left"/>
      <w:pPr>
        <w:ind w:left="2880" w:hanging="360"/>
      </w:pPr>
    </w:lvl>
    <w:lvl w:ilvl="4" w:tplc="B2064436">
      <w:start w:val="1"/>
      <w:numFmt w:val="lowerLetter"/>
      <w:lvlText w:val="%5."/>
      <w:lvlJc w:val="left"/>
      <w:pPr>
        <w:ind w:left="3600" w:hanging="360"/>
      </w:pPr>
    </w:lvl>
    <w:lvl w:ilvl="5" w:tplc="5D9E1438">
      <w:start w:val="1"/>
      <w:numFmt w:val="lowerRoman"/>
      <w:lvlText w:val="%6."/>
      <w:lvlJc w:val="right"/>
      <w:pPr>
        <w:ind w:left="4320" w:hanging="180"/>
      </w:pPr>
    </w:lvl>
    <w:lvl w:ilvl="6" w:tplc="100E705A">
      <w:start w:val="1"/>
      <w:numFmt w:val="decimal"/>
      <w:lvlText w:val="%7."/>
      <w:lvlJc w:val="left"/>
      <w:pPr>
        <w:ind w:left="5040" w:hanging="360"/>
      </w:pPr>
    </w:lvl>
    <w:lvl w:ilvl="7" w:tplc="99C8F482">
      <w:start w:val="1"/>
      <w:numFmt w:val="lowerLetter"/>
      <w:lvlText w:val="%8."/>
      <w:lvlJc w:val="left"/>
      <w:pPr>
        <w:ind w:left="5760" w:hanging="360"/>
      </w:pPr>
    </w:lvl>
    <w:lvl w:ilvl="8" w:tplc="D896B48A">
      <w:start w:val="1"/>
      <w:numFmt w:val="lowerRoman"/>
      <w:lvlText w:val="%9."/>
      <w:lvlJc w:val="right"/>
      <w:pPr>
        <w:ind w:left="6480" w:hanging="180"/>
      </w:pPr>
    </w:lvl>
  </w:abstractNum>
  <w:abstractNum w:abstractNumId="28">
    <w:nsid w:val="27F528BF"/>
    <w:multiLevelType w:val="multilevel"/>
    <w:tmpl w:val="CCDA502A"/>
    <w:lvl w:ilvl="0">
      <w:start w:val="1"/>
      <w:numFmt w:val="decimal"/>
      <w:lvlText w:val="%1."/>
      <w:lvlJc w:val="left"/>
      <w:pPr>
        <w:ind w:left="360" w:hanging="360"/>
      </w:pPr>
      <w:rPr>
        <w:rFonts w:hint="default"/>
        <w:b w:val="0"/>
        <w:i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9">
    <w:nsid w:val="284C1D3E"/>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28771B0E"/>
    <w:multiLevelType w:val="hybridMultilevel"/>
    <w:tmpl w:val="718224B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8B3185A"/>
    <w:multiLevelType w:val="hybridMultilevel"/>
    <w:tmpl w:val="B618650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nsid w:val="290B585A"/>
    <w:multiLevelType w:val="hybridMultilevel"/>
    <w:tmpl w:val="664836BE"/>
    <w:lvl w:ilvl="0" w:tplc="F528A002">
      <w:start w:val="1"/>
      <w:numFmt w:val="lowerLetter"/>
      <w:lvlText w:val="%1)"/>
      <w:lvlJc w:val="left"/>
      <w:pPr>
        <w:ind w:left="1145" w:hanging="360"/>
      </w:pPr>
    </w:lvl>
    <w:lvl w:ilvl="1" w:tplc="EF44BF64">
      <w:start w:val="1"/>
      <w:numFmt w:val="lowerLetter"/>
      <w:lvlText w:val="%2."/>
      <w:lvlJc w:val="left"/>
      <w:pPr>
        <w:ind w:left="1865" w:hanging="360"/>
      </w:pPr>
    </w:lvl>
    <w:lvl w:ilvl="2" w:tplc="DFCE7978">
      <w:start w:val="1"/>
      <w:numFmt w:val="decimal"/>
      <w:lvlText w:val="%3."/>
      <w:lvlJc w:val="left"/>
      <w:pPr>
        <w:ind w:left="2765" w:hanging="360"/>
      </w:pPr>
    </w:lvl>
    <w:lvl w:ilvl="3" w:tplc="6F10517C">
      <w:start w:val="1"/>
      <w:numFmt w:val="decimal"/>
      <w:lvlText w:val="%4."/>
      <w:lvlJc w:val="left"/>
      <w:pPr>
        <w:ind w:left="3305" w:hanging="360"/>
      </w:pPr>
    </w:lvl>
    <w:lvl w:ilvl="4" w:tplc="84ECDE5A">
      <w:start w:val="1"/>
      <w:numFmt w:val="lowerLetter"/>
      <w:lvlText w:val="%5."/>
      <w:lvlJc w:val="left"/>
      <w:pPr>
        <w:ind w:left="4025" w:hanging="360"/>
      </w:pPr>
    </w:lvl>
    <w:lvl w:ilvl="5" w:tplc="D084E42A">
      <w:start w:val="1"/>
      <w:numFmt w:val="lowerRoman"/>
      <w:lvlText w:val="%6."/>
      <w:lvlJc w:val="right"/>
      <w:pPr>
        <w:ind w:left="4745" w:hanging="180"/>
      </w:pPr>
    </w:lvl>
    <w:lvl w:ilvl="6" w:tplc="CA40A740">
      <w:start w:val="1"/>
      <w:numFmt w:val="decimal"/>
      <w:lvlText w:val="%7."/>
      <w:lvlJc w:val="left"/>
      <w:pPr>
        <w:ind w:left="5465" w:hanging="360"/>
      </w:pPr>
    </w:lvl>
    <w:lvl w:ilvl="7" w:tplc="ADFE96BE">
      <w:start w:val="1"/>
      <w:numFmt w:val="lowerLetter"/>
      <w:lvlText w:val="%8."/>
      <w:lvlJc w:val="left"/>
      <w:pPr>
        <w:ind w:left="6185" w:hanging="360"/>
      </w:pPr>
    </w:lvl>
    <w:lvl w:ilvl="8" w:tplc="6FC45244">
      <w:start w:val="1"/>
      <w:numFmt w:val="lowerRoman"/>
      <w:lvlText w:val="%9."/>
      <w:lvlJc w:val="right"/>
      <w:pPr>
        <w:ind w:left="6905" w:hanging="180"/>
      </w:pPr>
    </w:lvl>
  </w:abstractNum>
  <w:abstractNum w:abstractNumId="33">
    <w:nsid w:val="29A71A4D"/>
    <w:multiLevelType w:val="multilevel"/>
    <w:tmpl w:val="BF44376E"/>
    <w:lvl w:ilvl="0">
      <w:start w:val="1"/>
      <w:numFmt w:val="decimal"/>
      <w:lvlText w:val="%1."/>
      <w:lvlJc w:val="left"/>
      <w:pPr>
        <w:ind w:left="1068" w:hanging="360"/>
      </w:pPr>
    </w:lvl>
    <w:lvl w:ilvl="1">
      <w:start w:val="1"/>
      <w:numFmt w:val="decimal"/>
      <w:isLgl/>
      <w:lvlText w:val="%1.%2"/>
      <w:lvlJc w:val="left"/>
      <w:pPr>
        <w:ind w:left="927"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34">
    <w:nsid w:val="2A4D16EA"/>
    <w:multiLevelType w:val="hybridMultilevel"/>
    <w:tmpl w:val="7BDE77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B495B57"/>
    <w:multiLevelType w:val="hybridMultilevel"/>
    <w:tmpl w:val="627491B8"/>
    <w:lvl w:ilvl="0" w:tplc="AB5C636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D2E00C9"/>
    <w:multiLevelType w:val="hybridMultilevel"/>
    <w:tmpl w:val="BE626048"/>
    <w:lvl w:ilvl="0" w:tplc="BA92F1AE">
      <w:start w:val="1"/>
      <w:numFmt w:val="decimal"/>
      <w:lvlText w:val="%1."/>
      <w:lvlJc w:val="left"/>
      <w:pPr>
        <w:ind w:left="720" w:hanging="360"/>
      </w:pPr>
    </w:lvl>
    <w:lvl w:ilvl="1" w:tplc="62F60A18">
      <w:start w:val="1"/>
      <w:numFmt w:val="lowerLetter"/>
      <w:lvlText w:val="%2."/>
      <w:lvlJc w:val="left"/>
      <w:pPr>
        <w:ind w:left="1440" w:hanging="360"/>
      </w:pPr>
    </w:lvl>
    <w:lvl w:ilvl="2" w:tplc="7F12633A">
      <w:start w:val="1"/>
      <w:numFmt w:val="lowerRoman"/>
      <w:lvlText w:val="%3."/>
      <w:lvlJc w:val="right"/>
      <w:pPr>
        <w:ind w:left="2160" w:hanging="180"/>
      </w:pPr>
    </w:lvl>
    <w:lvl w:ilvl="3" w:tplc="420EA7BA">
      <w:start w:val="1"/>
      <w:numFmt w:val="decimal"/>
      <w:lvlText w:val="%4."/>
      <w:lvlJc w:val="left"/>
      <w:pPr>
        <w:ind w:left="2880" w:hanging="360"/>
      </w:pPr>
    </w:lvl>
    <w:lvl w:ilvl="4" w:tplc="21680F44">
      <w:start w:val="1"/>
      <w:numFmt w:val="lowerLetter"/>
      <w:lvlText w:val="%5."/>
      <w:lvlJc w:val="left"/>
      <w:pPr>
        <w:ind w:left="3600" w:hanging="360"/>
      </w:pPr>
    </w:lvl>
    <w:lvl w:ilvl="5" w:tplc="E3D043C0">
      <w:start w:val="1"/>
      <w:numFmt w:val="lowerRoman"/>
      <w:lvlText w:val="%6."/>
      <w:lvlJc w:val="right"/>
      <w:pPr>
        <w:ind w:left="4320" w:hanging="180"/>
      </w:pPr>
    </w:lvl>
    <w:lvl w:ilvl="6" w:tplc="6C14C40C">
      <w:start w:val="1"/>
      <w:numFmt w:val="decimal"/>
      <w:lvlText w:val="%7."/>
      <w:lvlJc w:val="left"/>
      <w:pPr>
        <w:ind w:left="5040" w:hanging="360"/>
      </w:pPr>
    </w:lvl>
    <w:lvl w:ilvl="7" w:tplc="976EBAF0">
      <w:start w:val="1"/>
      <w:numFmt w:val="lowerLetter"/>
      <w:lvlText w:val="%8."/>
      <w:lvlJc w:val="left"/>
      <w:pPr>
        <w:ind w:left="5760" w:hanging="360"/>
      </w:pPr>
    </w:lvl>
    <w:lvl w:ilvl="8" w:tplc="0E12454E">
      <w:start w:val="1"/>
      <w:numFmt w:val="lowerRoman"/>
      <w:lvlText w:val="%9."/>
      <w:lvlJc w:val="right"/>
      <w:pPr>
        <w:ind w:left="6480" w:hanging="180"/>
      </w:pPr>
    </w:lvl>
  </w:abstractNum>
  <w:abstractNum w:abstractNumId="37">
    <w:nsid w:val="2D8326A6"/>
    <w:multiLevelType w:val="hybridMultilevel"/>
    <w:tmpl w:val="DC4E6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DF24D81"/>
    <w:multiLevelType w:val="hybridMultilevel"/>
    <w:tmpl w:val="048025F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nsid w:val="2F6D3671"/>
    <w:multiLevelType w:val="multilevel"/>
    <w:tmpl w:val="FC004D40"/>
    <w:lvl w:ilvl="0">
      <w:start w:val="1"/>
      <w:numFmt w:val="decimal"/>
      <w:lvlText w:val="%1."/>
      <w:lvlJc w:val="left"/>
      <w:pPr>
        <w:ind w:left="64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40">
    <w:nsid w:val="2FE22AF9"/>
    <w:multiLevelType w:val="hybridMultilevel"/>
    <w:tmpl w:val="BAA86E6E"/>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30A9073D"/>
    <w:multiLevelType w:val="hybridMultilevel"/>
    <w:tmpl w:val="DD3AB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3E80F16"/>
    <w:multiLevelType w:val="multilevel"/>
    <w:tmpl w:val="C0400C52"/>
    <w:lvl w:ilvl="0">
      <w:start w:val="1"/>
      <w:numFmt w:val="decimal"/>
      <w:lvlText w:val="%1."/>
      <w:lvlJc w:val="left"/>
      <w:pPr>
        <w:ind w:left="3585" w:hanging="360"/>
      </w:pPr>
    </w:lvl>
    <w:lvl w:ilvl="1">
      <w:start w:val="1"/>
      <w:numFmt w:val="lowerLetter"/>
      <w:lvlText w:val="%2."/>
      <w:lvlJc w:val="left"/>
      <w:pPr>
        <w:ind w:left="4305" w:hanging="360"/>
      </w:pPr>
    </w:lvl>
    <w:lvl w:ilvl="2">
      <w:start w:val="1"/>
      <w:numFmt w:val="lowerRoman"/>
      <w:lvlText w:val="%3."/>
      <w:lvlJc w:val="right"/>
      <w:pPr>
        <w:ind w:left="5025" w:hanging="180"/>
      </w:pPr>
    </w:lvl>
    <w:lvl w:ilvl="3">
      <w:start w:val="1"/>
      <w:numFmt w:val="decimal"/>
      <w:lvlText w:val="%4."/>
      <w:lvlJc w:val="left"/>
      <w:pPr>
        <w:ind w:left="5745" w:hanging="360"/>
      </w:pPr>
    </w:lvl>
    <w:lvl w:ilvl="4">
      <w:start w:val="1"/>
      <w:numFmt w:val="lowerLetter"/>
      <w:lvlText w:val="%5."/>
      <w:lvlJc w:val="left"/>
      <w:pPr>
        <w:ind w:left="6465" w:hanging="360"/>
      </w:pPr>
    </w:lvl>
    <w:lvl w:ilvl="5">
      <w:start w:val="1"/>
      <w:numFmt w:val="lowerRoman"/>
      <w:lvlText w:val="%6."/>
      <w:lvlJc w:val="right"/>
      <w:pPr>
        <w:ind w:left="7185" w:hanging="180"/>
      </w:pPr>
    </w:lvl>
    <w:lvl w:ilvl="6">
      <w:start w:val="1"/>
      <w:numFmt w:val="decimal"/>
      <w:lvlText w:val="%7."/>
      <w:lvlJc w:val="left"/>
      <w:pPr>
        <w:ind w:left="7905" w:hanging="360"/>
      </w:pPr>
    </w:lvl>
    <w:lvl w:ilvl="7">
      <w:start w:val="1"/>
      <w:numFmt w:val="lowerLetter"/>
      <w:lvlText w:val="%8."/>
      <w:lvlJc w:val="left"/>
      <w:pPr>
        <w:ind w:left="8625" w:hanging="360"/>
      </w:pPr>
    </w:lvl>
    <w:lvl w:ilvl="8">
      <w:start w:val="1"/>
      <w:numFmt w:val="lowerRoman"/>
      <w:lvlText w:val="%9."/>
      <w:lvlJc w:val="right"/>
      <w:pPr>
        <w:ind w:left="9345" w:hanging="180"/>
      </w:pPr>
    </w:lvl>
  </w:abstractNum>
  <w:abstractNum w:abstractNumId="43">
    <w:nsid w:val="34927034"/>
    <w:multiLevelType w:val="multilevel"/>
    <w:tmpl w:val="4C803AA4"/>
    <w:lvl w:ilvl="0">
      <w:start w:val="1"/>
      <w:numFmt w:val="decimal"/>
      <w:lvlText w:val="%1."/>
      <w:lvlJc w:val="left"/>
      <w:pPr>
        <w:ind w:left="643" w:hanging="360"/>
      </w:pPr>
    </w:lvl>
    <w:lvl w:ilvl="1">
      <w:start w:val="1"/>
      <w:numFmt w:val="decimal"/>
      <w:isLgl/>
      <w:lvlText w:val="%1.%2"/>
      <w:lvlJc w:val="left"/>
      <w:pPr>
        <w:ind w:left="1409" w:hanging="765"/>
      </w:pPr>
      <w:rPr>
        <w:rFonts w:hint="default"/>
        <w:b/>
      </w:rPr>
    </w:lvl>
    <w:lvl w:ilvl="2">
      <w:start w:val="1"/>
      <w:numFmt w:val="decimal"/>
      <w:isLgl/>
      <w:lvlText w:val="%1.%2.%3"/>
      <w:lvlJc w:val="left"/>
      <w:pPr>
        <w:ind w:left="1770" w:hanging="765"/>
      </w:pPr>
      <w:rPr>
        <w:rFonts w:hint="default"/>
        <w:b/>
      </w:rPr>
    </w:lvl>
    <w:lvl w:ilvl="3">
      <w:start w:val="1"/>
      <w:numFmt w:val="decimal"/>
      <w:isLgl/>
      <w:lvlText w:val="%1.%2.%3.%4"/>
      <w:lvlJc w:val="left"/>
      <w:pPr>
        <w:ind w:left="2131" w:hanging="765"/>
      </w:pPr>
      <w:rPr>
        <w:rFonts w:hint="default"/>
        <w:b/>
      </w:rPr>
    </w:lvl>
    <w:lvl w:ilvl="4">
      <w:start w:val="1"/>
      <w:numFmt w:val="decimal"/>
      <w:isLgl/>
      <w:lvlText w:val="%1.%2.%3.%4.%5"/>
      <w:lvlJc w:val="left"/>
      <w:pPr>
        <w:ind w:left="2807" w:hanging="1080"/>
      </w:pPr>
      <w:rPr>
        <w:rFonts w:hint="default"/>
        <w:b/>
      </w:rPr>
    </w:lvl>
    <w:lvl w:ilvl="5">
      <w:start w:val="1"/>
      <w:numFmt w:val="decimal"/>
      <w:isLgl/>
      <w:lvlText w:val="%1.%2.%3.%4.%5.%6"/>
      <w:lvlJc w:val="left"/>
      <w:pPr>
        <w:ind w:left="3168" w:hanging="1080"/>
      </w:pPr>
      <w:rPr>
        <w:rFonts w:hint="default"/>
        <w:b/>
      </w:rPr>
    </w:lvl>
    <w:lvl w:ilvl="6">
      <w:start w:val="1"/>
      <w:numFmt w:val="decimal"/>
      <w:isLgl/>
      <w:lvlText w:val="%1.%2.%3.%4.%5.%6.%7"/>
      <w:lvlJc w:val="left"/>
      <w:pPr>
        <w:ind w:left="3889" w:hanging="1440"/>
      </w:pPr>
      <w:rPr>
        <w:rFonts w:hint="default"/>
        <w:b/>
      </w:rPr>
    </w:lvl>
    <w:lvl w:ilvl="7">
      <w:start w:val="1"/>
      <w:numFmt w:val="decimal"/>
      <w:isLgl/>
      <w:lvlText w:val="%1.%2.%3.%4.%5.%6.%7.%8"/>
      <w:lvlJc w:val="left"/>
      <w:pPr>
        <w:ind w:left="4250" w:hanging="1440"/>
      </w:pPr>
      <w:rPr>
        <w:rFonts w:hint="default"/>
        <w:b/>
      </w:rPr>
    </w:lvl>
    <w:lvl w:ilvl="8">
      <w:start w:val="1"/>
      <w:numFmt w:val="decimal"/>
      <w:isLgl/>
      <w:lvlText w:val="%1.%2.%3.%4.%5.%6.%7.%8.%9"/>
      <w:lvlJc w:val="left"/>
      <w:pPr>
        <w:ind w:left="4971" w:hanging="1800"/>
      </w:pPr>
      <w:rPr>
        <w:rFonts w:hint="default"/>
        <w:b/>
      </w:rPr>
    </w:lvl>
  </w:abstractNum>
  <w:abstractNum w:abstractNumId="44">
    <w:nsid w:val="35CA5195"/>
    <w:multiLevelType w:val="hybridMultilevel"/>
    <w:tmpl w:val="353C9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76E3477"/>
    <w:multiLevelType w:val="hybridMultilevel"/>
    <w:tmpl w:val="AEEAB3BE"/>
    <w:lvl w:ilvl="0" w:tplc="1D92ABB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38265835"/>
    <w:multiLevelType w:val="multilevel"/>
    <w:tmpl w:val="8500E762"/>
    <w:lvl w:ilvl="0">
      <w:start w:val="1"/>
      <w:numFmt w:val="decimal"/>
      <w:lvlText w:val="%1."/>
      <w:lvlJc w:val="left"/>
      <w:pPr>
        <w:ind w:left="1145" w:hanging="360"/>
      </w:pPr>
    </w:lvl>
    <w:lvl w:ilvl="1">
      <w:start w:val="1"/>
      <w:numFmt w:val="lowerLetter"/>
      <w:lvlText w:val="%2."/>
      <w:lvlJc w:val="left"/>
      <w:pPr>
        <w:ind w:left="1865" w:hanging="360"/>
      </w:pPr>
    </w:lvl>
    <w:lvl w:ilvl="2">
      <w:start w:val="1"/>
      <w:numFmt w:val="decimal"/>
      <w:lvlText w:val="%3."/>
      <w:lvlJc w:val="left"/>
      <w:pPr>
        <w:ind w:left="2765" w:hanging="36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7">
    <w:nsid w:val="384A1CAE"/>
    <w:multiLevelType w:val="hybridMultilevel"/>
    <w:tmpl w:val="F7340D68"/>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8">
    <w:nsid w:val="39995959"/>
    <w:multiLevelType w:val="hybridMultilevel"/>
    <w:tmpl w:val="C2E2E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9A413D7"/>
    <w:multiLevelType w:val="hybridMultilevel"/>
    <w:tmpl w:val="8F6480AA"/>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0">
    <w:nsid w:val="3AA04D2F"/>
    <w:multiLevelType w:val="hybridMultilevel"/>
    <w:tmpl w:val="B618650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nsid w:val="3D4D7D55"/>
    <w:multiLevelType w:val="hybridMultilevel"/>
    <w:tmpl w:val="0D8898BC"/>
    <w:lvl w:ilvl="0" w:tplc="AC7CAA2E">
      <w:start w:val="4"/>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53">
    <w:nsid w:val="45910625"/>
    <w:multiLevelType w:val="hybridMultilevel"/>
    <w:tmpl w:val="E9226F4C"/>
    <w:lvl w:ilvl="0" w:tplc="1E18C748">
      <w:start w:val="1"/>
      <w:numFmt w:val="decimal"/>
      <w:lvlText w:val="%1."/>
      <w:lvlJc w:val="left"/>
      <w:pPr>
        <w:ind w:left="720" w:hanging="360"/>
      </w:pPr>
    </w:lvl>
    <w:lvl w:ilvl="1" w:tplc="903CF996">
      <w:start w:val="1"/>
      <w:numFmt w:val="lowerLetter"/>
      <w:lvlText w:val="%2."/>
      <w:lvlJc w:val="left"/>
      <w:pPr>
        <w:ind w:left="1440" w:hanging="360"/>
      </w:pPr>
    </w:lvl>
    <w:lvl w:ilvl="2" w:tplc="ADF87E5A">
      <w:start w:val="1"/>
      <w:numFmt w:val="lowerRoman"/>
      <w:lvlText w:val="%3."/>
      <w:lvlJc w:val="right"/>
      <w:pPr>
        <w:ind w:left="2160" w:hanging="180"/>
      </w:pPr>
    </w:lvl>
    <w:lvl w:ilvl="3" w:tplc="E8A2184E">
      <w:start w:val="1"/>
      <w:numFmt w:val="decimal"/>
      <w:lvlText w:val="%4."/>
      <w:lvlJc w:val="left"/>
      <w:pPr>
        <w:ind w:left="2880" w:hanging="360"/>
      </w:pPr>
    </w:lvl>
    <w:lvl w:ilvl="4" w:tplc="B0D6759C">
      <w:start w:val="1"/>
      <w:numFmt w:val="lowerLetter"/>
      <w:lvlText w:val="%5."/>
      <w:lvlJc w:val="left"/>
      <w:pPr>
        <w:ind w:left="3600" w:hanging="360"/>
      </w:pPr>
    </w:lvl>
    <w:lvl w:ilvl="5" w:tplc="780022CE">
      <w:start w:val="1"/>
      <w:numFmt w:val="lowerRoman"/>
      <w:lvlText w:val="%6."/>
      <w:lvlJc w:val="right"/>
      <w:pPr>
        <w:ind w:left="4320" w:hanging="180"/>
      </w:pPr>
    </w:lvl>
    <w:lvl w:ilvl="6" w:tplc="C5168AAA">
      <w:start w:val="1"/>
      <w:numFmt w:val="decimal"/>
      <w:lvlText w:val="%7."/>
      <w:lvlJc w:val="left"/>
      <w:pPr>
        <w:ind w:left="5040" w:hanging="360"/>
      </w:pPr>
    </w:lvl>
    <w:lvl w:ilvl="7" w:tplc="01A2DE28">
      <w:start w:val="1"/>
      <w:numFmt w:val="lowerLetter"/>
      <w:lvlText w:val="%8."/>
      <w:lvlJc w:val="left"/>
      <w:pPr>
        <w:ind w:left="5760" w:hanging="360"/>
      </w:pPr>
    </w:lvl>
    <w:lvl w:ilvl="8" w:tplc="2BB65AC6">
      <w:start w:val="1"/>
      <w:numFmt w:val="lowerRoman"/>
      <w:lvlText w:val="%9."/>
      <w:lvlJc w:val="right"/>
      <w:pPr>
        <w:ind w:left="6480" w:hanging="180"/>
      </w:pPr>
    </w:lvl>
  </w:abstractNum>
  <w:abstractNum w:abstractNumId="54">
    <w:nsid w:val="47BE1692"/>
    <w:multiLevelType w:val="hybridMultilevel"/>
    <w:tmpl w:val="D4B48AE4"/>
    <w:lvl w:ilvl="0" w:tplc="C78851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7BF361F"/>
    <w:multiLevelType w:val="hybridMultilevel"/>
    <w:tmpl w:val="2E9C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E223711"/>
    <w:multiLevelType w:val="hybridMultilevel"/>
    <w:tmpl w:val="86D87A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F2B5FAB"/>
    <w:multiLevelType w:val="hybridMultilevel"/>
    <w:tmpl w:val="F6E2F6CE"/>
    <w:lvl w:ilvl="0" w:tplc="4C04A3B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8">
    <w:nsid w:val="4FCB7603"/>
    <w:multiLevelType w:val="hybridMultilevel"/>
    <w:tmpl w:val="65B89D7C"/>
    <w:lvl w:ilvl="0" w:tplc="CA6C121A">
      <w:start w:val="1"/>
      <w:numFmt w:val="decimal"/>
      <w:lvlText w:val="%1."/>
      <w:lvlJc w:val="left"/>
      <w:pPr>
        <w:ind w:left="720" w:hanging="360"/>
      </w:pPr>
    </w:lvl>
    <w:lvl w:ilvl="1" w:tplc="F25EB1B8">
      <w:start w:val="1"/>
      <w:numFmt w:val="lowerLetter"/>
      <w:lvlText w:val="%2."/>
      <w:lvlJc w:val="left"/>
      <w:pPr>
        <w:ind w:left="1440" w:hanging="360"/>
      </w:pPr>
    </w:lvl>
    <w:lvl w:ilvl="2" w:tplc="75B64FFA">
      <w:start w:val="1"/>
      <w:numFmt w:val="lowerRoman"/>
      <w:lvlText w:val="%3."/>
      <w:lvlJc w:val="right"/>
      <w:pPr>
        <w:ind w:left="2160" w:hanging="180"/>
      </w:pPr>
    </w:lvl>
    <w:lvl w:ilvl="3" w:tplc="BFDAACBC">
      <w:start w:val="1"/>
      <w:numFmt w:val="decimal"/>
      <w:lvlText w:val="%4."/>
      <w:lvlJc w:val="left"/>
      <w:pPr>
        <w:ind w:left="2880" w:hanging="360"/>
      </w:pPr>
    </w:lvl>
    <w:lvl w:ilvl="4" w:tplc="3F980288">
      <w:start w:val="1"/>
      <w:numFmt w:val="lowerLetter"/>
      <w:lvlText w:val="%5."/>
      <w:lvlJc w:val="left"/>
      <w:pPr>
        <w:ind w:left="3600" w:hanging="360"/>
      </w:pPr>
    </w:lvl>
    <w:lvl w:ilvl="5" w:tplc="9D1CA36A">
      <w:start w:val="1"/>
      <w:numFmt w:val="lowerRoman"/>
      <w:lvlText w:val="%6."/>
      <w:lvlJc w:val="right"/>
      <w:pPr>
        <w:ind w:left="4320" w:hanging="180"/>
      </w:pPr>
    </w:lvl>
    <w:lvl w:ilvl="6" w:tplc="9E7C8342">
      <w:start w:val="1"/>
      <w:numFmt w:val="decimal"/>
      <w:lvlText w:val="%7."/>
      <w:lvlJc w:val="left"/>
      <w:pPr>
        <w:ind w:left="5040" w:hanging="360"/>
      </w:pPr>
    </w:lvl>
    <w:lvl w:ilvl="7" w:tplc="E9FE7AF6">
      <w:start w:val="1"/>
      <w:numFmt w:val="lowerLetter"/>
      <w:lvlText w:val="%8."/>
      <w:lvlJc w:val="left"/>
      <w:pPr>
        <w:ind w:left="5760" w:hanging="360"/>
      </w:pPr>
    </w:lvl>
    <w:lvl w:ilvl="8" w:tplc="A91E8EDE">
      <w:start w:val="1"/>
      <w:numFmt w:val="lowerRoman"/>
      <w:lvlText w:val="%9."/>
      <w:lvlJc w:val="right"/>
      <w:pPr>
        <w:ind w:left="6480" w:hanging="180"/>
      </w:pPr>
    </w:lvl>
  </w:abstractNum>
  <w:abstractNum w:abstractNumId="59">
    <w:nsid w:val="57691D43"/>
    <w:multiLevelType w:val="hybridMultilevel"/>
    <w:tmpl w:val="5C5CB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B884345"/>
    <w:multiLevelType w:val="hybridMultilevel"/>
    <w:tmpl w:val="7BF4A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BCC674E"/>
    <w:multiLevelType w:val="hybridMultilevel"/>
    <w:tmpl w:val="D76E3444"/>
    <w:lvl w:ilvl="0" w:tplc="3A34541C">
      <w:start w:val="1"/>
      <w:numFmt w:val="decimal"/>
      <w:lvlText w:val="%1."/>
      <w:lvlJc w:val="left"/>
      <w:pPr>
        <w:ind w:left="720" w:hanging="360"/>
      </w:pPr>
    </w:lvl>
    <w:lvl w:ilvl="1" w:tplc="1312F1B4">
      <w:start w:val="1"/>
      <w:numFmt w:val="lowerLetter"/>
      <w:lvlText w:val="%2."/>
      <w:lvlJc w:val="left"/>
      <w:pPr>
        <w:ind w:left="1440" w:hanging="360"/>
      </w:pPr>
    </w:lvl>
    <w:lvl w:ilvl="2" w:tplc="33B27A64">
      <w:start w:val="1"/>
      <w:numFmt w:val="lowerRoman"/>
      <w:lvlText w:val="%3."/>
      <w:lvlJc w:val="right"/>
      <w:pPr>
        <w:ind w:left="2160" w:hanging="180"/>
      </w:pPr>
    </w:lvl>
    <w:lvl w:ilvl="3" w:tplc="BE28B8EA">
      <w:start w:val="1"/>
      <w:numFmt w:val="decimal"/>
      <w:lvlText w:val="%4."/>
      <w:lvlJc w:val="left"/>
      <w:pPr>
        <w:ind w:left="2880" w:hanging="360"/>
      </w:pPr>
    </w:lvl>
    <w:lvl w:ilvl="4" w:tplc="805AA108">
      <w:start w:val="1"/>
      <w:numFmt w:val="lowerLetter"/>
      <w:lvlText w:val="%5."/>
      <w:lvlJc w:val="left"/>
      <w:pPr>
        <w:ind w:left="3600" w:hanging="360"/>
      </w:pPr>
    </w:lvl>
    <w:lvl w:ilvl="5" w:tplc="494E8526">
      <w:start w:val="1"/>
      <w:numFmt w:val="lowerRoman"/>
      <w:lvlText w:val="%6."/>
      <w:lvlJc w:val="right"/>
      <w:pPr>
        <w:ind w:left="4320" w:hanging="180"/>
      </w:pPr>
    </w:lvl>
    <w:lvl w:ilvl="6" w:tplc="864EEA70">
      <w:start w:val="1"/>
      <w:numFmt w:val="decimal"/>
      <w:lvlText w:val="%7."/>
      <w:lvlJc w:val="left"/>
      <w:pPr>
        <w:ind w:left="5040" w:hanging="360"/>
      </w:pPr>
    </w:lvl>
    <w:lvl w:ilvl="7" w:tplc="69B48DBE">
      <w:start w:val="1"/>
      <w:numFmt w:val="lowerLetter"/>
      <w:lvlText w:val="%8."/>
      <w:lvlJc w:val="left"/>
      <w:pPr>
        <w:ind w:left="5760" w:hanging="360"/>
      </w:pPr>
    </w:lvl>
    <w:lvl w:ilvl="8" w:tplc="262CF242">
      <w:start w:val="1"/>
      <w:numFmt w:val="lowerRoman"/>
      <w:lvlText w:val="%9."/>
      <w:lvlJc w:val="right"/>
      <w:pPr>
        <w:ind w:left="6480" w:hanging="180"/>
      </w:pPr>
    </w:lvl>
  </w:abstractNum>
  <w:abstractNum w:abstractNumId="62">
    <w:nsid w:val="5BF75D30"/>
    <w:multiLevelType w:val="hybridMultilevel"/>
    <w:tmpl w:val="A6E88D1A"/>
    <w:lvl w:ilvl="0" w:tplc="7E68E788">
      <w:start w:val="1"/>
      <w:numFmt w:val="decimal"/>
      <w:lvlText w:val="%1."/>
      <w:lvlJc w:val="left"/>
      <w:pPr>
        <w:ind w:left="720" w:hanging="360"/>
      </w:pPr>
    </w:lvl>
    <w:lvl w:ilvl="1" w:tplc="14461DAA">
      <w:start w:val="1"/>
      <w:numFmt w:val="lowerLetter"/>
      <w:lvlText w:val="%2."/>
      <w:lvlJc w:val="left"/>
      <w:pPr>
        <w:ind w:left="1440" w:hanging="360"/>
      </w:pPr>
    </w:lvl>
    <w:lvl w:ilvl="2" w:tplc="864A5DC8">
      <w:start w:val="1"/>
      <w:numFmt w:val="lowerRoman"/>
      <w:lvlText w:val="%3."/>
      <w:lvlJc w:val="right"/>
      <w:pPr>
        <w:ind w:left="2160" w:hanging="180"/>
      </w:pPr>
    </w:lvl>
    <w:lvl w:ilvl="3" w:tplc="2B9AFCF8">
      <w:start w:val="1"/>
      <w:numFmt w:val="decimal"/>
      <w:lvlText w:val="%4."/>
      <w:lvlJc w:val="left"/>
      <w:pPr>
        <w:ind w:left="2880" w:hanging="360"/>
      </w:pPr>
    </w:lvl>
    <w:lvl w:ilvl="4" w:tplc="78F24488">
      <w:start w:val="1"/>
      <w:numFmt w:val="lowerLetter"/>
      <w:lvlText w:val="%5."/>
      <w:lvlJc w:val="left"/>
      <w:pPr>
        <w:ind w:left="3600" w:hanging="360"/>
      </w:pPr>
    </w:lvl>
    <w:lvl w:ilvl="5" w:tplc="9D9E5E0A">
      <w:start w:val="1"/>
      <w:numFmt w:val="lowerRoman"/>
      <w:lvlText w:val="%6."/>
      <w:lvlJc w:val="right"/>
      <w:pPr>
        <w:ind w:left="4320" w:hanging="180"/>
      </w:pPr>
    </w:lvl>
    <w:lvl w:ilvl="6" w:tplc="000401F0">
      <w:start w:val="1"/>
      <w:numFmt w:val="decimal"/>
      <w:lvlText w:val="%7."/>
      <w:lvlJc w:val="left"/>
      <w:pPr>
        <w:ind w:left="5040" w:hanging="360"/>
      </w:pPr>
    </w:lvl>
    <w:lvl w:ilvl="7" w:tplc="A3C446BC">
      <w:start w:val="1"/>
      <w:numFmt w:val="lowerLetter"/>
      <w:lvlText w:val="%8."/>
      <w:lvlJc w:val="left"/>
      <w:pPr>
        <w:ind w:left="5760" w:hanging="360"/>
      </w:pPr>
    </w:lvl>
    <w:lvl w:ilvl="8" w:tplc="FBE40ECC">
      <w:start w:val="1"/>
      <w:numFmt w:val="lowerRoman"/>
      <w:lvlText w:val="%9."/>
      <w:lvlJc w:val="right"/>
      <w:pPr>
        <w:ind w:left="6480" w:hanging="180"/>
      </w:pPr>
    </w:lvl>
  </w:abstractNum>
  <w:abstractNum w:abstractNumId="63">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4">
    <w:nsid w:val="5D2B7E06"/>
    <w:multiLevelType w:val="multilevel"/>
    <w:tmpl w:val="87764DDC"/>
    <w:lvl w:ilvl="0">
      <w:start w:val="1"/>
      <w:numFmt w:val="decimal"/>
      <w:lvlText w:val="%1."/>
      <w:lvlJc w:val="left"/>
      <w:pPr>
        <w:ind w:left="643"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139" w:hanging="72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067" w:hanging="108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3995" w:hanging="1440"/>
      </w:pPr>
      <w:rPr>
        <w:rFonts w:hint="default"/>
      </w:rPr>
    </w:lvl>
  </w:abstractNum>
  <w:abstractNum w:abstractNumId="65">
    <w:nsid w:val="5D8215A1"/>
    <w:multiLevelType w:val="multilevel"/>
    <w:tmpl w:val="CAD4D99A"/>
    <w:lvl w:ilvl="0">
      <w:start w:val="1"/>
      <w:numFmt w:val="decimal"/>
      <w:lvlText w:val="%1."/>
      <w:lvlJc w:val="left"/>
      <w:pPr>
        <w:ind w:left="360" w:hanging="360"/>
      </w:pPr>
      <w:rPr>
        <w:rFonts w:ascii="Arial Narrow" w:eastAsia="Times New Roman" w:hAnsi="Arial Narrow" w:cs="Arial"/>
        <w:b w:val="0"/>
        <w:i w:val="0"/>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5DAE3889"/>
    <w:multiLevelType w:val="hybridMultilevel"/>
    <w:tmpl w:val="5ABC410A"/>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7">
    <w:nsid w:val="6264565E"/>
    <w:multiLevelType w:val="hybridMultilevel"/>
    <w:tmpl w:val="D5DCF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2C15BA7"/>
    <w:multiLevelType w:val="hybridMultilevel"/>
    <w:tmpl w:val="3384C4B4"/>
    <w:lvl w:ilvl="0" w:tplc="50E618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646656A7"/>
    <w:multiLevelType w:val="multilevel"/>
    <w:tmpl w:val="5AF879C8"/>
    <w:lvl w:ilvl="0">
      <w:start w:val="1"/>
      <w:numFmt w:val="decimal"/>
      <w:lvlText w:val="%1."/>
      <w:lvlJc w:val="left"/>
      <w:pPr>
        <w:ind w:left="720" w:hanging="360"/>
      </w:pPr>
      <w:rPr>
        <w:rFonts w:ascii="Arial Narrow" w:hAnsi="Arial Narrow"/>
        <w:b w:val="0"/>
        <w:bCs/>
        <w:i w:val="0"/>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64CB17AE"/>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664417BF"/>
    <w:multiLevelType w:val="hybridMultilevel"/>
    <w:tmpl w:val="E4E017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70E5F0E"/>
    <w:multiLevelType w:val="hybridMultilevel"/>
    <w:tmpl w:val="5ABC410A"/>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3">
    <w:nsid w:val="6A004562"/>
    <w:multiLevelType w:val="multilevel"/>
    <w:tmpl w:val="735280B8"/>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4">
    <w:nsid w:val="6D5F1E2A"/>
    <w:multiLevelType w:val="hybridMultilevel"/>
    <w:tmpl w:val="C03A03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E895935"/>
    <w:multiLevelType w:val="hybridMultilevel"/>
    <w:tmpl w:val="048025F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6">
    <w:nsid w:val="70F24A37"/>
    <w:multiLevelType w:val="hybridMultilevel"/>
    <w:tmpl w:val="94483422"/>
    <w:lvl w:ilvl="0" w:tplc="A0D471A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72C52EA5"/>
    <w:multiLevelType w:val="multilevel"/>
    <w:tmpl w:val="37344BDE"/>
    <w:lvl w:ilvl="0">
      <w:start w:val="1"/>
      <w:numFmt w:val="decimal"/>
      <w:lvlText w:val="%1."/>
      <w:lvlJc w:val="left"/>
      <w:pPr>
        <w:ind w:left="720" w:hanging="360"/>
      </w:pPr>
      <w:rPr>
        <w:b w:val="0"/>
        <w:bCs/>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8">
    <w:nsid w:val="72C96071"/>
    <w:multiLevelType w:val="hybridMultilevel"/>
    <w:tmpl w:val="31DAD490"/>
    <w:lvl w:ilvl="0" w:tplc="A71EA5A0">
      <w:start w:val="1"/>
      <w:numFmt w:val="decimal"/>
      <w:lvlText w:val="%1."/>
      <w:lvlJc w:val="left"/>
      <w:pPr>
        <w:ind w:left="720" w:hanging="360"/>
      </w:pPr>
    </w:lvl>
    <w:lvl w:ilvl="1" w:tplc="7C44D246">
      <w:start w:val="1"/>
      <w:numFmt w:val="lowerLetter"/>
      <w:lvlText w:val="%2."/>
      <w:lvlJc w:val="left"/>
      <w:pPr>
        <w:ind w:left="1440" w:hanging="360"/>
      </w:pPr>
    </w:lvl>
    <w:lvl w:ilvl="2" w:tplc="88E67A86">
      <w:start w:val="1"/>
      <w:numFmt w:val="lowerRoman"/>
      <w:lvlText w:val="%3."/>
      <w:lvlJc w:val="right"/>
      <w:pPr>
        <w:ind w:left="2160" w:hanging="180"/>
      </w:pPr>
    </w:lvl>
    <w:lvl w:ilvl="3" w:tplc="0B2004F4">
      <w:start w:val="1"/>
      <w:numFmt w:val="decimal"/>
      <w:lvlText w:val="%4."/>
      <w:lvlJc w:val="left"/>
      <w:pPr>
        <w:ind w:left="2880" w:hanging="360"/>
      </w:pPr>
    </w:lvl>
    <w:lvl w:ilvl="4" w:tplc="5C1ADBD8">
      <w:start w:val="1"/>
      <w:numFmt w:val="lowerLetter"/>
      <w:lvlText w:val="%5."/>
      <w:lvlJc w:val="left"/>
      <w:pPr>
        <w:ind w:left="3600" w:hanging="360"/>
      </w:pPr>
    </w:lvl>
    <w:lvl w:ilvl="5" w:tplc="8A7C1EDE">
      <w:start w:val="1"/>
      <w:numFmt w:val="lowerRoman"/>
      <w:lvlText w:val="%6."/>
      <w:lvlJc w:val="right"/>
      <w:pPr>
        <w:ind w:left="4320" w:hanging="180"/>
      </w:pPr>
    </w:lvl>
    <w:lvl w:ilvl="6" w:tplc="AA4486C4">
      <w:start w:val="1"/>
      <w:numFmt w:val="decimal"/>
      <w:lvlText w:val="%7."/>
      <w:lvlJc w:val="left"/>
      <w:pPr>
        <w:ind w:left="5040" w:hanging="360"/>
      </w:pPr>
    </w:lvl>
    <w:lvl w:ilvl="7" w:tplc="90A692B0">
      <w:start w:val="1"/>
      <w:numFmt w:val="lowerLetter"/>
      <w:lvlText w:val="%8."/>
      <w:lvlJc w:val="left"/>
      <w:pPr>
        <w:ind w:left="5760" w:hanging="360"/>
      </w:pPr>
    </w:lvl>
    <w:lvl w:ilvl="8" w:tplc="F7565756">
      <w:start w:val="1"/>
      <w:numFmt w:val="lowerRoman"/>
      <w:lvlText w:val="%9."/>
      <w:lvlJc w:val="right"/>
      <w:pPr>
        <w:ind w:left="6480" w:hanging="180"/>
      </w:pPr>
    </w:lvl>
  </w:abstractNum>
  <w:abstractNum w:abstractNumId="79">
    <w:nsid w:val="73002A56"/>
    <w:multiLevelType w:val="hybridMultilevel"/>
    <w:tmpl w:val="A1027044"/>
    <w:lvl w:ilvl="0" w:tplc="8D102EF4">
      <w:start w:val="1"/>
      <w:numFmt w:val="decimal"/>
      <w:lvlText w:val="%1."/>
      <w:lvlJc w:val="left"/>
      <w:pPr>
        <w:ind w:left="720" w:hanging="360"/>
      </w:pPr>
    </w:lvl>
    <w:lvl w:ilvl="1" w:tplc="B97EB84A">
      <w:start w:val="1"/>
      <w:numFmt w:val="lowerLetter"/>
      <w:lvlText w:val="%2."/>
      <w:lvlJc w:val="left"/>
      <w:pPr>
        <w:ind w:left="1440" w:hanging="360"/>
      </w:pPr>
    </w:lvl>
    <w:lvl w:ilvl="2" w:tplc="5D224890">
      <w:start w:val="1"/>
      <w:numFmt w:val="lowerRoman"/>
      <w:lvlText w:val="%3."/>
      <w:lvlJc w:val="right"/>
      <w:pPr>
        <w:ind w:left="2160" w:hanging="180"/>
      </w:pPr>
    </w:lvl>
    <w:lvl w:ilvl="3" w:tplc="1176631E">
      <w:start w:val="1"/>
      <w:numFmt w:val="decimal"/>
      <w:lvlText w:val="%4."/>
      <w:lvlJc w:val="left"/>
      <w:pPr>
        <w:ind w:left="2880" w:hanging="360"/>
      </w:pPr>
    </w:lvl>
    <w:lvl w:ilvl="4" w:tplc="FD1487E4">
      <w:start w:val="1"/>
      <w:numFmt w:val="lowerLetter"/>
      <w:lvlText w:val="%5."/>
      <w:lvlJc w:val="left"/>
      <w:pPr>
        <w:ind w:left="3600" w:hanging="360"/>
      </w:pPr>
    </w:lvl>
    <w:lvl w:ilvl="5" w:tplc="B776B7D2">
      <w:start w:val="1"/>
      <w:numFmt w:val="lowerRoman"/>
      <w:lvlText w:val="%6."/>
      <w:lvlJc w:val="right"/>
      <w:pPr>
        <w:ind w:left="4320" w:hanging="180"/>
      </w:pPr>
    </w:lvl>
    <w:lvl w:ilvl="6" w:tplc="99B05C78">
      <w:start w:val="1"/>
      <w:numFmt w:val="decimal"/>
      <w:lvlText w:val="%7."/>
      <w:lvlJc w:val="left"/>
      <w:pPr>
        <w:ind w:left="5040" w:hanging="360"/>
      </w:pPr>
    </w:lvl>
    <w:lvl w:ilvl="7" w:tplc="C770B736">
      <w:start w:val="1"/>
      <w:numFmt w:val="lowerLetter"/>
      <w:lvlText w:val="%8."/>
      <w:lvlJc w:val="left"/>
      <w:pPr>
        <w:ind w:left="5760" w:hanging="360"/>
      </w:pPr>
    </w:lvl>
    <w:lvl w:ilvl="8" w:tplc="34C2676C">
      <w:start w:val="1"/>
      <w:numFmt w:val="lowerRoman"/>
      <w:lvlText w:val="%9."/>
      <w:lvlJc w:val="right"/>
      <w:pPr>
        <w:ind w:left="6480" w:hanging="180"/>
      </w:pPr>
    </w:lvl>
  </w:abstractNum>
  <w:abstractNum w:abstractNumId="80">
    <w:nsid w:val="7364127D"/>
    <w:multiLevelType w:val="multilevel"/>
    <w:tmpl w:val="21B6C37E"/>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81">
    <w:nsid w:val="73E27B13"/>
    <w:multiLevelType w:val="multilevel"/>
    <w:tmpl w:val="17E29906"/>
    <w:lvl w:ilvl="0">
      <w:start w:val="1"/>
      <w:numFmt w:val="decimal"/>
      <w:lvlText w:val="%1."/>
      <w:lvlJc w:val="left"/>
      <w:pPr>
        <w:ind w:left="644"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2408" w:hanging="720"/>
      </w:pPr>
      <w:rPr>
        <w:rFonts w:hint="default"/>
      </w:rPr>
    </w:lvl>
    <w:lvl w:ilvl="3">
      <w:start w:val="1"/>
      <w:numFmt w:val="decimal"/>
      <w:isLgl/>
      <w:lvlText w:val="%1.%2.%3.%4"/>
      <w:lvlJc w:val="left"/>
      <w:pPr>
        <w:ind w:left="3110" w:hanging="720"/>
      </w:pPr>
      <w:rPr>
        <w:rFonts w:hint="default"/>
      </w:rPr>
    </w:lvl>
    <w:lvl w:ilvl="4">
      <w:start w:val="1"/>
      <w:numFmt w:val="decimal"/>
      <w:isLgl/>
      <w:lvlText w:val="%1.%2.%3.%4.%5"/>
      <w:lvlJc w:val="left"/>
      <w:pPr>
        <w:ind w:left="4172" w:hanging="1080"/>
      </w:pPr>
      <w:rPr>
        <w:rFonts w:hint="default"/>
      </w:rPr>
    </w:lvl>
    <w:lvl w:ilvl="5">
      <w:start w:val="1"/>
      <w:numFmt w:val="decimal"/>
      <w:isLgl/>
      <w:lvlText w:val="%1.%2.%3.%4.%5.%6"/>
      <w:lvlJc w:val="left"/>
      <w:pPr>
        <w:ind w:left="4874" w:hanging="1080"/>
      </w:pPr>
      <w:rPr>
        <w:rFonts w:hint="default"/>
      </w:rPr>
    </w:lvl>
    <w:lvl w:ilvl="6">
      <w:start w:val="1"/>
      <w:numFmt w:val="decimal"/>
      <w:isLgl/>
      <w:lvlText w:val="%1.%2.%3.%4.%5.%6.%7"/>
      <w:lvlJc w:val="left"/>
      <w:pPr>
        <w:ind w:left="5936" w:hanging="1440"/>
      </w:pPr>
      <w:rPr>
        <w:rFonts w:hint="default"/>
      </w:rPr>
    </w:lvl>
    <w:lvl w:ilvl="7">
      <w:start w:val="1"/>
      <w:numFmt w:val="decimal"/>
      <w:isLgl/>
      <w:lvlText w:val="%1.%2.%3.%4.%5.%6.%7.%8"/>
      <w:lvlJc w:val="left"/>
      <w:pPr>
        <w:ind w:left="6638" w:hanging="1440"/>
      </w:pPr>
      <w:rPr>
        <w:rFonts w:hint="default"/>
      </w:rPr>
    </w:lvl>
    <w:lvl w:ilvl="8">
      <w:start w:val="1"/>
      <w:numFmt w:val="decimal"/>
      <w:isLgl/>
      <w:lvlText w:val="%1.%2.%3.%4.%5.%6.%7.%8.%9"/>
      <w:lvlJc w:val="left"/>
      <w:pPr>
        <w:ind w:left="7340" w:hanging="1440"/>
      </w:pPr>
      <w:rPr>
        <w:rFonts w:hint="default"/>
      </w:rPr>
    </w:lvl>
  </w:abstractNum>
  <w:abstractNum w:abstractNumId="82">
    <w:nsid w:val="74D26768"/>
    <w:multiLevelType w:val="multilevel"/>
    <w:tmpl w:val="F53249EA"/>
    <w:lvl w:ilvl="0">
      <w:start w:val="1"/>
      <w:numFmt w:val="decimal"/>
      <w:lvlText w:val="%1."/>
      <w:lvlJc w:val="left"/>
      <w:pPr>
        <w:ind w:left="720" w:hanging="360"/>
      </w:pPr>
      <w:rPr>
        <w:rFonts w:hint="default"/>
      </w:rPr>
    </w:lvl>
    <w:lvl w:ilvl="1">
      <w:start w:val="1"/>
      <w:numFmt w:val="decimal"/>
      <w:isLgl/>
      <w:lvlText w:val="%1.%2"/>
      <w:lvlJc w:val="left"/>
      <w:pPr>
        <w:ind w:left="1244" w:hanging="360"/>
      </w:pPr>
      <w:rPr>
        <w:rFonts w:eastAsiaTheme="minorHAnsi" w:hint="default"/>
        <w:color w:val="auto"/>
        <w:sz w:val="20"/>
      </w:rPr>
    </w:lvl>
    <w:lvl w:ilvl="2">
      <w:start w:val="1"/>
      <w:numFmt w:val="decimal"/>
      <w:isLgl/>
      <w:lvlText w:val="%1.%2.%3"/>
      <w:lvlJc w:val="left"/>
      <w:pPr>
        <w:ind w:left="2128" w:hanging="720"/>
      </w:pPr>
      <w:rPr>
        <w:rFonts w:eastAsiaTheme="minorHAnsi" w:hint="default"/>
        <w:color w:val="FF0000"/>
        <w:sz w:val="20"/>
      </w:rPr>
    </w:lvl>
    <w:lvl w:ilvl="3">
      <w:start w:val="1"/>
      <w:numFmt w:val="decimal"/>
      <w:isLgl/>
      <w:lvlText w:val="%1.%2.%3.%4"/>
      <w:lvlJc w:val="left"/>
      <w:pPr>
        <w:ind w:left="2652" w:hanging="720"/>
      </w:pPr>
      <w:rPr>
        <w:rFonts w:eastAsiaTheme="minorHAnsi" w:hint="default"/>
        <w:color w:val="FF0000"/>
        <w:sz w:val="20"/>
      </w:rPr>
    </w:lvl>
    <w:lvl w:ilvl="4">
      <w:start w:val="1"/>
      <w:numFmt w:val="decimal"/>
      <w:isLgl/>
      <w:lvlText w:val="%1.%2.%3.%4.%5"/>
      <w:lvlJc w:val="left"/>
      <w:pPr>
        <w:ind w:left="3536" w:hanging="1080"/>
      </w:pPr>
      <w:rPr>
        <w:rFonts w:eastAsiaTheme="minorHAnsi" w:hint="default"/>
        <w:color w:val="FF0000"/>
        <w:sz w:val="20"/>
      </w:rPr>
    </w:lvl>
    <w:lvl w:ilvl="5">
      <w:start w:val="1"/>
      <w:numFmt w:val="decimal"/>
      <w:isLgl/>
      <w:lvlText w:val="%1.%2.%3.%4.%5.%6"/>
      <w:lvlJc w:val="left"/>
      <w:pPr>
        <w:ind w:left="4060" w:hanging="1080"/>
      </w:pPr>
      <w:rPr>
        <w:rFonts w:eastAsiaTheme="minorHAnsi" w:hint="default"/>
        <w:color w:val="FF0000"/>
        <w:sz w:val="20"/>
      </w:rPr>
    </w:lvl>
    <w:lvl w:ilvl="6">
      <w:start w:val="1"/>
      <w:numFmt w:val="decimal"/>
      <w:isLgl/>
      <w:lvlText w:val="%1.%2.%3.%4.%5.%6.%7"/>
      <w:lvlJc w:val="left"/>
      <w:pPr>
        <w:ind w:left="4944" w:hanging="1440"/>
      </w:pPr>
      <w:rPr>
        <w:rFonts w:eastAsiaTheme="minorHAnsi" w:hint="default"/>
        <w:color w:val="FF0000"/>
        <w:sz w:val="20"/>
      </w:rPr>
    </w:lvl>
    <w:lvl w:ilvl="7">
      <w:start w:val="1"/>
      <w:numFmt w:val="decimal"/>
      <w:isLgl/>
      <w:lvlText w:val="%1.%2.%3.%4.%5.%6.%7.%8"/>
      <w:lvlJc w:val="left"/>
      <w:pPr>
        <w:ind w:left="5468" w:hanging="1440"/>
      </w:pPr>
      <w:rPr>
        <w:rFonts w:eastAsiaTheme="minorHAnsi" w:hint="default"/>
        <w:color w:val="FF0000"/>
        <w:sz w:val="20"/>
      </w:rPr>
    </w:lvl>
    <w:lvl w:ilvl="8">
      <w:start w:val="1"/>
      <w:numFmt w:val="decimal"/>
      <w:isLgl/>
      <w:lvlText w:val="%1.%2.%3.%4.%5.%6.%7.%8.%9"/>
      <w:lvlJc w:val="left"/>
      <w:pPr>
        <w:ind w:left="6352" w:hanging="1800"/>
      </w:pPr>
      <w:rPr>
        <w:rFonts w:eastAsiaTheme="minorHAnsi" w:hint="default"/>
        <w:color w:val="FF0000"/>
        <w:sz w:val="20"/>
      </w:rPr>
    </w:lvl>
  </w:abstractNum>
  <w:abstractNum w:abstractNumId="83">
    <w:nsid w:val="7AEF7F22"/>
    <w:multiLevelType w:val="hybridMultilevel"/>
    <w:tmpl w:val="2E9C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B5C4462"/>
    <w:multiLevelType w:val="multilevel"/>
    <w:tmpl w:val="04CEAC50"/>
    <w:lvl w:ilvl="0">
      <w:start w:val="1"/>
      <w:numFmt w:val="decimal"/>
      <w:lvlText w:val="%1."/>
      <w:lvlJc w:val="left"/>
      <w:pPr>
        <w:ind w:left="643" w:hanging="360"/>
      </w:pPr>
    </w:lvl>
    <w:lvl w:ilvl="1">
      <w:start w:val="1"/>
      <w:numFmt w:val="decimal"/>
      <w:isLgl/>
      <w:lvlText w:val="%1.%2"/>
      <w:lvlJc w:val="left"/>
      <w:pPr>
        <w:ind w:left="1408" w:hanging="765"/>
      </w:pPr>
      <w:rPr>
        <w:rFonts w:hint="default"/>
      </w:rPr>
    </w:lvl>
    <w:lvl w:ilvl="2">
      <w:start w:val="1"/>
      <w:numFmt w:val="decimal"/>
      <w:isLgl/>
      <w:lvlText w:val="%1.%2.%3"/>
      <w:lvlJc w:val="left"/>
      <w:pPr>
        <w:ind w:left="1768" w:hanging="765"/>
      </w:pPr>
      <w:rPr>
        <w:rFonts w:hint="default"/>
      </w:rPr>
    </w:lvl>
    <w:lvl w:ilvl="3">
      <w:start w:val="1"/>
      <w:numFmt w:val="decimal"/>
      <w:isLgl/>
      <w:lvlText w:val="%1.%2.%3.%4"/>
      <w:lvlJc w:val="left"/>
      <w:pPr>
        <w:ind w:left="2128" w:hanging="765"/>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603" w:hanging="1440"/>
      </w:pPr>
      <w:rPr>
        <w:rFonts w:hint="default"/>
      </w:rPr>
    </w:lvl>
  </w:abstractNum>
  <w:num w:numId="1">
    <w:abstractNumId w:val="82"/>
  </w:num>
  <w:num w:numId="2">
    <w:abstractNumId w:val="22"/>
  </w:num>
  <w:num w:numId="3">
    <w:abstractNumId w:val="40"/>
  </w:num>
  <w:num w:numId="4">
    <w:abstractNumId w:val="47"/>
  </w:num>
  <w:num w:numId="5">
    <w:abstractNumId w:val="43"/>
  </w:num>
  <w:num w:numId="6">
    <w:abstractNumId w:val="73"/>
  </w:num>
  <w:num w:numId="7">
    <w:abstractNumId w:val="80"/>
  </w:num>
  <w:num w:numId="8">
    <w:abstractNumId w:val="77"/>
  </w:num>
  <w:num w:numId="9">
    <w:abstractNumId w:val="2"/>
  </w:num>
  <w:num w:numId="10">
    <w:abstractNumId w:val="54"/>
  </w:num>
  <w:num w:numId="11">
    <w:abstractNumId w:val="33"/>
  </w:num>
  <w:num w:numId="12">
    <w:abstractNumId w:val="81"/>
  </w:num>
  <w:num w:numId="13">
    <w:abstractNumId w:val="39"/>
  </w:num>
  <w:num w:numId="14">
    <w:abstractNumId w:val="45"/>
  </w:num>
  <w:num w:numId="15">
    <w:abstractNumId w:val="28"/>
  </w:num>
  <w:num w:numId="16">
    <w:abstractNumId w:val="20"/>
  </w:num>
  <w:num w:numId="17">
    <w:abstractNumId w:val="84"/>
  </w:num>
  <w:num w:numId="18">
    <w:abstractNumId w:val="14"/>
  </w:num>
  <w:num w:numId="19">
    <w:abstractNumId w:val="64"/>
  </w:num>
  <w:num w:numId="20">
    <w:abstractNumId w:val="49"/>
  </w:num>
  <w:num w:numId="21">
    <w:abstractNumId w:val="10"/>
  </w:num>
  <w:num w:numId="22">
    <w:abstractNumId w:val="57"/>
  </w:num>
  <w:num w:numId="23">
    <w:abstractNumId w:val="60"/>
  </w:num>
  <w:num w:numId="24">
    <w:abstractNumId w:val="65"/>
  </w:num>
  <w:num w:numId="25">
    <w:abstractNumId w:val="35"/>
  </w:num>
  <w:num w:numId="26">
    <w:abstractNumId w:val="63"/>
  </w:num>
  <w:num w:numId="27">
    <w:abstractNumId w:val="5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num>
  <w:num w:numId="31">
    <w:abstractNumId w:val="63"/>
  </w:num>
  <w:num w:numId="32">
    <w:abstractNumId w:val="71"/>
  </w:num>
  <w:num w:numId="33">
    <w:abstractNumId w:val="30"/>
  </w:num>
  <w:num w:numId="34">
    <w:abstractNumId w:val="48"/>
  </w:num>
  <w:num w:numId="35">
    <w:abstractNumId w:val="12"/>
  </w:num>
  <w:num w:numId="36">
    <w:abstractNumId w:val="38"/>
  </w:num>
  <w:num w:numId="37">
    <w:abstractNumId w:val="66"/>
  </w:num>
  <w:num w:numId="38">
    <w:abstractNumId w:val="0"/>
  </w:num>
  <w:num w:numId="39">
    <w:abstractNumId w:val="41"/>
  </w:num>
  <w:num w:numId="40">
    <w:abstractNumId w:val="6"/>
  </w:num>
  <w:num w:numId="41">
    <w:abstractNumId w:val="34"/>
  </w:num>
  <w:num w:numId="42">
    <w:abstractNumId w:val="56"/>
  </w:num>
  <w:num w:numId="43">
    <w:abstractNumId w:val="1"/>
  </w:num>
  <w:num w:numId="44">
    <w:abstractNumId w:val="15"/>
  </w:num>
  <w:num w:numId="45">
    <w:abstractNumId w:val="67"/>
  </w:num>
  <w:num w:numId="46">
    <w:abstractNumId w:val="72"/>
  </w:num>
  <w:num w:numId="47">
    <w:abstractNumId w:val="31"/>
  </w:num>
  <w:num w:numId="48">
    <w:abstractNumId w:val="75"/>
  </w:num>
  <w:num w:numId="49">
    <w:abstractNumId w:val="37"/>
  </w:num>
  <w:num w:numId="50">
    <w:abstractNumId w:val="59"/>
  </w:num>
  <w:num w:numId="51">
    <w:abstractNumId w:val="50"/>
  </w:num>
  <w:num w:numId="52">
    <w:abstractNumId w:val="8"/>
  </w:num>
  <w:num w:numId="53">
    <w:abstractNumId w:val="74"/>
  </w:num>
  <w:num w:numId="54">
    <w:abstractNumId w:val="16"/>
  </w:num>
  <w:num w:numId="55">
    <w:abstractNumId w:val="68"/>
  </w:num>
  <w:num w:numId="56">
    <w:abstractNumId w:val="11"/>
  </w:num>
  <w:num w:numId="57">
    <w:abstractNumId w:val="4"/>
  </w:num>
  <w:num w:numId="58">
    <w:abstractNumId w:val="32"/>
  </w:num>
  <w:num w:numId="59">
    <w:abstractNumId w:val="46"/>
  </w:num>
  <w:num w:numId="60">
    <w:abstractNumId w:val="27"/>
  </w:num>
  <w:num w:numId="61">
    <w:abstractNumId w:val="62"/>
  </w:num>
  <w:num w:numId="62">
    <w:abstractNumId w:val="58"/>
  </w:num>
  <w:num w:numId="63">
    <w:abstractNumId w:val="18"/>
  </w:num>
  <w:num w:numId="64">
    <w:abstractNumId w:val="78"/>
  </w:num>
  <w:num w:numId="65">
    <w:abstractNumId w:val="5"/>
  </w:num>
  <w:num w:numId="66">
    <w:abstractNumId w:val="53"/>
  </w:num>
  <w:num w:numId="67">
    <w:abstractNumId w:val="36"/>
  </w:num>
  <w:num w:numId="68">
    <w:abstractNumId w:val="17"/>
  </w:num>
  <w:num w:numId="69">
    <w:abstractNumId w:val="61"/>
  </w:num>
  <w:num w:numId="70">
    <w:abstractNumId w:val="42"/>
  </w:num>
  <w:num w:numId="71">
    <w:abstractNumId w:val="79"/>
  </w:num>
  <w:num w:numId="72">
    <w:abstractNumId w:val="26"/>
  </w:num>
  <w:num w:numId="73">
    <w:abstractNumId w:val="19"/>
  </w:num>
  <w:num w:numId="74">
    <w:abstractNumId w:val="3"/>
  </w:num>
  <w:num w:numId="75">
    <w:abstractNumId w:val="76"/>
  </w:num>
  <w:num w:numId="76">
    <w:abstractNumId w:val="70"/>
  </w:num>
  <w:num w:numId="77">
    <w:abstractNumId w:val="21"/>
  </w:num>
  <w:num w:numId="78">
    <w:abstractNumId w:val="69"/>
  </w:num>
  <w:num w:numId="79">
    <w:abstractNumId w:val="29"/>
  </w:num>
  <w:num w:numId="80">
    <w:abstractNumId w:val="7"/>
  </w:num>
  <w:num w:numId="81">
    <w:abstractNumId w:val="51"/>
  </w:num>
  <w:num w:numId="82">
    <w:abstractNumId w:val="23"/>
  </w:num>
  <w:num w:numId="83">
    <w:abstractNumId w:val="9"/>
  </w:num>
  <w:num w:numId="84">
    <w:abstractNumId w:val="24"/>
  </w:num>
  <w:num w:numId="85">
    <w:abstractNumId w:val="13"/>
  </w:num>
  <w:num w:numId="86">
    <w:abstractNumId w:val="44"/>
  </w:num>
  <w:num w:numId="87">
    <w:abstractNumId w:val="83"/>
  </w:num>
  <w:num w:numId="88">
    <w:abstractNumId w:val="5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C2C"/>
    <w:rsid w:val="0000265F"/>
    <w:rsid w:val="00017E62"/>
    <w:rsid w:val="00022A95"/>
    <w:rsid w:val="00036FA0"/>
    <w:rsid w:val="000458BF"/>
    <w:rsid w:val="00046ABB"/>
    <w:rsid w:val="00052BDC"/>
    <w:rsid w:val="00056508"/>
    <w:rsid w:val="00056899"/>
    <w:rsid w:val="0006399B"/>
    <w:rsid w:val="00073786"/>
    <w:rsid w:val="00075890"/>
    <w:rsid w:val="00082C93"/>
    <w:rsid w:val="000945A5"/>
    <w:rsid w:val="00094E3E"/>
    <w:rsid w:val="00097DF4"/>
    <w:rsid w:val="000B5335"/>
    <w:rsid w:val="000C528B"/>
    <w:rsid w:val="000D5F0E"/>
    <w:rsid w:val="000F5355"/>
    <w:rsid w:val="00117AD2"/>
    <w:rsid w:val="001432A2"/>
    <w:rsid w:val="00146187"/>
    <w:rsid w:val="00147208"/>
    <w:rsid w:val="00157370"/>
    <w:rsid w:val="001715EC"/>
    <w:rsid w:val="00175E7B"/>
    <w:rsid w:val="001805D5"/>
    <w:rsid w:val="00180B0D"/>
    <w:rsid w:val="00182341"/>
    <w:rsid w:val="001A42B2"/>
    <w:rsid w:val="001B451B"/>
    <w:rsid w:val="001D1925"/>
    <w:rsid w:val="001D5234"/>
    <w:rsid w:val="001E184C"/>
    <w:rsid w:val="001E7ACE"/>
    <w:rsid w:val="001F180A"/>
    <w:rsid w:val="00204DB7"/>
    <w:rsid w:val="00207F13"/>
    <w:rsid w:val="002167B0"/>
    <w:rsid w:val="00216D97"/>
    <w:rsid w:val="002218E0"/>
    <w:rsid w:val="00227FE4"/>
    <w:rsid w:val="00230F55"/>
    <w:rsid w:val="00232DAB"/>
    <w:rsid w:val="00246B6D"/>
    <w:rsid w:val="00246D81"/>
    <w:rsid w:val="00250617"/>
    <w:rsid w:val="00252C3C"/>
    <w:rsid w:val="00255F66"/>
    <w:rsid w:val="00264873"/>
    <w:rsid w:val="00286C4D"/>
    <w:rsid w:val="00290C02"/>
    <w:rsid w:val="0029756E"/>
    <w:rsid w:val="00297F1B"/>
    <w:rsid w:val="002A61ED"/>
    <w:rsid w:val="002B3F6C"/>
    <w:rsid w:val="002B6FD4"/>
    <w:rsid w:val="002C2275"/>
    <w:rsid w:val="002E6F39"/>
    <w:rsid w:val="002E6F98"/>
    <w:rsid w:val="002F0EC6"/>
    <w:rsid w:val="002F3382"/>
    <w:rsid w:val="002F427D"/>
    <w:rsid w:val="00320720"/>
    <w:rsid w:val="0035559F"/>
    <w:rsid w:val="00355A4C"/>
    <w:rsid w:val="00365772"/>
    <w:rsid w:val="00382AD1"/>
    <w:rsid w:val="003902A7"/>
    <w:rsid w:val="003978C5"/>
    <w:rsid w:val="003A0FAC"/>
    <w:rsid w:val="003A4DEB"/>
    <w:rsid w:val="003B7EB1"/>
    <w:rsid w:val="003C7DA5"/>
    <w:rsid w:val="003D7D03"/>
    <w:rsid w:val="003E186A"/>
    <w:rsid w:val="003E59CC"/>
    <w:rsid w:val="003F3B6C"/>
    <w:rsid w:val="0040075D"/>
    <w:rsid w:val="00406C2C"/>
    <w:rsid w:val="00413FED"/>
    <w:rsid w:val="0042744E"/>
    <w:rsid w:val="00427EF1"/>
    <w:rsid w:val="00457692"/>
    <w:rsid w:val="00491350"/>
    <w:rsid w:val="004A150D"/>
    <w:rsid w:val="004A4365"/>
    <w:rsid w:val="004A7AA5"/>
    <w:rsid w:val="004C25B5"/>
    <w:rsid w:val="004C44DF"/>
    <w:rsid w:val="004D4952"/>
    <w:rsid w:val="004F1D00"/>
    <w:rsid w:val="0051277E"/>
    <w:rsid w:val="00521124"/>
    <w:rsid w:val="0052131D"/>
    <w:rsid w:val="00576AD7"/>
    <w:rsid w:val="00583F30"/>
    <w:rsid w:val="005846AA"/>
    <w:rsid w:val="005C20F5"/>
    <w:rsid w:val="005D5DBD"/>
    <w:rsid w:val="005F225D"/>
    <w:rsid w:val="005F401F"/>
    <w:rsid w:val="006020E2"/>
    <w:rsid w:val="00615B02"/>
    <w:rsid w:val="006221E6"/>
    <w:rsid w:val="00635FCD"/>
    <w:rsid w:val="00637F34"/>
    <w:rsid w:val="00642366"/>
    <w:rsid w:val="006549CC"/>
    <w:rsid w:val="006566AE"/>
    <w:rsid w:val="00676AAC"/>
    <w:rsid w:val="00692514"/>
    <w:rsid w:val="00693D42"/>
    <w:rsid w:val="006B67EB"/>
    <w:rsid w:val="006C2F62"/>
    <w:rsid w:val="006C4515"/>
    <w:rsid w:val="006C7713"/>
    <w:rsid w:val="006D4C2A"/>
    <w:rsid w:val="006D6F42"/>
    <w:rsid w:val="006F2525"/>
    <w:rsid w:val="006F4801"/>
    <w:rsid w:val="006F4880"/>
    <w:rsid w:val="006F4EAF"/>
    <w:rsid w:val="006F7D16"/>
    <w:rsid w:val="00704601"/>
    <w:rsid w:val="0071047F"/>
    <w:rsid w:val="007150F3"/>
    <w:rsid w:val="0072122B"/>
    <w:rsid w:val="00726455"/>
    <w:rsid w:val="00746163"/>
    <w:rsid w:val="00757253"/>
    <w:rsid w:val="007751B3"/>
    <w:rsid w:val="007A7220"/>
    <w:rsid w:val="007C5432"/>
    <w:rsid w:val="007E2820"/>
    <w:rsid w:val="007F16BC"/>
    <w:rsid w:val="007F47C7"/>
    <w:rsid w:val="00811991"/>
    <w:rsid w:val="00824079"/>
    <w:rsid w:val="00827A11"/>
    <w:rsid w:val="0083419C"/>
    <w:rsid w:val="0083504A"/>
    <w:rsid w:val="00851AC4"/>
    <w:rsid w:val="00851ADA"/>
    <w:rsid w:val="00851ED7"/>
    <w:rsid w:val="00854FB3"/>
    <w:rsid w:val="00857EF3"/>
    <w:rsid w:val="008671E3"/>
    <w:rsid w:val="00876B06"/>
    <w:rsid w:val="00881082"/>
    <w:rsid w:val="00882C67"/>
    <w:rsid w:val="008A6582"/>
    <w:rsid w:val="008C3071"/>
    <w:rsid w:val="008E136B"/>
    <w:rsid w:val="0094316F"/>
    <w:rsid w:val="009557D8"/>
    <w:rsid w:val="00965125"/>
    <w:rsid w:val="00973A4B"/>
    <w:rsid w:val="00973E63"/>
    <w:rsid w:val="00976DFC"/>
    <w:rsid w:val="009956FD"/>
    <w:rsid w:val="009A652D"/>
    <w:rsid w:val="00A04444"/>
    <w:rsid w:val="00A068B8"/>
    <w:rsid w:val="00A06AB8"/>
    <w:rsid w:val="00A2042F"/>
    <w:rsid w:val="00A26A39"/>
    <w:rsid w:val="00A270EE"/>
    <w:rsid w:val="00A27660"/>
    <w:rsid w:val="00A30572"/>
    <w:rsid w:val="00A344D5"/>
    <w:rsid w:val="00A3723E"/>
    <w:rsid w:val="00A40264"/>
    <w:rsid w:val="00A45093"/>
    <w:rsid w:val="00A541FD"/>
    <w:rsid w:val="00A8141E"/>
    <w:rsid w:val="00A91B94"/>
    <w:rsid w:val="00A97043"/>
    <w:rsid w:val="00AA2646"/>
    <w:rsid w:val="00AA4FAC"/>
    <w:rsid w:val="00AB3F5C"/>
    <w:rsid w:val="00AB4A63"/>
    <w:rsid w:val="00AC205E"/>
    <w:rsid w:val="00AC45E6"/>
    <w:rsid w:val="00AC4971"/>
    <w:rsid w:val="00AC4A68"/>
    <w:rsid w:val="00AC5E73"/>
    <w:rsid w:val="00AD5108"/>
    <w:rsid w:val="00AD7DFF"/>
    <w:rsid w:val="00AE054D"/>
    <w:rsid w:val="00AE5BC2"/>
    <w:rsid w:val="00B01436"/>
    <w:rsid w:val="00B14EC4"/>
    <w:rsid w:val="00B8047D"/>
    <w:rsid w:val="00B868C5"/>
    <w:rsid w:val="00B9230F"/>
    <w:rsid w:val="00BA4E86"/>
    <w:rsid w:val="00BB4E9F"/>
    <w:rsid w:val="00BC3893"/>
    <w:rsid w:val="00BC7706"/>
    <w:rsid w:val="00BD5108"/>
    <w:rsid w:val="00BD7B49"/>
    <w:rsid w:val="00BE7C29"/>
    <w:rsid w:val="00BF58AA"/>
    <w:rsid w:val="00C07039"/>
    <w:rsid w:val="00C3539A"/>
    <w:rsid w:val="00C45E57"/>
    <w:rsid w:val="00C73B8D"/>
    <w:rsid w:val="00C741A9"/>
    <w:rsid w:val="00C86067"/>
    <w:rsid w:val="00C91E3B"/>
    <w:rsid w:val="00C95FAF"/>
    <w:rsid w:val="00CB3E7F"/>
    <w:rsid w:val="00CF256F"/>
    <w:rsid w:val="00D068F9"/>
    <w:rsid w:val="00D1023C"/>
    <w:rsid w:val="00D1105E"/>
    <w:rsid w:val="00D3476A"/>
    <w:rsid w:val="00D438A5"/>
    <w:rsid w:val="00D8136F"/>
    <w:rsid w:val="00D94BAF"/>
    <w:rsid w:val="00DF40DF"/>
    <w:rsid w:val="00E03895"/>
    <w:rsid w:val="00E3094E"/>
    <w:rsid w:val="00E41758"/>
    <w:rsid w:val="00E641E9"/>
    <w:rsid w:val="00EA0948"/>
    <w:rsid w:val="00EA0C8C"/>
    <w:rsid w:val="00EB1B22"/>
    <w:rsid w:val="00EB4248"/>
    <w:rsid w:val="00EB78AB"/>
    <w:rsid w:val="00EF1179"/>
    <w:rsid w:val="00EF3A51"/>
    <w:rsid w:val="00F059D3"/>
    <w:rsid w:val="00F13B06"/>
    <w:rsid w:val="00F1660B"/>
    <w:rsid w:val="00F27CB5"/>
    <w:rsid w:val="00F36049"/>
    <w:rsid w:val="00F4212F"/>
    <w:rsid w:val="00F51E4F"/>
    <w:rsid w:val="00F6533B"/>
    <w:rsid w:val="00F816D7"/>
    <w:rsid w:val="00F97C1F"/>
    <w:rsid w:val="00FA5764"/>
    <w:rsid w:val="00FB145B"/>
    <w:rsid w:val="00FD21C7"/>
    <w:rsid w:val="00FD6266"/>
    <w:rsid w:val="00FD6B74"/>
    <w:rsid w:val="00FF5E8E"/>
    <w:rsid w:val="00FF7B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5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4FB3"/>
  </w:style>
  <w:style w:type="paragraph" w:styleId="Nagwek1">
    <w:name w:val="heading 1"/>
    <w:basedOn w:val="Normalny"/>
    <w:next w:val="Normalny"/>
    <w:link w:val="Nagwek1Znak"/>
    <w:uiPriority w:val="9"/>
    <w:qFormat/>
    <w:rsid w:val="004D495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9"/>
    <w:qFormat/>
    <w:rsid w:val="00182341"/>
    <w:pPr>
      <w:keepNext/>
      <w:spacing w:after="360" w:line="240" w:lineRule="auto"/>
      <w:outlineLvl w:val="3"/>
    </w:pPr>
    <w:rPr>
      <w:rFonts w:ascii="Calibri" w:eastAsia="Times New Roman" w:hAnsi="Calibri"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aliases w:val=" Znak Znak"/>
    <w:basedOn w:val="Normalny"/>
    <w:link w:val="TekstdymkaZnak"/>
    <w:uiPriority w:val="99"/>
    <w:semiHidden/>
    <w:unhideWhenUsed/>
    <w:rsid w:val="00C45E57"/>
    <w:pPr>
      <w:spacing w:after="0" w:line="240" w:lineRule="auto"/>
    </w:pPr>
    <w:rPr>
      <w:rFonts w:ascii="Tahoma" w:hAnsi="Tahoma" w:cs="Tahoma"/>
      <w:sz w:val="16"/>
      <w:szCs w:val="16"/>
    </w:rPr>
  </w:style>
  <w:style w:type="character" w:customStyle="1" w:styleId="TekstdymkaZnak">
    <w:name w:val="Tekst dymka Znak"/>
    <w:aliases w:val=" Znak Znak Znak"/>
    <w:basedOn w:val="Domylnaczcionkaakapitu"/>
    <w:link w:val="Tekstdymka"/>
    <w:uiPriority w:val="99"/>
    <w:semiHidden/>
    <w:rsid w:val="00C45E57"/>
    <w:rPr>
      <w:rFonts w:ascii="Tahoma" w:hAnsi="Tahoma" w:cs="Tahoma"/>
      <w:sz w:val="16"/>
      <w:szCs w:val="16"/>
    </w:rPr>
  </w:style>
  <w:style w:type="paragraph" w:styleId="Nagwek">
    <w:name w:val="header"/>
    <w:basedOn w:val="Normalny"/>
    <w:link w:val="NagwekZnak"/>
    <w:uiPriority w:val="99"/>
    <w:unhideWhenUsed/>
    <w:rsid w:val="006566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66AE"/>
  </w:style>
  <w:style w:type="paragraph" w:styleId="Stopka">
    <w:name w:val="footer"/>
    <w:basedOn w:val="Normalny"/>
    <w:link w:val="StopkaZnak"/>
    <w:uiPriority w:val="99"/>
    <w:unhideWhenUsed/>
    <w:rsid w:val="006566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66AE"/>
  </w:style>
  <w:style w:type="character" w:styleId="Hipercze">
    <w:name w:val="Hyperlink"/>
    <w:basedOn w:val="Domylnaczcionkaakapitu"/>
    <w:uiPriority w:val="99"/>
    <w:unhideWhenUsed/>
    <w:rsid w:val="006566AE"/>
    <w:rPr>
      <w:color w:val="0000FF" w:themeColor="hyperlink"/>
      <w:u w:val="single"/>
    </w:rPr>
  </w:style>
  <w:style w:type="table" w:styleId="Tabela-Siatka">
    <w:name w:val="Table Grid"/>
    <w:basedOn w:val="Standardowy"/>
    <w:uiPriority w:val="59"/>
    <w:rsid w:val="001E1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
    <w:basedOn w:val="Normalny"/>
    <w:link w:val="AkapitzlistZnak"/>
    <w:uiPriority w:val="34"/>
    <w:qFormat/>
    <w:rsid w:val="00F6533B"/>
    <w:pPr>
      <w:ind w:left="720"/>
      <w:contextualSpacing/>
    </w:pPr>
  </w:style>
  <w:style w:type="paragraph" w:styleId="NormalnyWeb">
    <w:name w:val="Normal (Web)"/>
    <w:basedOn w:val="Normalny"/>
    <w:uiPriority w:val="99"/>
    <w:unhideWhenUsed/>
    <w:rsid w:val="005D5D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35559F"/>
  </w:style>
  <w:style w:type="paragraph" w:customStyle="1" w:styleId="zo-l1naglowek1">
    <w:name w:val="zo-l1naglowek1"/>
    <w:basedOn w:val="Normalny"/>
    <w:rsid w:val="00D438A5"/>
    <w:pPr>
      <w:spacing w:before="100" w:beforeAutospacing="1" w:after="100" w:afterAutospacing="1" w:line="240" w:lineRule="auto"/>
    </w:pPr>
    <w:rPr>
      <w:rFonts w:ascii="Calibri" w:hAnsi="Calibri" w:cs="Calibri"/>
      <w:lang w:eastAsia="pl-PL"/>
    </w:rPr>
  </w:style>
  <w:style w:type="paragraph" w:customStyle="1" w:styleId="default">
    <w:name w:val="default"/>
    <w:basedOn w:val="Normalny"/>
    <w:rsid w:val="00D438A5"/>
    <w:pPr>
      <w:spacing w:before="100" w:beforeAutospacing="1" w:after="100" w:afterAutospacing="1" w:line="240" w:lineRule="auto"/>
    </w:pPr>
    <w:rPr>
      <w:rFonts w:ascii="Calibri" w:hAnsi="Calibri" w:cs="Calibri"/>
      <w:lang w:eastAsia="pl-PL"/>
    </w:rPr>
  </w:style>
  <w:style w:type="paragraph" w:styleId="Tytu">
    <w:name w:val="Title"/>
    <w:basedOn w:val="Normalny"/>
    <w:link w:val="TytuZnak"/>
    <w:qFormat/>
    <w:rsid w:val="00D438A5"/>
    <w:pPr>
      <w:jc w:val="center"/>
    </w:pPr>
    <w:rPr>
      <w:rFonts w:ascii="Arial" w:eastAsia="Calibri" w:hAnsi="Arial" w:cs="Arial"/>
      <w:b/>
      <w:sz w:val="28"/>
    </w:rPr>
  </w:style>
  <w:style w:type="character" w:customStyle="1" w:styleId="TytuZnak">
    <w:name w:val="Tytuł Znak"/>
    <w:basedOn w:val="Domylnaczcionkaakapitu"/>
    <w:link w:val="Tytu"/>
    <w:rsid w:val="00D438A5"/>
    <w:rPr>
      <w:rFonts w:ascii="Arial" w:eastAsia="Calibri" w:hAnsi="Arial" w:cs="Arial"/>
      <w:b/>
      <w:sz w:val="28"/>
    </w:rPr>
  </w:style>
  <w:style w:type="paragraph" w:styleId="Tekstpodstawowy3">
    <w:name w:val="Body Text 3"/>
    <w:basedOn w:val="Normalny"/>
    <w:link w:val="Tekstpodstawowy3Znak"/>
    <w:rsid w:val="00D438A5"/>
    <w:pPr>
      <w:spacing w:after="120"/>
    </w:pPr>
    <w:rPr>
      <w:rFonts w:ascii="Calibri" w:eastAsia="Calibri" w:hAnsi="Calibri" w:cs="Times New Roman"/>
      <w:sz w:val="16"/>
      <w:szCs w:val="16"/>
      <w:lang w:val="x-none"/>
    </w:rPr>
  </w:style>
  <w:style w:type="character" w:customStyle="1" w:styleId="Tekstpodstawowy3Znak">
    <w:name w:val="Tekst podstawowy 3 Znak"/>
    <w:basedOn w:val="Domylnaczcionkaakapitu"/>
    <w:link w:val="Tekstpodstawowy3"/>
    <w:rsid w:val="00D438A5"/>
    <w:rPr>
      <w:rFonts w:ascii="Calibri" w:eastAsia="Calibri" w:hAnsi="Calibri" w:cs="Times New Roman"/>
      <w:sz w:val="16"/>
      <w:szCs w:val="16"/>
      <w:lang w:val="x-none"/>
    </w:rPr>
  </w:style>
  <w:style w:type="paragraph" w:customStyle="1" w:styleId="Default0">
    <w:name w:val="Default"/>
    <w:rsid w:val="00D438A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Nagwek4Znak">
    <w:name w:val="Nagłówek 4 Znak"/>
    <w:basedOn w:val="Domylnaczcionkaakapitu"/>
    <w:link w:val="Nagwek4"/>
    <w:uiPriority w:val="99"/>
    <w:rsid w:val="00182341"/>
    <w:rPr>
      <w:rFonts w:ascii="Calibri" w:eastAsia="Times New Roman" w:hAnsi="Calibri" w:cs="Times New Roman"/>
      <w:b/>
      <w:bCs/>
      <w:sz w:val="28"/>
      <w:szCs w:val="28"/>
      <w:lang w:val="x-none" w:eastAsia="x-none"/>
    </w:rPr>
  </w:style>
  <w:style w:type="paragraph" w:styleId="Tekstprzypisudolnego">
    <w:name w:val="footnote text"/>
    <w:basedOn w:val="Normalny"/>
    <w:link w:val="TekstprzypisudolnegoZnak"/>
    <w:uiPriority w:val="99"/>
    <w:unhideWhenUsed/>
    <w:rsid w:val="001823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82341"/>
    <w:rPr>
      <w:sz w:val="20"/>
      <w:szCs w:val="20"/>
    </w:rPr>
  </w:style>
  <w:style w:type="paragraph" w:styleId="Tekstpodstawowy2">
    <w:name w:val="Body Text 2"/>
    <w:basedOn w:val="Normalny"/>
    <w:link w:val="Tekstpodstawowy2Znak"/>
    <w:uiPriority w:val="99"/>
    <w:unhideWhenUsed/>
    <w:rsid w:val="00182341"/>
    <w:pPr>
      <w:spacing w:after="120" w:line="480" w:lineRule="auto"/>
    </w:pPr>
  </w:style>
  <w:style w:type="character" w:customStyle="1" w:styleId="Tekstpodstawowy2Znak">
    <w:name w:val="Tekst podstawowy 2 Znak"/>
    <w:basedOn w:val="Domylnaczcionkaakapitu"/>
    <w:link w:val="Tekstpodstawowy2"/>
    <w:uiPriority w:val="99"/>
    <w:rsid w:val="00182341"/>
  </w:style>
  <w:style w:type="paragraph" w:customStyle="1" w:styleId="Akapitzlist1">
    <w:name w:val="Akapit z listą1"/>
    <w:basedOn w:val="Normalny"/>
    <w:qFormat/>
    <w:rsid w:val="00182341"/>
    <w:pPr>
      <w:spacing w:after="0" w:line="240" w:lineRule="auto"/>
      <w:ind w:left="708"/>
    </w:pPr>
    <w:rPr>
      <w:rFonts w:ascii="Times New Roman" w:hAnsi="Times New Roman" w:cs="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rsid w:val="00182341"/>
    <w:rPr>
      <w:vertAlign w:val="superscript"/>
    </w:rPr>
  </w:style>
  <w:style w:type="paragraph" w:styleId="Tekstpodstawowy">
    <w:name w:val="Body Text"/>
    <w:basedOn w:val="Normalny"/>
    <w:link w:val="TekstpodstawowyZnak"/>
    <w:uiPriority w:val="99"/>
    <w:semiHidden/>
    <w:unhideWhenUsed/>
    <w:rsid w:val="00182341"/>
    <w:pPr>
      <w:spacing w:after="120" w:line="259" w:lineRule="auto"/>
    </w:pPr>
  </w:style>
  <w:style w:type="character" w:customStyle="1" w:styleId="TekstpodstawowyZnak">
    <w:name w:val="Tekst podstawowy Znak"/>
    <w:basedOn w:val="Domylnaczcionkaakapitu"/>
    <w:link w:val="Tekstpodstawowy"/>
    <w:uiPriority w:val="99"/>
    <w:semiHidden/>
    <w:rsid w:val="00182341"/>
  </w:style>
  <w:style w:type="paragraph" w:customStyle="1" w:styleId="Bezodstpw1">
    <w:name w:val="Bez odstępów1"/>
    <w:qFormat/>
    <w:rsid w:val="00182341"/>
    <w:pPr>
      <w:spacing w:after="0" w:line="240" w:lineRule="auto"/>
    </w:pPr>
    <w:rPr>
      <w:rFonts w:ascii="Calibri" w:eastAsia="Times New Roman" w:hAnsi="Calibri" w:cs="Times New Roman"/>
    </w:rPr>
  </w:style>
  <w:style w:type="paragraph" w:customStyle="1" w:styleId="Standardowywciety">
    <w:name w:val="Standardowy_wciety"/>
    <w:basedOn w:val="Normalny"/>
    <w:rsid w:val="00182341"/>
    <w:pPr>
      <w:suppressAutoHyphens/>
      <w:spacing w:after="0" w:line="240" w:lineRule="auto"/>
      <w:ind w:left="709"/>
      <w:jc w:val="both"/>
    </w:pPr>
    <w:rPr>
      <w:rFonts w:ascii="MS Serif" w:eastAsia="Times New Roman" w:hAnsi="MS Serif" w:cs="Times New Roman"/>
      <w:sz w:val="20"/>
      <w:szCs w:val="20"/>
      <w:lang w:eastAsia="ar-SA"/>
    </w:rPr>
  </w:style>
  <w:style w:type="paragraph" w:customStyle="1" w:styleId="pkt">
    <w:name w:val="pkt"/>
    <w:basedOn w:val="Normalny"/>
    <w:link w:val="pktZnak"/>
    <w:rsid w:val="0018234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82341"/>
    <w:rPr>
      <w:rFonts w:ascii="Times New Roman" w:eastAsia="Times New Roman" w:hAnsi="Times New Roman" w:cs="Times New Roman"/>
      <w:sz w:val="24"/>
      <w:szCs w:val="20"/>
      <w:lang w:eastAsia="pl-PL"/>
    </w:rPr>
  </w:style>
  <w:style w:type="character" w:styleId="UyteHipercze">
    <w:name w:val="FollowedHyperlink"/>
    <w:basedOn w:val="Domylnaczcionkaakapitu"/>
    <w:uiPriority w:val="99"/>
    <w:semiHidden/>
    <w:unhideWhenUsed/>
    <w:rsid w:val="00182341"/>
    <w:rPr>
      <w:color w:val="800080" w:themeColor="followedHyperlink"/>
      <w:u w:val="single"/>
    </w:rPr>
  </w:style>
  <w:style w:type="character" w:customStyle="1" w:styleId="acopre">
    <w:name w:val="acopre"/>
    <w:basedOn w:val="Domylnaczcionkaakapitu"/>
    <w:rsid w:val="00182341"/>
  </w:style>
  <w:style w:type="table" w:customStyle="1" w:styleId="Tabela-Siatka4">
    <w:name w:val="Tabela - Siatka4"/>
    <w:basedOn w:val="Standardowy"/>
    <w:next w:val="Tabela-Siatka"/>
    <w:uiPriority w:val="59"/>
    <w:rsid w:val="00182341"/>
    <w:pPr>
      <w:spacing w:after="0" w:line="240" w:lineRule="auto"/>
    </w:pPr>
    <w:rPr>
      <w:rFonts w:ascii="Cambria" w:eastAsia="Calibri" w:hAnsi="Cambr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qFormat/>
    <w:rsid w:val="00A06AB8"/>
    <w:rPr>
      <w:sz w:val="16"/>
      <w:szCs w:val="16"/>
    </w:rPr>
  </w:style>
  <w:style w:type="paragraph" w:styleId="Tekstkomentarza">
    <w:name w:val="annotation text"/>
    <w:basedOn w:val="Normalny"/>
    <w:link w:val="TekstkomentarzaZnak"/>
    <w:uiPriority w:val="99"/>
    <w:semiHidden/>
    <w:unhideWhenUsed/>
    <w:rsid w:val="00A06A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AB8"/>
    <w:rPr>
      <w:sz w:val="20"/>
      <w:szCs w:val="20"/>
    </w:rPr>
  </w:style>
  <w:style w:type="paragraph" w:styleId="Tematkomentarza">
    <w:name w:val="annotation subject"/>
    <w:basedOn w:val="Tekstkomentarza"/>
    <w:next w:val="Tekstkomentarza"/>
    <w:link w:val="TematkomentarzaZnak"/>
    <w:uiPriority w:val="99"/>
    <w:semiHidden/>
    <w:unhideWhenUsed/>
    <w:rsid w:val="00A06AB8"/>
    <w:rPr>
      <w:b/>
      <w:bCs/>
    </w:rPr>
  </w:style>
  <w:style w:type="character" w:customStyle="1" w:styleId="TematkomentarzaZnak">
    <w:name w:val="Temat komentarza Znak"/>
    <w:basedOn w:val="TekstkomentarzaZnak"/>
    <w:link w:val="Tematkomentarza"/>
    <w:uiPriority w:val="99"/>
    <w:semiHidden/>
    <w:rsid w:val="00A06AB8"/>
    <w:rPr>
      <w:b/>
      <w:bCs/>
      <w:sz w:val="20"/>
      <w:szCs w:val="20"/>
    </w:rPr>
  </w:style>
  <w:style w:type="paragraph" w:customStyle="1" w:styleId="Tiret0">
    <w:name w:val="Tiret 0"/>
    <w:basedOn w:val="Normalny"/>
    <w:rsid w:val="00180B0D"/>
    <w:pPr>
      <w:numPr>
        <w:numId w:val="26"/>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180B0D"/>
    <w:pPr>
      <w:numPr>
        <w:numId w:val="27"/>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180B0D"/>
    <w:pPr>
      <w:numPr>
        <w:numId w:val="28"/>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180B0D"/>
    <w:pPr>
      <w:numPr>
        <w:ilvl w:val="1"/>
        <w:numId w:val="28"/>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180B0D"/>
    <w:pPr>
      <w:numPr>
        <w:ilvl w:val="2"/>
        <w:numId w:val="28"/>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180B0D"/>
    <w:pPr>
      <w:numPr>
        <w:ilvl w:val="3"/>
        <w:numId w:val="28"/>
      </w:numPr>
      <w:spacing w:before="120" w:after="120" w:line="240" w:lineRule="auto"/>
      <w:jc w:val="both"/>
    </w:pPr>
    <w:rPr>
      <w:rFonts w:ascii="Times New Roman" w:eastAsia="Calibri" w:hAnsi="Times New Roman" w:cs="Times New Roman"/>
      <w:sz w:val="24"/>
      <w:lang w:eastAsia="en-GB"/>
    </w:rPr>
  </w:style>
  <w:style w:type="character" w:styleId="Wyrnienieintensywne">
    <w:name w:val="Intense Emphasis"/>
    <w:basedOn w:val="Domylnaczcionkaakapitu"/>
    <w:uiPriority w:val="21"/>
    <w:qFormat/>
    <w:rsid w:val="00232DAB"/>
    <w:rPr>
      <w:b/>
      <w:bCs/>
      <w:i/>
      <w:iCs/>
      <w:color w:val="4F81BD" w:themeColor="accent1"/>
    </w:rPr>
  </w:style>
  <w:style w:type="character" w:customStyle="1" w:styleId="ZwykytekstZnak">
    <w:name w:val="Zwykły tekst Znak"/>
    <w:link w:val="Zwykytekst"/>
    <w:qFormat/>
    <w:locked/>
    <w:rsid w:val="002E6F98"/>
    <w:rPr>
      <w:rFonts w:ascii="Courier New" w:hAnsi="Courier New" w:cs="Courier New"/>
    </w:rPr>
  </w:style>
  <w:style w:type="paragraph" w:styleId="Zwykytekst">
    <w:name w:val="Plain Text"/>
    <w:basedOn w:val="Normalny"/>
    <w:link w:val="ZwykytekstZnak"/>
    <w:qFormat/>
    <w:rsid w:val="002E6F98"/>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2E6F98"/>
    <w:rPr>
      <w:rFonts w:ascii="Consolas" w:hAnsi="Consolas"/>
      <w:sz w:val="21"/>
      <w:szCs w:val="21"/>
    </w:rPr>
  </w:style>
  <w:style w:type="table" w:customStyle="1" w:styleId="Tabela-Siatka1">
    <w:name w:val="Tabela - Siatka1"/>
    <w:basedOn w:val="Standardowy"/>
    <w:uiPriority w:val="59"/>
    <w:rsid w:val="002E6F98"/>
    <w:pPr>
      <w:spacing w:after="0" w:line="240" w:lineRule="auto"/>
    </w:pPr>
    <w:rPr>
      <w:rFonts w:ascii="Arial" w:eastAsia="Calibri"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D4952"/>
    <w:rPr>
      <w:rFonts w:asciiTheme="majorHAnsi" w:eastAsiaTheme="majorEastAsia" w:hAnsiTheme="majorHAnsi" w:cstheme="majorBidi"/>
      <w:color w:val="365F91" w:themeColor="accent1" w:themeShade="BF"/>
      <w:sz w:val="32"/>
      <w:szCs w:val="32"/>
    </w:rPr>
  </w:style>
  <w:style w:type="character" w:customStyle="1" w:styleId="Nierozpoznanawzmianka1">
    <w:name w:val="Nierozpoznana wzmianka1"/>
    <w:basedOn w:val="Domylnaczcionkaakapitu"/>
    <w:uiPriority w:val="99"/>
    <w:semiHidden/>
    <w:unhideWhenUsed/>
    <w:rsid w:val="0000265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4FB3"/>
  </w:style>
  <w:style w:type="paragraph" w:styleId="Nagwek1">
    <w:name w:val="heading 1"/>
    <w:basedOn w:val="Normalny"/>
    <w:next w:val="Normalny"/>
    <w:link w:val="Nagwek1Znak"/>
    <w:uiPriority w:val="9"/>
    <w:qFormat/>
    <w:rsid w:val="004D495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9"/>
    <w:qFormat/>
    <w:rsid w:val="00182341"/>
    <w:pPr>
      <w:keepNext/>
      <w:spacing w:after="360" w:line="240" w:lineRule="auto"/>
      <w:outlineLvl w:val="3"/>
    </w:pPr>
    <w:rPr>
      <w:rFonts w:ascii="Calibri" w:eastAsia="Times New Roman" w:hAnsi="Calibri"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aliases w:val=" Znak Znak"/>
    <w:basedOn w:val="Normalny"/>
    <w:link w:val="TekstdymkaZnak"/>
    <w:uiPriority w:val="99"/>
    <w:semiHidden/>
    <w:unhideWhenUsed/>
    <w:rsid w:val="00C45E57"/>
    <w:pPr>
      <w:spacing w:after="0" w:line="240" w:lineRule="auto"/>
    </w:pPr>
    <w:rPr>
      <w:rFonts w:ascii="Tahoma" w:hAnsi="Tahoma" w:cs="Tahoma"/>
      <w:sz w:val="16"/>
      <w:szCs w:val="16"/>
    </w:rPr>
  </w:style>
  <w:style w:type="character" w:customStyle="1" w:styleId="TekstdymkaZnak">
    <w:name w:val="Tekst dymka Znak"/>
    <w:aliases w:val=" Znak Znak Znak"/>
    <w:basedOn w:val="Domylnaczcionkaakapitu"/>
    <w:link w:val="Tekstdymka"/>
    <w:uiPriority w:val="99"/>
    <w:semiHidden/>
    <w:rsid w:val="00C45E57"/>
    <w:rPr>
      <w:rFonts w:ascii="Tahoma" w:hAnsi="Tahoma" w:cs="Tahoma"/>
      <w:sz w:val="16"/>
      <w:szCs w:val="16"/>
    </w:rPr>
  </w:style>
  <w:style w:type="paragraph" w:styleId="Nagwek">
    <w:name w:val="header"/>
    <w:basedOn w:val="Normalny"/>
    <w:link w:val="NagwekZnak"/>
    <w:uiPriority w:val="99"/>
    <w:unhideWhenUsed/>
    <w:rsid w:val="006566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66AE"/>
  </w:style>
  <w:style w:type="paragraph" w:styleId="Stopka">
    <w:name w:val="footer"/>
    <w:basedOn w:val="Normalny"/>
    <w:link w:val="StopkaZnak"/>
    <w:uiPriority w:val="99"/>
    <w:unhideWhenUsed/>
    <w:rsid w:val="006566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66AE"/>
  </w:style>
  <w:style w:type="character" w:styleId="Hipercze">
    <w:name w:val="Hyperlink"/>
    <w:basedOn w:val="Domylnaczcionkaakapitu"/>
    <w:uiPriority w:val="99"/>
    <w:unhideWhenUsed/>
    <w:rsid w:val="006566AE"/>
    <w:rPr>
      <w:color w:val="0000FF" w:themeColor="hyperlink"/>
      <w:u w:val="single"/>
    </w:rPr>
  </w:style>
  <w:style w:type="table" w:styleId="Tabela-Siatka">
    <w:name w:val="Table Grid"/>
    <w:basedOn w:val="Standardowy"/>
    <w:uiPriority w:val="59"/>
    <w:rsid w:val="001E1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
    <w:basedOn w:val="Normalny"/>
    <w:link w:val="AkapitzlistZnak"/>
    <w:uiPriority w:val="34"/>
    <w:qFormat/>
    <w:rsid w:val="00F6533B"/>
    <w:pPr>
      <w:ind w:left="720"/>
      <w:contextualSpacing/>
    </w:pPr>
  </w:style>
  <w:style w:type="paragraph" w:styleId="NormalnyWeb">
    <w:name w:val="Normal (Web)"/>
    <w:basedOn w:val="Normalny"/>
    <w:uiPriority w:val="99"/>
    <w:unhideWhenUsed/>
    <w:rsid w:val="005D5D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35559F"/>
  </w:style>
  <w:style w:type="paragraph" w:customStyle="1" w:styleId="zo-l1naglowek1">
    <w:name w:val="zo-l1naglowek1"/>
    <w:basedOn w:val="Normalny"/>
    <w:rsid w:val="00D438A5"/>
    <w:pPr>
      <w:spacing w:before="100" w:beforeAutospacing="1" w:after="100" w:afterAutospacing="1" w:line="240" w:lineRule="auto"/>
    </w:pPr>
    <w:rPr>
      <w:rFonts w:ascii="Calibri" w:hAnsi="Calibri" w:cs="Calibri"/>
      <w:lang w:eastAsia="pl-PL"/>
    </w:rPr>
  </w:style>
  <w:style w:type="paragraph" w:customStyle="1" w:styleId="default">
    <w:name w:val="default"/>
    <w:basedOn w:val="Normalny"/>
    <w:rsid w:val="00D438A5"/>
    <w:pPr>
      <w:spacing w:before="100" w:beforeAutospacing="1" w:after="100" w:afterAutospacing="1" w:line="240" w:lineRule="auto"/>
    </w:pPr>
    <w:rPr>
      <w:rFonts w:ascii="Calibri" w:hAnsi="Calibri" w:cs="Calibri"/>
      <w:lang w:eastAsia="pl-PL"/>
    </w:rPr>
  </w:style>
  <w:style w:type="paragraph" w:styleId="Tytu">
    <w:name w:val="Title"/>
    <w:basedOn w:val="Normalny"/>
    <w:link w:val="TytuZnak"/>
    <w:qFormat/>
    <w:rsid w:val="00D438A5"/>
    <w:pPr>
      <w:jc w:val="center"/>
    </w:pPr>
    <w:rPr>
      <w:rFonts w:ascii="Arial" w:eastAsia="Calibri" w:hAnsi="Arial" w:cs="Arial"/>
      <w:b/>
      <w:sz w:val="28"/>
    </w:rPr>
  </w:style>
  <w:style w:type="character" w:customStyle="1" w:styleId="TytuZnak">
    <w:name w:val="Tytuł Znak"/>
    <w:basedOn w:val="Domylnaczcionkaakapitu"/>
    <w:link w:val="Tytu"/>
    <w:rsid w:val="00D438A5"/>
    <w:rPr>
      <w:rFonts w:ascii="Arial" w:eastAsia="Calibri" w:hAnsi="Arial" w:cs="Arial"/>
      <w:b/>
      <w:sz w:val="28"/>
    </w:rPr>
  </w:style>
  <w:style w:type="paragraph" w:styleId="Tekstpodstawowy3">
    <w:name w:val="Body Text 3"/>
    <w:basedOn w:val="Normalny"/>
    <w:link w:val="Tekstpodstawowy3Znak"/>
    <w:rsid w:val="00D438A5"/>
    <w:pPr>
      <w:spacing w:after="120"/>
    </w:pPr>
    <w:rPr>
      <w:rFonts w:ascii="Calibri" w:eastAsia="Calibri" w:hAnsi="Calibri" w:cs="Times New Roman"/>
      <w:sz w:val="16"/>
      <w:szCs w:val="16"/>
      <w:lang w:val="x-none"/>
    </w:rPr>
  </w:style>
  <w:style w:type="character" w:customStyle="1" w:styleId="Tekstpodstawowy3Znak">
    <w:name w:val="Tekst podstawowy 3 Znak"/>
    <w:basedOn w:val="Domylnaczcionkaakapitu"/>
    <w:link w:val="Tekstpodstawowy3"/>
    <w:rsid w:val="00D438A5"/>
    <w:rPr>
      <w:rFonts w:ascii="Calibri" w:eastAsia="Calibri" w:hAnsi="Calibri" w:cs="Times New Roman"/>
      <w:sz w:val="16"/>
      <w:szCs w:val="16"/>
      <w:lang w:val="x-none"/>
    </w:rPr>
  </w:style>
  <w:style w:type="paragraph" w:customStyle="1" w:styleId="Default0">
    <w:name w:val="Default"/>
    <w:rsid w:val="00D438A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Nagwek4Znak">
    <w:name w:val="Nagłówek 4 Znak"/>
    <w:basedOn w:val="Domylnaczcionkaakapitu"/>
    <w:link w:val="Nagwek4"/>
    <w:uiPriority w:val="99"/>
    <w:rsid w:val="00182341"/>
    <w:rPr>
      <w:rFonts w:ascii="Calibri" w:eastAsia="Times New Roman" w:hAnsi="Calibri" w:cs="Times New Roman"/>
      <w:b/>
      <w:bCs/>
      <w:sz w:val="28"/>
      <w:szCs w:val="28"/>
      <w:lang w:val="x-none" w:eastAsia="x-none"/>
    </w:rPr>
  </w:style>
  <w:style w:type="paragraph" w:styleId="Tekstprzypisudolnego">
    <w:name w:val="footnote text"/>
    <w:basedOn w:val="Normalny"/>
    <w:link w:val="TekstprzypisudolnegoZnak"/>
    <w:uiPriority w:val="99"/>
    <w:unhideWhenUsed/>
    <w:rsid w:val="001823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82341"/>
    <w:rPr>
      <w:sz w:val="20"/>
      <w:szCs w:val="20"/>
    </w:rPr>
  </w:style>
  <w:style w:type="paragraph" w:styleId="Tekstpodstawowy2">
    <w:name w:val="Body Text 2"/>
    <w:basedOn w:val="Normalny"/>
    <w:link w:val="Tekstpodstawowy2Znak"/>
    <w:uiPriority w:val="99"/>
    <w:unhideWhenUsed/>
    <w:rsid w:val="00182341"/>
    <w:pPr>
      <w:spacing w:after="120" w:line="480" w:lineRule="auto"/>
    </w:pPr>
  </w:style>
  <w:style w:type="character" w:customStyle="1" w:styleId="Tekstpodstawowy2Znak">
    <w:name w:val="Tekst podstawowy 2 Znak"/>
    <w:basedOn w:val="Domylnaczcionkaakapitu"/>
    <w:link w:val="Tekstpodstawowy2"/>
    <w:uiPriority w:val="99"/>
    <w:rsid w:val="00182341"/>
  </w:style>
  <w:style w:type="paragraph" w:customStyle="1" w:styleId="Akapitzlist1">
    <w:name w:val="Akapit z listą1"/>
    <w:basedOn w:val="Normalny"/>
    <w:qFormat/>
    <w:rsid w:val="00182341"/>
    <w:pPr>
      <w:spacing w:after="0" w:line="240" w:lineRule="auto"/>
      <w:ind w:left="708"/>
    </w:pPr>
    <w:rPr>
      <w:rFonts w:ascii="Times New Roman" w:hAnsi="Times New Roman" w:cs="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rsid w:val="00182341"/>
    <w:rPr>
      <w:vertAlign w:val="superscript"/>
    </w:rPr>
  </w:style>
  <w:style w:type="paragraph" w:styleId="Tekstpodstawowy">
    <w:name w:val="Body Text"/>
    <w:basedOn w:val="Normalny"/>
    <w:link w:val="TekstpodstawowyZnak"/>
    <w:uiPriority w:val="99"/>
    <w:semiHidden/>
    <w:unhideWhenUsed/>
    <w:rsid w:val="00182341"/>
    <w:pPr>
      <w:spacing w:after="120" w:line="259" w:lineRule="auto"/>
    </w:pPr>
  </w:style>
  <w:style w:type="character" w:customStyle="1" w:styleId="TekstpodstawowyZnak">
    <w:name w:val="Tekst podstawowy Znak"/>
    <w:basedOn w:val="Domylnaczcionkaakapitu"/>
    <w:link w:val="Tekstpodstawowy"/>
    <w:uiPriority w:val="99"/>
    <w:semiHidden/>
    <w:rsid w:val="00182341"/>
  </w:style>
  <w:style w:type="paragraph" w:customStyle="1" w:styleId="Bezodstpw1">
    <w:name w:val="Bez odstępów1"/>
    <w:qFormat/>
    <w:rsid w:val="00182341"/>
    <w:pPr>
      <w:spacing w:after="0" w:line="240" w:lineRule="auto"/>
    </w:pPr>
    <w:rPr>
      <w:rFonts w:ascii="Calibri" w:eastAsia="Times New Roman" w:hAnsi="Calibri" w:cs="Times New Roman"/>
    </w:rPr>
  </w:style>
  <w:style w:type="paragraph" w:customStyle="1" w:styleId="Standardowywciety">
    <w:name w:val="Standardowy_wciety"/>
    <w:basedOn w:val="Normalny"/>
    <w:rsid w:val="00182341"/>
    <w:pPr>
      <w:suppressAutoHyphens/>
      <w:spacing w:after="0" w:line="240" w:lineRule="auto"/>
      <w:ind w:left="709"/>
      <w:jc w:val="both"/>
    </w:pPr>
    <w:rPr>
      <w:rFonts w:ascii="MS Serif" w:eastAsia="Times New Roman" w:hAnsi="MS Serif" w:cs="Times New Roman"/>
      <w:sz w:val="20"/>
      <w:szCs w:val="20"/>
      <w:lang w:eastAsia="ar-SA"/>
    </w:rPr>
  </w:style>
  <w:style w:type="paragraph" w:customStyle="1" w:styleId="pkt">
    <w:name w:val="pkt"/>
    <w:basedOn w:val="Normalny"/>
    <w:link w:val="pktZnak"/>
    <w:rsid w:val="0018234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82341"/>
    <w:rPr>
      <w:rFonts w:ascii="Times New Roman" w:eastAsia="Times New Roman" w:hAnsi="Times New Roman" w:cs="Times New Roman"/>
      <w:sz w:val="24"/>
      <w:szCs w:val="20"/>
      <w:lang w:eastAsia="pl-PL"/>
    </w:rPr>
  </w:style>
  <w:style w:type="character" w:styleId="UyteHipercze">
    <w:name w:val="FollowedHyperlink"/>
    <w:basedOn w:val="Domylnaczcionkaakapitu"/>
    <w:uiPriority w:val="99"/>
    <w:semiHidden/>
    <w:unhideWhenUsed/>
    <w:rsid w:val="00182341"/>
    <w:rPr>
      <w:color w:val="800080" w:themeColor="followedHyperlink"/>
      <w:u w:val="single"/>
    </w:rPr>
  </w:style>
  <w:style w:type="character" w:customStyle="1" w:styleId="acopre">
    <w:name w:val="acopre"/>
    <w:basedOn w:val="Domylnaczcionkaakapitu"/>
    <w:rsid w:val="00182341"/>
  </w:style>
  <w:style w:type="table" w:customStyle="1" w:styleId="Tabela-Siatka4">
    <w:name w:val="Tabela - Siatka4"/>
    <w:basedOn w:val="Standardowy"/>
    <w:next w:val="Tabela-Siatka"/>
    <w:uiPriority w:val="59"/>
    <w:rsid w:val="00182341"/>
    <w:pPr>
      <w:spacing w:after="0" w:line="240" w:lineRule="auto"/>
    </w:pPr>
    <w:rPr>
      <w:rFonts w:ascii="Cambria" w:eastAsia="Calibri" w:hAnsi="Cambr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qFormat/>
    <w:rsid w:val="00A06AB8"/>
    <w:rPr>
      <w:sz w:val="16"/>
      <w:szCs w:val="16"/>
    </w:rPr>
  </w:style>
  <w:style w:type="paragraph" w:styleId="Tekstkomentarza">
    <w:name w:val="annotation text"/>
    <w:basedOn w:val="Normalny"/>
    <w:link w:val="TekstkomentarzaZnak"/>
    <w:uiPriority w:val="99"/>
    <w:semiHidden/>
    <w:unhideWhenUsed/>
    <w:rsid w:val="00A06A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AB8"/>
    <w:rPr>
      <w:sz w:val="20"/>
      <w:szCs w:val="20"/>
    </w:rPr>
  </w:style>
  <w:style w:type="paragraph" w:styleId="Tematkomentarza">
    <w:name w:val="annotation subject"/>
    <w:basedOn w:val="Tekstkomentarza"/>
    <w:next w:val="Tekstkomentarza"/>
    <w:link w:val="TematkomentarzaZnak"/>
    <w:uiPriority w:val="99"/>
    <w:semiHidden/>
    <w:unhideWhenUsed/>
    <w:rsid w:val="00A06AB8"/>
    <w:rPr>
      <w:b/>
      <w:bCs/>
    </w:rPr>
  </w:style>
  <w:style w:type="character" w:customStyle="1" w:styleId="TematkomentarzaZnak">
    <w:name w:val="Temat komentarza Znak"/>
    <w:basedOn w:val="TekstkomentarzaZnak"/>
    <w:link w:val="Tematkomentarza"/>
    <w:uiPriority w:val="99"/>
    <w:semiHidden/>
    <w:rsid w:val="00A06AB8"/>
    <w:rPr>
      <w:b/>
      <w:bCs/>
      <w:sz w:val="20"/>
      <w:szCs w:val="20"/>
    </w:rPr>
  </w:style>
  <w:style w:type="paragraph" w:customStyle="1" w:styleId="Tiret0">
    <w:name w:val="Tiret 0"/>
    <w:basedOn w:val="Normalny"/>
    <w:rsid w:val="00180B0D"/>
    <w:pPr>
      <w:numPr>
        <w:numId w:val="26"/>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180B0D"/>
    <w:pPr>
      <w:numPr>
        <w:numId w:val="27"/>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180B0D"/>
    <w:pPr>
      <w:numPr>
        <w:numId w:val="28"/>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180B0D"/>
    <w:pPr>
      <w:numPr>
        <w:ilvl w:val="1"/>
        <w:numId w:val="28"/>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180B0D"/>
    <w:pPr>
      <w:numPr>
        <w:ilvl w:val="2"/>
        <w:numId w:val="28"/>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180B0D"/>
    <w:pPr>
      <w:numPr>
        <w:ilvl w:val="3"/>
        <w:numId w:val="28"/>
      </w:numPr>
      <w:spacing w:before="120" w:after="120" w:line="240" w:lineRule="auto"/>
      <w:jc w:val="both"/>
    </w:pPr>
    <w:rPr>
      <w:rFonts w:ascii="Times New Roman" w:eastAsia="Calibri" w:hAnsi="Times New Roman" w:cs="Times New Roman"/>
      <w:sz w:val="24"/>
      <w:lang w:eastAsia="en-GB"/>
    </w:rPr>
  </w:style>
  <w:style w:type="character" w:styleId="Wyrnienieintensywne">
    <w:name w:val="Intense Emphasis"/>
    <w:basedOn w:val="Domylnaczcionkaakapitu"/>
    <w:uiPriority w:val="21"/>
    <w:qFormat/>
    <w:rsid w:val="00232DAB"/>
    <w:rPr>
      <w:b/>
      <w:bCs/>
      <w:i/>
      <w:iCs/>
      <w:color w:val="4F81BD" w:themeColor="accent1"/>
    </w:rPr>
  </w:style>
  <w:style w:type="character" w:customStyle="1" w:styleId="ZwykytekstZnak">
    <w:name w:val="Zwykły tekst Znak"/>
    <w:link w:val="Zwykytekst"/>
    <w:qFormat/>
    <w:locked/>
    <w:rsid w:val="002E6F98"/>
    <w:rPr>
      <w:rFonts w:ascii="Courier New" w:hAnsi="Courier New" w:cs="Courier New"/>
    </w:rPr>
  </w:style>
  <w:style w:type="paragraph" w:styleId="Zwykytekst">
    <w:name w:val="Plain Text"/>
    <w:basedOn w:val="Normalny"/>
    <w:link w:val="ZwykytekstZnak"/>
    <w:qFormat/>
    <w:rsid w:val="002E6F98"/>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2E6F98"/>
    <w:rPr>
      <w:rFonts w:ascii="Consolas" w:hAnsi="Consolas"/>
      <w:sz w:val="21"/>
      <w:szCs w:val="21"/>
    </w:rPr>
  </w:style>
  <w:style w:type="table" w:customStyle="1" w:styleId="Tabela-Siatka1">
    <w:name w:val="Tabela - Siatka1"/>
    <w:basedOn w:val="Standardowy"/>
    <w:uiPriority w:val="59"/>
    <w:rsid w:val="002E6F98"/>
    <w:pPr>
      <w:spacing w:after="0" w:line="240" w:lineRule="auto"/>
    </w:pPr>
    <w:rPr>
      <w:rFonts w:ascii="Arial" w:eastAsia="Calibri"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D4952"/>
    <w:rPr>
      <w:rFonts w:asciiTheme="majorHAnsi" w:eastAsiaTheme="majorEastAsia" w:hAnsiTheme="majorHAnsi" w:cstheme="majorBidi"/>
      <w:color w:val="365F91" w:themeColor="accent1" w:themeShade="BF"/>
      <w:sz w:val="32"/>
      <w:szCs w:val="32"/>
    </w:rPr>
  </w:style>
  <w:style w:type="character" w:customStyle="1" w:styleId="Nierozpoznanawzmianka1">
    <w:name w:val="Nierozpoznana wzmianka1"/>
    <w:basedOn w:val="Domylnaczcionkaakapitu"/>
    <w:uiPriority w:val="99"/>
    <w:semiHidden/>
    <w:unhideWhenUsed/>
    <w:rsid w:val="00002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992637">
      <w:bodyDiv w:val="1"/>
      <w:marLeft w:val="0"/>
      <w:marRight w:val="0"/>
      <w:marTop w:val="0"/>
      <w:marBottom w:val="0"/>
      <w:divBdr>
        <w:top w:val="none" w:sz="0" w:space="0" w:color="auto"/>
        <w:left w:val="none" w:sz="0" w:space="0" w:color="auto"/>
        <w:bottom w:val="none" w:sz="0" w:space="0" w:color="auto"/>
        <w:right w:val="none" w:sz="0" w:space="0" w:color="auto"/>
      </w:divBdr>
    </w:div>
    <w:div w:id="957832211">
      <w:bodyDiv w:val="1"/>
      <w:marLeft w:val="0"/>
      <w:marRight w:val="0"/>
      <w:marTop w:val="0"/>
      <w:marBottom w:val="0"/>
      <w:divBdr>
        <w:top w:val="none" w:sz="0" w:space="0" w:color="auto"/>
        <w:left w:val="none" w:sz="0" w:space="0" w:color="auto"/>
        <w:bottom w:val="none" w:sz="0" w:space="0" w:color="auto"/>
        <w:right w:val="none" w:sz="0" w:space="0" w:color="auto"/>
      </w:divBdr>
    </w:div>
    <w:div w:id="1779255733">
      <w:bodyDiv w:val="1"/>
      <w:marLeft w:val="0"/>
      <w:marRight w:val="0"/>
      <w:marTop w:val="0"/>
      <w:marBottom w:val="0"/>
      <w:divBdr>
        <w:top w:val="none" w:sz="0" w:space="0" w:color="auto"/>
        <w:left w:val="none" w:sz="0" w:space="0" w:color="auto"/>
        <w:bottom w:val="none" w:sz="0" w:space="0" w:color="auto"/>
        <w:right w:val="none" w:sz="0" w:space="0" w:color="auto"/>
      </w:divBdr>
    </w:div>
    <w:div w:id="196916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miniportal.uzp.gov.pl/Instrukcja_uzytkownika_miniPortal-ePUAP.pdf"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miniportal.uzp.gov.pl/WarunkiUslugi" TargetMode="External"/><Relationship Id="rId25" Type="http://schemas.openxmlformats.org/officeDocument/2006/relationships/hyperlink" Target="mailto:iod@pw.edu.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zamowienia.pw.edu.pl/wykaz/" TargetMode="External"/><Relationship Id="rId24" Type="http://schemas.openxmlformats.org/officeDocument/2006/relationships/hyperlink" Target="https://sip.lex.pl/"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image" Target="media/image2.png"/><Relationship Id="rId10" Type="http://schemas.openxmlformats.org/officeDocument/2006/relationships/hyperlink" Target="https://miniportal.uzp.gov.pl/" TargetMode="External"/><Relationship Id="rId19" Type="http://schemas.openxmlformats.org/officeDocument/2006/relationships/hyperlink" Target="https://epuap.gov.pl/wps/portal/strefa-klienta/regulamin"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zamowienia@elka.pw.edu.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image" Target="media/image1.png"/><Relationship Id="rId30" Type="http://schemas.openxmlformats.org/officeDocument/2006/relationships/footer" Target="footer1.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8032D-B834-4486-A0D1-FD3F14E6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20111</Words>
  <Characters>120667</Characters>
  <Application>Microsoft Office Word</Application>
  <DocSecurity>0</DocSecurity>
  <Lines>1005</Lines>
  <Paragraphs>280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Klimowicz</dc:creator>
  <cp:lastModifiedBy>Łukasz Jarząbek</cp:lastModifiedBy>
  <cp:revision>4</cp:revision>
  <cp:lastPrinted>2021-08-18T09:26:00Z</cp:lastPrinted>
  <dcterms:created xsi:type="dcterms:W3CDTF">2021-08-18T08:32:00Z</dcterms:created>
  <dcterms:modified xsi:type="dcterms:W3CDTF">2021-08-18T09:49:00Z</dcterms:modified>
</cp:coreProperties>
</file>